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3229C" w14:textId="5B2AB36B" w:rsidR="0004223A" w:rsidRPr="004B3FA9" w:rsidRDefault="008E07E1" w:rsidP="005E5996">
      <w:pPr>
        <w:pStyle w:val="CoversheetStaticText"/>
        <w:jc w:val="left"/>
        <w:rPr>
          <w:b/>
        </w:rPr>
      </w:pPr>
      <w:r>
        <w:rPr>
          <w:b/>
        </w:rPr>
        <w:t>DATED</w:t>
      </w:r>
      <w:r w:rsidR="005E5996">
        <w:rPr>
          <w:b/>
        </w:rPr>
        <w:t xml:space="preserve">                                                                                                                                              2023</w:t>
      </w:r>
    </w:p>
    <w:p w14:paraId="0943818F" w14:textId="77777777" w:rsidR="0004223A" w:rsidRDefault="008E07E1" w:rsidP="004175CA">
      <w:pPr>
        <w:pStyle w:val="CoversheetStaticText"/>
      </w:pPr>
      <w:r>
        <w:t>------------</w:t>
      </w:r>
    </w:p>
    <w:p w14:paraId="7DCDF7FA" w14:textId="190BDE20" w:rsidR="0004223A" w:rsidRDefault="008E07E1" w:rsidP="004175CA">
      <w:pPr>
        <w:pStyle w:val="CoversheetTitle"/>
      </w:pPr>
      <w:r>
        <w:t>lease</w:t>
      </w:r>
    </w:p>
    <w:p w14:paraId="61AF3864" w14:textId="77777777" w:rsidR="0004223A" w:rsidRPr="0039306E" w:rsidRDefault="008E07E1" w:rsidP="004175CA">
      <w:pPr>
        <w:pStyle w:val="CoversheetIntro"/>
        <w:rPr>
          <w:b w:val="0"/>
        </w:rPr>
      </w:pPr>
      <w:r>
        <w:t>relating to</w:t>
      </w:r>
    </w:p>
    <w:p w14:paraId="6C3CF57E" w14:textId="1BC7623A" w:rsidR="00F2578F" w:rsidRPr="005E5996" w:rsidRDefault="00F2578F" w:rsidP="004175CA">
      <w:pPr>
        <w:pStyle w:val="CoverSheetSubjectText"/>
        <w:rPr>
          <w:b/>
          <w:bCs/>
        </w:rPr>
      </w:pPr>
      <w:r w:rsidRPr="005E5996">
        <w:rPr>
          <w:b/>
          <w:bCs/>
        </w:rPr>
        <w:t>Unit 2, rear of 25 Somers Road, Rugby, Warwickshire, CV22 7DG</w:t>
      </w:r>
    </w:p>
    <w:p w14:paraId="6E2C6A4A" w14:textId="2A32389B" w:rsidR="0004223A" w:rsidRPr="0039306E" w:rsidRDefault="008E07E1" w:rsidP="004175CA">
      <w:pPr>
        <w:pStyle w:val="CoversheetStaticText"/>
      </w:pPr>
      <w:r>
        <w:t>between</w:t>
      </w:r>
    </w:p>
    <w:p w14:paraId="658980AB" w14:textId="77777777" w:rsidR="005E5996" w:rsidRDefault="00F2578F" w:rsidP="004175CA">
      <w:pPr>
        <w:pStyle w:val="CoversheetStaticText"/>
      </w:pPr>
      <w:r w:rsidRPr="005E5996">
        <w:rPr>
          <w:b/>
          <w:bCs/>
        </w:rPr>
        <w:t xml:space="preserve">PHILLIP CHRISTOPHER MASON and CATHRYN MARY HENDERSON MASON as Trustees of the Mason Family Pension Scheme </w:t>
      </w:r>
      <w:r w:rsidR="004359FD" w:rsidRPr="005E5996">
        <w:rPr>
          <w:b/>
          <w:bCs/>
        </w:rPr>
        <w:t>(</w:t>
      </w:r>
      <w:r w:rsidRPr="005E5996">
        <w:rPr>
          <w:b/>
          <w:bCs/>
        </w:rPr>
        <w:t>SASS</w:t>
      </w:r>
      <w:r w:rsidR="004359FD" w:rsidRPr="005E5996">
        <w:rPr>
          <w:b/>
          <w:bCs/>
        </w:rPr>
        <w:t>)</w:t>
      </w:r>
      <w:r w:rsidR="005E5996">
        <w:t xml:space="preserve"> </w:t>
      </w:r>
    </w:p>
    <w:p w14:paraId="64A41209" w14:textId="1031E777" w:rsidR="0004223A" w:rsidRDefault="008E07E1" w:rsidP="004175CA">
      <w:pPr>
        <w:pStyle w:val="CoversheetStaticText"/>
      </w:pPr>
      <w:r>
        <w:t>and</w:t>
      </w:r>
    </w:p>
    <w:p w14:paraId="6AFD6E61" w14:textId="64A6AADD" w:rsidR="0004223A" w:rsidRDefault="00F2578F" w:rsidP="005E5996">
      <w:pPr>
        <w:pStyle w:val="CoversheetParty"/>
      </w:pPr>
      <w:r>
        <w:t>PEOPLE EXPRESS TAXI’S LIMITED</w:t>
      </w:r>
    </w:p>
    <w:p w14:paraId="760668EF" w14:textId="77777777" w:rsidR="0004223A" w:rsidRPr="004359FD" w:rsidRDefault="00F2578F" w:rsidP="005E5996">
      <w:pPr>
        <w:jc w:val="center"/>
      </w:pPr>
      <w:r w:rsidRPr="00F2578F">
        <w:t xml:space="preserve">Brindley Twist </w:t>
      </w:r>
      <w:proofErr w:type="spellStart"/>
      <w:r w:rsidRPr="00F2578F">
        <w:t>Tafft</w:t>
      </w:r>
      <w:proofErr w:type="spellEnd"/>
      <w:r w:rsidRPr="00F2578F">
        <w:t xml:space="preserve"> &amp; James LLP</w:t>
      </w:r>
    </w:p>
    <w:p w14:paraId="1F2C4A99" w14:textId="7D42DE04" w:rsidR="00F2578F" w:rsidRPr="00B36E0E" w:rsidRDefault="00F2578F" w:rsidP="005E5996">
      <w:pPr>
        <w:jc w:val="center"/>
      </w:pPr>
      <w:r w:rsidRPr="00201D98">
        <w:t>Lowick Gate, Siskin Drive,</w:t>
      </w:r>
    </w:p>
    <w:p w14:paraId="5798BC17" w14:textId="77777777" w:rsidR="00F2578F" w:rsidRPr="00024010" w:rsidRDefault="00F2578F" w:rsidP="005E5996">
      <w:pPr>
        <w:jc w:val="center"/>
      </w:pPr>
      <w:r w:rsidRPr="00B36E0E">
        <w:t>Coventry, CV</w:t>
      </w:r>
      <w:r w:rsidRPr="00874D01">
        <w:t>3 4FJ</w:t>
      </w:r>
    </w:p>
    <w:p w14:paraId="178078ED" w14:textId="5AFDBB69" w:rsidR="0040685B" w:rsidRPr="005E5996" w:rsidRDefault="00F2578F" w:rsidP="005E5996">
      <w:pPr>
        <w:jc w:val="center"/>
        <w:sectPr w:rsidR="0040685B" w:rsidRPr="005E5996" w:rsidSect="00AD30DC">
          <w:pgSz w:w="11906" w:h="16838"/>
          <w:pgMar w:top="720" w:right="720" w:bottom="720" w:left="720" w:header="720" w:footer="720" w:gutter="0"/>
          <w:pgNumType w:start="1"/>
          <w:cols w:space="720"/>
          <w:docGrid w:linePitch="299"/>
        </w:sectPr>
      </w:pPr>
      <w:r w:rsidRPr="00024010">
        <w:t>Ref: BLL/79226/1</w:t>
      </w:r>
    </w:p>
    <w:p w14:paraId="78300D1B" w14:textId="77777777" w:rsidR="0004223A" w:rsidRDefault="008E07E1" w:rsidP="004175CA">
      <w:pPr>
        <w:pStyle w:val="HeadingLevel2"/>
      </w:pPr>
      <w:r>
        <w:lastRenderedPageBreak/>
        <w:t>CONTENTS</w:t>
      </w:r>
    </w:p>
    <w:p w14:paraId="6673BF2A" w14:textId="77777777" w:rsidR="0004223A" w:rsidRDefault="008E07E1" w:rsidP="004175CA">
      <w:pPr>
        <w:pStyle w:val="HeadingLevel2"/>
      </w:pPr>
      <w:r>
        <w:t>____________________________________________________________</w:t>
      </w:r>
    </w:p>
    <w:p w14:paraId="01799FEE" w14:textId="77777777" w:rsidR="0004223A" w:rsidRDefault="008E07E1" w:rsidP="004175CA">
      <w:pPr>
        <w:pStyle w:val="HeadingLevel2"/>
      </w:pPr>
      <w:r>
        <w:t>CLAUSE</w:t>
      </w:r>
    </w:p>
    <w:p w14:paraId="68A168E9" w14:textId="61D1C55E" w:rsidR="00024010" w:rsidRDefault="008E07E1">
      <w:pPr>
        <w:pStyle w:val="TOC1"/>
        <w:tabs>
          <w:tab w:val="left" w:pos="440"/>
          <w:tab w:val="right" w:leader="dot" w:pos="9016"/>
        </w:tabs>
        <w:rPr>
          <w:rFonts w:asciiTheme="minorHAnsi" w:eastAsiaTheme="minorEastAsia" w:hAnsiTheme="minorHAnsi" w:cstheme="minorBidi"/>
          <w:noProof/>
          <w:color w:val="auto"/>
        </w:rPr>
      </w:pPr>
      <w:r>
        <w:fldChar w:fldCharType="begin"/>
      </w:r>
      <w:r>
        <w:instrText>TOC \t "Title Clause, 1" \h</w:instrText>
      </w:r>
      <w:r>
        <w:fldChar w:fldCharType="separate"/>
      </w:r>
      <w:hyperlink w:anchor="_Toc144803051" w:history="1">
        <w:r w:rsidR="00024010" w:rsidRPr="0001158A">
          <w:rPr>
            <w:rStyle w:val="Hyperlink"/>
            <w:noProof/>
          </w:rPr>
          <w:t>1.</w:t>
        </w:r>
        <w:r w:rsidR="00024010">
          <w:rPr>
            <w:rFonts w:asciiTheme="minorHAnsi" w:eastAsiaTheme="minorEastAsia" w:hAnsiTheme="minorHAnsi" w:cstheme="minorBidi"/>
            <w:noProof/>
            <w:color w:val="auto"/>
          </w:rPr>
          <w:tab/>
        </w:r>
        <w:r w:rsidR="00024010" w:rsidRPr="0001158A">
          <w:rPr>
            <w:rStyle w:val="Hyperlink"/>
            <w:noProof/>
          </w:rPr>
          <w:t>Interpretation</w:t>
        </w:r>
        <w:r w:rsidR="00024010">
          <w:rPr>
            <w:noProof/>
          </w:rPr>
          <w:tab/>
        </w:r>
        <w:r w:rsidR="00024010">
          <w:rPr>
            <w:noProof/>
          </w:rPr>
          <w:fldChar w:fldCharType="begin"/>
        </w:r>
        <w:r w:rsidR="00024010">
          <w:rPr>
            <w:noProof/>
          </w:rPr>
          <w:instrText xml:space="preserve"> PAGEREF _Toc144803051 \h </w:instrText>
        </w:r>
        <w:r w:rsidR="00024010">
          <w:rPr>
            <w:noProof/>
          </w:rPr>
        </w:r>
        <w:r w:rsidR="00024010">
          <w:rPr>
            <w:noProof/>
          </w:rPr>
          <w:fldChar w:fldCharType="separate"/>
        </w:r>
        <w:r w:rsidR="00024010">
          <w:rPr>
            <w:noProof/>
          </w:rPr>
          <w:t>5</w:t>
        </w:r>
        <w:r w:rsidR="00024010">
          <w:rPr>
            <w:noProof/>
          </w:rPr>
          <w:fldChar w:fldCharType="end"/>
        </w:r>
      </w:hyperlink>
    </w:p>
    <w:p w14:paraId="13429CF9" w14:textId="376D0EC3"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052" w:history="1">
        <w:r w:rsidR="00024010" w:rsidRPr="0001158A">
          <w:rPr>
            <w:rStyle w:val="Hyperlink"/>
            <w:noProof/>
          </w:rPr>
          <w:t>2.</w:t>
        </w:r>
        <w:r w:rsidR="00024010">
          <w:rPr>
            <w:rFonts w:asciiTheme="minorHAnsi" w:eastAsiaTheme="minorEastAsia" w:hAnsiTheme="minorHAnsi" w:cstheme="minorBidi"/>
            <w:noProof/>
            <w:color w:val="auto"/>
          </w:rPr>
          <w:tab/>
        </w:r>
        <w:r w:rsidR="00024010" w:rsidRPr="0001158A">
          <w:rPr>
            <w:rStyle w:val="Hyperlink"/>
            <w:noProof/>
          </w:rPr>
          <w:t>Grant</w:t>
        </w:r>
        <w:r w:rsidR="00024010">
          <w:rPr>
            <w:noProof/>
          </w:rPr>
          <w:tab/>
        </w:r>
        <w:r w:rsidR="00024010">
          <w:rPr>
            <w:noProof/>
          </w:rPr>
          <w:fldChar w:fldCharType="begin"/>
        </w:r>
        <w:r w:rsidR="00024010">
          <w:rPr>
            <w:noProof/>
          </w:rPr>
          <w:instrText xml:space="preserve"> PAGEREF _Toc144803052 \h </w:instrText>
        </w:r>
        <w:r w:rsidR="00024010">
          <w:rPr>
            <w:noProof/>
          </w:rPr>
        </w:r>
        <w:r w:rsidR="00024010">
          <w:rPr>
            <w:noProof/>
          </w:rPr>
          <w:fldChar w:fldCharType="separate"/>
        </w:r>
        <w:r w:rsidR="00024010">
          <w:rPr>
            <w:noProof/>
          </w:rPr>
          <w:t>12</w:t>
        </w:r>
        <w:r w:rsidR="00024010">
          <w:rPr>
            <w:noProof/>
          </w:rPr>
          <w:fldChar w:fldCharType="end"/>
        </w:r>
      </w:hyperlink>
    </w:p>
    <w:p w14:paraId="7D8CA643" w14:textId="6438FD0E"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053" w:history="1">
        <w:r w:rsidR="00024010" w:rsidRPr="0001158A">
          <w:rPr>
            <w:rStyle w:val="Hyperlink"/>
            <w:noProof/>
          </w:rPr>
          <w:t>3.</w:t>
        </w:r>
        <w:r w:rsidR="00024010">
          <w:rPr>
            <w:rFonts w:asciiTheme="minorHAnsi" w:eastAsiaTheme="minorEastAsia" w:hAnsiTheme="minorHAnsi" w:cstheme="minorBidi"/>
            <w:noProof/>
            <w:color w:val="auto"/>
          </w:rPr>
          <w:tab/>
        </w:r>
        <w:r w:rsidR="00024010" w:rsidRPr="0001158A">
          <w:rPr>
            <w:rStyle w:val="Hyperlink"/>
            <w:noProof/>
          </w:rPr>
          <w:t>Tenant covenants</w:t>
        </w:r>
        <w:r w:rsidR="00024010">
          <w:rPr>
            <w:noProof/>
          </w:rPr>
          <w:tab/>
        </w:r>
        <w:r w:rsidR="00024010">
          <w:rPr>
            <w:noProof/>
          </w:rPr>
          <w:fldChar w:fldCharType="begin"/>
        </w:r>
        <w:r w:rsidR="00024010">
          <w:rPr>
            <w:noProof/>
          </w:rPr>
          <w:instrText xml:space="preserve"> PAGEREF _Toc144803053 \h </w:instrText>
        </w:r>
        <w:r w:rsidR="00024010">
          <w:rPr>
            <w:noProof/>
          </w:rPr>
        </w:r>
        <w:r w:rsidR="00024010">
          <w:rPr>
            <w:noProof/>
          </w:rPr>
          <w:fldChar w:fldCharType="separate"/>
        </w:r>
        <w:r w:rsidR="00024010">
          <w:rPr>
            <w:noProof/>
          </w:rPr>
          <w:t>12</w:t>
        </w:r>
        <w:r w:rsidR="00024010">
          <w:rPr>
            <w:noProof/>
          </w:rPr>
          <w:fldChar w:fldCharType="end"/>
        </w:r>
      </w:hyperlink>
    </w:p>
    <w:p w14:paraId="17D3662F" w14:textId="7FB61378"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054" w:history="1">
        <w:r w:rsidR="00024010" w:rsidRPr="0001158A">
          <w:rPr>
            <w:rStyle w:val="Hyperlink"/>
            <w:noProof/>
          </w:rPr>
          <w:t>4.</w:t>
        </w:r>
        <w:r w:rsidR="00024010">
          <w:rPr>
            <w:rFonts w:asciiTheme="minorHAnsi" w:eastAsiaTheme="minorEastAsia" w:hAnsiTheme="minorHAnsi" w:cstheme="minorBidi"/>
            <w:noProof/>
            <w:color w:val="auto"/>
          </w:rPr>
          <w:tab/>
        </w:r>
        <w:r w:rsidR="00024010" w:rsidRPr="0001158A">
          <w:rPr>
            <w:rStyle w:val="Hyperlink"/>
            <w:noProof/>
          </w:rPr>
          <w:t>Payment of Annual Rent</w:t>
        </w:r>
        <w:r w:rsidR="00024010">
          <w:rPr>
            <w:noProof/>
          </w:rPr>
          <w:tab/>
        </w:r>
        <w:r w:rsidR="00024010">
          <w:rPr>
            <w:noProof/>
          </w:rPr>
          <w:fldChar w:fldCharType="begin"/>
        </w:r>
        <w:r w:rsidR="00024010">
          <w:rPr>
            <w:noProof/>
          </w:rPr>
          <w:instrText xml:space="preserve"> PAGEREF _Toc144803054 \h </w:instrText>
        </w:r>
        <w:r w:rsidR="00024010">
          <w:rPr>
            <w:noProof/>
          </w:rPr>
        </w:r>
        <w:r w:rsidR="00024010">
          <w:rPr>
            <w:noProof/>
          </w:rPr>
          <w:fldChar w:fldCharType="separate"/>
        </w:r>
        <w:r w:rsidR="00024010">
          <w:rPr>
            <w:noProof/>
          </w:rPr>
          <w:t>12</w:t>
        </w:r>
        <w:r w:rsidR="00024010">
          <w:rPr>
            <w:noProof/>
          </w:rPr>
          <w:fldChar w:fldCharType="end"/>
        </w:r>
      </w:hyperlink>
    </w:p>
    <w:p w14:paraId="2403C6B5" w14:textId="3BCBBC68"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055" w:history="1">
        <w:r w:rsidR="00024010" w:rsidRPr="0001158A">
          <w:rPr>
            <w:rStyle w:val="Hyperlink"/>
            <w:noProof/>
          </w:rPr>
          <w:t>5.</w:t>
        </w:r>
        <w:r w:rsidR="00024010">
          <w:rPr>
            <w:rFonts w:asciiTheme="minorHAnsi" w:eastAsiaTheme="minorEastAsia" w:hAnsiTheme="minorHAnsi" w:cstheme="minorBidi"/>
            <w:noProof/>
            <w:color w:val="auto"/>
          </w:rPr>
          <w:tab/>
        </w:r>
        <w:r w:rsidR="00024010" w:rsidRPr="0001158A">
          <w:rPr>
            <w:rStyle w:val="Hyperlink"/>
            <w:noProof/>
          </w:rPr>
          <w:t>Payment method</w:t>
        </w:r>
        <w:r w:rsidR="00024010">
          <w:rPr>
            <w:noProof/>
          </w:rPr>
          <w:tab/>
        </w:r>
        <w:r w:rsidR="00024010">
          <w:rPr>
            <w:noProof/>
          </w:rPr>
          <w:fldChar w:fldCharType="begin"/>
        </w:r>
        <w:r w:rsidR="00024010">
          <w:rPr>
            <w:noProof/>
          </w:rPr>
          <w:instrText xml:space="preserve"> PAGEREF _Toc144803055 \h </w:instrText>
        </w:r>
        <w:r w:rsidR="00024010">
          <w:rPr>
            <w:noProof/>
          </w:rPr>
        </w:r>
        <w:r w:rsidR="00024010">
          <w:rPr>
            <w:noProof/>
          </w:rPr>
          <w:fldChar w:fldCharType="separate"/>
        </w:r>
        <w:r w:rsidR="00024010">
          <w:rPr>
            <w:noProof/>
          </w:rPr>
          <w:t>13</w:t>
        </w:r>
        <w:r w:rsidR="00024010">
          <w:rPr>
            <w:noProof/>
          </w:rPr>
          <w:fldChar w:fldCharType="end"/>
        </w:r>
      </w:hyperlink>
    </w:p>
    <w:p w14:paraId="3FEAD8FB" w14:textId="1D430356"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056" w:history="1">
        <w:r w:rsidR="00024010" w:rsidRPr="0001158A">
          <w:rPr>
            <w:rStyle w:val="Hyperlink"/>
            <w:noProof/>
          </w:rPr>
          <w:t>6.</w:t>
        </w:r>
        <w:r w:rsidR="00024010">
          <w:rPr>
            <w:rFonts w:asciiTheme="minorHAnsi" w:eastAsiaTheme="minorEastAsia" w:hAnsiTheme="minorHAnsi" w:cstheme="minorBidi"/>
            <w:noProof/>
            <w:color w:val="auto"/>
          </w:rPr>
          <w:tab/>
        </w:r>
        <w:r w:rsidR="00024010" w:rsidRPr="0001158A">
          <w:rPr>
            <w:rStyle w:val="Hyperlink"/>
            <w:noProof/>
          </w:rPr>
          <w:t>No set-off</w:t>
        </w:r>
        <w:r w:rsidR="00024010">
          <w:rPr>
            <w:noProof/>
          </w:rPr>
          <w:tab/>
        </w:r>
        <w:r w:rsidR="00024010">
          <w:rPr>
            <w:noProof/>
          </w:rPr>
          <w:fldChar w:fldCharType="begin"/>
        </w:r>
        <w:r w:rsidR="00024010">
          <w:rPr>
            <w:noProof/>
          </w:rPr>
          <w:instrText xml:space="preserve"> PAGEREF _Toc144803056 \h </w:instrText>
        </w:r>
        <w:r w:rsidR="00024010">
          <w:rPr>
            <w:noProof/>
          </w:rPr>
        </w:r>
        <w:r w:rsidR="00024010">
          <w:rPr>
            <w:noProof/>
          </w:rPr>
          <w:fldChar w:fldCharType="separate"/>
        </w:r>
        <w:r w:rsidR="00024010">
          <w:rPr>
            <w:noProof/>
          </w:rPr>
          <w:t>13</w:t>
        </w:r>
        <w:r w:rsidR="00024010">
          <w:rPr>
            <w:noProof/>
          </w:rPr>
          <w:fldChar w:fldCharType="end"/>
        </w:r>
      </w:hyperlink>
    </w:p>
    <w:p w14:paraId="2F92FD1C" w14:textId="539F1A44"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057" w:history="1">
        <w:r w:rsidR="00024010" w:rsidRPr="0001158A">
          <w:rPr>
            <w:rStyle w:val="Hyperlink"/>
            <w:noProof/>
          </w:rPr>
          <w:t>7.</w:t>
        </w:r>
        <w:r w:rsidR="00024010">
          <w:rPr>
            <w:rFonts w:asciiTheme="minorHAnsi" w:eastAsiaTheme="minorEastAsia" w:hAnsiTheme="minorHAnsi" w:cstheme="minorBidi"/>
            <w:noProof/>
            <w:color w:val="auto"/>
          </w:rPr>
          <w:tab/>
        </w:r>
        <w:r w:rsidR="00024010" w:rsidRPr="0001158A">
          <w:rPr>
            <w:rStyle w:val="Hyperlink"/>
            <w:noProof/>
          </w:rPr>
          <w:t>Interest</w:t>
        </w:r>
        <w:r w:rsidR="00024010">
          <w:rPr>
            <w:noProof/>
          </w:rPr>
          <w:tab/>
        </w:r>
        <w:r w:rsidR="00024010">
          <w:rPr>
            <w:noProof/>
          </w:rPr>
          <w:fldChar w:fldCharType="begin"/>
        </w:r>
        <w:r w:rsidR="00024010">
          <w:rPr>
            <w:noProof/>
          </w:rPr>
          <w:instrText xml:space="preserve"> PAGEREF _Toc144803057 \h </w:instrText>
        </w:r>
        <w:r w:rsidR="00024010">
          <w:rPr>
            <w:noProof/>
          </w:rPr>
        </w:r>
        <w:r w:rsidR="00024010">
          <w:rPr>
            <w:noProof/>
          </w:rPr>
          <w:fldChar w:fldCharType="separate"/>
        </w:r>
        <w:r w:rsidR="00024010">
          <w:rPr>
            <w:noProof/>
          </w:rPr>
          <w:t>13</w:t>
        </w:r>
        <w:r w:rsidR="00024010">
          <w:rPr>
            <w:noProof/>
          </w:rPr>
          <w:fldChar w:fldCharType="end"/>
        </w:r>
      </w:hyperlink>
    </w:p>
    <w:p w14:paraId="3504F28A" w14:textId="08467007"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058" w:history="1">
        <w:r w:rsidR="00024010" w:rsidRPr="0001158A">
          <w:rPr>
            <w:rStyle w:val="Hyperlink"/>
            <w:noProof/>
          </w:rPr>
          <w:t>8.</w:t>
        </w:r>
        <w:r w:rsidR="00024010">
          <w:rPr>
            <w:rFonts w:asciiTheme="minorHAnsi" w:eastAsiaTheme="minorEastAsia" w:hAnsiTheme="minorHAnsi" w:cstheme="minorBidi"/>
            <w:noProof/>
            <w:color w:val="auto"/>
          </w:rPr>
          <w:tab/>
        </w:r>
        <w:r w:rsidR="00024010" w:rsidRPr="0001158A">
          <w:rPr>
            <w:rStyle w:val="Hyperlink"/>
            <w:noProof/>
          </w:rPr>
          <w:t>Rates and Taxes</w:t>
        </w:r>
        <w:r w:rsidR="00024010">
          <w:rPr>
            <w:noProof/>
          </w:rPr>
          <w:tab/>
        </w:r>
        <w:r w:rsidR="00024010">
          <w:rPr>
            <w:noProof/>
          </w:rPr>
          <w:fldChar w:fldCharType="begin"/>
        </w:r>
        <w:r w:rsidR="00024010">
          <w:rPr>
            <w:noProof/>
          </w:rPr>
          <w:instrText xml:space="preserve"> PAGEREF _Toc144803058 \h </w:instrText>
        </w:r>
        <w:r w:rsidR="00024010">
          <w:rPr>
            <w:noProof/>
          </w:rPr>
        </w:r>
        <w:r w:rsidR="00024010">
          <w:rPr>
            <w:noProof/>
          </w:rPr>
          <w:fldChar w:fldCharType="separate"/>
        </w:r>
        <w:r w:rsidR="00024010">
          <w:rPr>
            <w:noProof/>
          </w:rPr>
          <w:t>13</w:t>
        </w:r>
        <w:r w:rsidR="00024010">
          <w:rPr>
            <w:noProof/>
          </w:rPr>
          <w:fldChar w:fldCharType="end"/>
        </w:r>
      </w:hyperlink>
    </w:p>
    <w:p w14:paraId="19D96A08" w14:textId="0CA307D4"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059" w:history="1">
        <w:r w:rsidR="00024010" w:rsidRPr="0001158A">
          <w:rPr>
            <w:rStyle w:val="Hyperlink"/>
            <w:noProof/>
          </w:rPr>
          <w:t>9.</w:t>
        </w:r>
        <w:r w:rsidR="00024010">
          <w:rPr>
            <w:rFonts w:asciiTheme="minorHAnsi" w:eastAsiaTheme="minorEastAsia" w:hAnsiTheme="minorHAnsi" w:cstheme="minorBidi"/>
            <w:noProof/>
            <w:color w:val="auto"/>
          </w:rPr>
          <w:tab/>
        </w:r>
        <w:r w:rsidR="00024010" w:rsidRPr="0001158A">
          <w:rPr>
            <w:rStyle w:val="Hyperlink"/>
            <w:noProof/>
          </w:rPr>
          <w:t>Utilities</w:t>
        </w:r>
        <w:r w:rsidR="00024010">
          <w:rPr>
            <w:noProof/>
          </w:rPr>
          <w:tab/>
        </w:r>
        <w:r w:rsidR="00024010">
          <w:rPr>
            <w:noProof/>
          </w:rPr>
          <w:fldChar w:fldCharType="begin"/>
        </w:r>
        <w:r w:rsidR="00024010">
          <w:rPr>
            <w:noProof/>
          </w:rPr>
          <w:instrText xml:space="preserve"> PAGEREF _Toc144803059 \h </w:instrText>
        </w:r>
        <w:r w:rsidR="00024010">
          <w:rPr>
            <w:noProof/>
          </w:rPr>
        </w:r>
        <w:r w:rsidR="00024010">
          <w:rPr>
            <w:noProof/>
          </w:rPr>
          <w:fldChar w:fldCharType="separate"/>
        </w:r>
        <w:r w:rsidR="00024010">
          <w:rPr>
            <w:noProof/>
          </w:rPr>
          <w:t>13</w:t>
        </w:r>
        <w:r w:rsidR="00024010">
          <w:rPr>
            <w:noProof/>
          </w:rPr>
          <w:fldChar w:fldCharType="end"/>
        </w:r>
      </w:hyperlink>
    </w:p>
    <w:p w14:paraId="44C57CD6" w14:textId="06D21027"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60" w:history="1">
        <w:r w:rsidR="00024010" w:rsidRPr="0001158A">
          <w:rPr>
            <w:rStyle w:val="Hyperlink"/>
            <w:noProof/>
          </w:rPr>
          <w:t>10.</w:t>
        </w:r>
        <w:r w:rsidR="00024010">
          <w:rPr>
            <w:rFonts w:asciiTheme="minorHAnsi" w:eastAsiaTheme="minorEastAsia" w:hAnsiTheme="minorHAnsi" w:cstheme="minorBidi"/>
            <w:noProof/>
            <w:color w:val="auto"/>
          </w:rPr>
          <w:tab/>
        </w:r>
        <w:r w:rsidR="00024010" w:rsidRPr="0001158A">
          <w:rPr>
            <w:rStyle w:val="Hyperlink"/>
            <w:noProof/>
          </w:rPr>
          <w:t>Common items</w:t>
        </w:r>
        <w:r w:rsidR="00024010">
          <w:rPr>
            <w:noProof/>
          </w:rPr>
          <w:tab/>
        </w:r>
        <w:r w:rsidR="00024010">
          <w:rPr>
            <w:noProof/>
          </w:rPr>
          <w:fldChar w:fldCharType="begin"/>
        </w:r>
        <w:r w:rsidR="00024010">
          <w:rPr>
            <w:noProof/>
          </w:rPr>
          <w:instrText xml:space="preserve"> PAGEREF _Toc144803060 \h </w:instrText>
        </w:r>
        <w:r w:rsidR="00024010">
          <w:rPr>
            <w:noProof/>
          </w:rPr>
        </w:r>
        <w:r w:rsidR="00024010">
          <w:rPr>
            <w:noProof/>
          </w:rPr>
          <w:fldChar w:fldCharType="separate"/>
        </w:r>
        <w:r w:rsidR="00024010">
          <w:rPr>
            <w:noProof/>
          </w:rPr>
          <w:t>14</w:t>
        </w:r>
        <w:r w:rsidR="00024010">
          <w:rPr>
            <w:noProof/>
          </w:rPr>
          <w:fldChar w:fldCharType="end"/>
        </w:r>
      </w:hyperlink>
    </w:p>
    <w:p w14:paraId="675305F7" w14:textId="375DCD6E"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61" w:history="1">
        <w:r w:rsidR="00024010" w:rsidRPr="0001158A">
          <w:rPr>
            <w:rStyle w:val="Hyperlink"/>
            <w:noProof/>
          </w:rPr>
          <w:t>11.</w:t>
        </w:r>
        <w:r w:rsidR="00024010">
          <w:rPr>
            <w:rFonts w:asciiTheme="minorHAnsi" w:eastAsiaTheme="minorEastAsia" w:hAnsiTheme="minorHAnsi" w:cstheme="minorBidi"/>
            <w:noProof/>
            <w:color w:val="auto"/>
          </w:rPr>
          <w:tab/>
        </w:r>
        <w:r w:rsidR="00024010" w:rsidRPr="0001158A">
          <w:rPr>
            <w:rStyle w:val="Hyperlink"/>
            <w:noProof/>
          </w:rPr>
          <w:t>Costs</w:t>
        </w:r>
        <w:r w:rsidR="00024010">
          <w:rPr>
            <w:noProof/>
          </w:rPr>
          <w:tab/>
        </w:r>
        <w:r w:rsidR="00024010">
          <w:rPr>
            <w:noProof/>
          </w:rPr>
          <w:fldChar w:fldCharType="begin"/>
        </w:r>
        <w:r w:rsidR="00024010">
          <w:rPr>
            <w:noProof/>
          </w:rPr>
          <w:instrText xml:space="preserve"> PAGEREF _Toc144803061 \h </w:instrText>
        </w:r>
        <w:r w:rsidR="00024010">
          <w:rPr>
            <w:noProof/>
          </w:rPr>
        </w:r>
        <w:r w:rsidR="00024010">
          <w:rPr>
            <w:noProof/>
          </w:rPr>
          <w:fldChar w:fldCharType="separate"/>
        </w:r>
        <w:r w:rsidR="00024010">
          <w:rPr>
            <w:noProof/>
          </w:rPr>
          <w:t>14</w:t>
        </w:r>
        <w:r w:rsidR="00024010">
          <w:rPr>
            <w:noProof/>
          </w:rPr>
          <w:fldChar w:fldCharType="end"/>
        </w:r>
      </w:hyperlink>
    </w:p>
    <w:p w14:paraId="7718C7F8" w14:textId="1777A315"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62" w:history="1">
        <w:r w:rsidR="00024010" w:rsidRPr="0001158A">
          <w:rPr>
            <w:rStyle w:val="Hyperlink"/>
            <w:noProof/>
          </w:rPr>
          <w:t>12.</w:t>
        </w:r>
        <w:r w:rsidR="00024010">
          <w:rPr>
            <w:rFonts w:asciiTheme="minorHAnsi" w:eastAsiaTheme="minorEastAsia" w:hAnsiTheme="minorHAnsi" w:cstheme="minorBidi"/>
            <w:noProof/>
            <w:color w:val="auto"/>
          </w:rPr>
          <w:tab/>
        </w:r>
        <w:r w:rsidR="00024010" w:rsidRPr="0001158A">
          <w:rPr>
            <w:rStyle w:val="Hyperlink"/>
            <w:noProof/>
          </w:rPr>
          <w:t>Prohibition of dealings</w:t>
        </w:r>
        <w:r w:rsidR="00024010">
          <w:rPr>
            <w:noProof/>
          </w:rPr>
          <w:tab/>
        </w:r>
        <w:r w:rsidR="00024010">
          <w:rPr>
            <w:noProof/>
          </w:rPr>
          <w:fldChar w:fldCharType="begin"/>
        </w:r>
        <w:r w:rsidR="00024010">
          <w:rPr>
            <w:noProof/>
          </w:rPr>
          <w:instrText xml:space="preserve"> PAGEREF _Toc144803062 \h </w:instrText>
        </w:r>
        <w:r w:rsidR="00024010">
          <w:rPr>
            <w:noProof/>
          </w:rPr>
        </w:r>
        <w:r w:rsidR="00024010">
          <w:rPr>
            <w:noProof/>
          </w:rPr>
          <w:fldChar w:fldCharType="separate"/>
        </w:r>
        <w:r w:rsidR="00024010">
          <w:rPr>
            <w:noProof/>
          </w:rPr>
          <w:t>14</w:t>
        </w:r>
        <w:r w:rsidR="00024010">
          <w:rPr>
            <w:noProof/>
          </w:rPr>
          <w:fldChar w:fldCharType="end"/>
        </w:r>
      </w:hyperlink>
    </w:p>
    <w:p w14:paraId="0CBC5CDF" w14:textId="565C8395"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63" w:history="1">
        <w:r w:rsidR="00024010" w:rsidRPr="0001158A">
          <w:rPr>
            <w:rStyle w:val="Hyperlink"/>
            <w:noProof/>
          </w:rPr>
          <w:t>13.</w:t>
        </w:r>
        <w:r w:rsidR="00024010">
          <w:rPr>
            <w:rFonts w:asciiTheme="minorHAnsi" w:eastAsiaTheme="minorEastAsia" w:hAnsiTheme="minorHAnsi" w:cstheme="minorBidi"/>
            <w:noProof/>
            <w:color w:val="auto"/>
          </w:rPr>
          <w:tab/>
        </w:r>
        <w:r w:rsidR="00024010" w:rsidRPr="0001158A">
          <w:rPr>
            <w:rStyle w:val="Hyperlink"/>
            <w:noProof/>
          </w:rPr>
          <w:t>Assignments</w:t>
        </w:r>
        <w:r w:rsidR="00024010">
          <w:rPr>
            <w:noProof/>
          </w:rPr>
          <w:tab/>
        </w:r>
        <w:r w:rsidR="00024010">
          <w:rPr>
            <w:noProof/>
          </w:rPr>
          <w:fldChar w:fldCharType="begin"/>
        </w:r>
        <w:r w:rsidR="00024010">
          <w:rPr>
            <w:noProof/>
          </w:rPr>
          <w:instrText xml:space="preserve"> PAGEREF _Toc144803063 \h </w:instrText>
        </w:r>
        <w:r w:rsidR="00024010">
          <w:rPr>
            <w:noProof/>
          </w:rPr>
        </w:r>
        <w:r w:rsidR="00024010">
          <w:rPr>
            <w:noProof/>
          </w:rPr>
          <w:fldChar w:fldCharType="separate"/>
        </w:r>
        <w:r w:rsidR="00024010">
          <w:rPr>
            <w:noProof/>
          </w:rPr>
          <w:t>15</w:t>
        </w:r>
        <w:r w:rsidR="00024010">
          <w:rPr>
            <w:noProof/>
          </w:rPr>
          <w:fldChar w:fldCharType="end"/>
        </w:r>
      </w:hyperlink>
    </w:p>
    <w:p w14:paraId="3143A085" w14:textId="5FFF4E01"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64" w:history="1">
        <w:r w:rsidR="00024010" w:rsidRPr="0001158A">
          <w:rPr>
            <w:rStyle w:val="Hyperlink"/>
            <w:noProof/>
            <w:highlight w:val="yellow"/>
          </w:rPr>
          <w:t>14.</w:t>
        </w:r>
        <w:r w:rsidR="00024010">
          <w:rPr>
            <w:rFonts w:asciiTheme="minorHAnsi" w:eastAsiaTheme="minorEastAsia" w:hAnsiTheme="minorHAnsi" w:cstheme="minorBidi"/>
            <w:noProof/>
            <w:color w:val="auto"/>
          </w:rPr>
          <w:tab/>
        </w:r>
        <w:r w:rsidR="00024010" w:rsidRPr="0001158A">
          <w:rPr>
            <w:rStyle w:val="Hyperlink"/>
            <w:noProof/>
            <w:highlight w:val="yellow"/>
          </w:rPr>
          <w:t>Underletting</w:t>
        </w:r>
        <w:r w:rsidR="00024010">
          <w:rPr>
            <w:noProof/>
          </w:rPr>
          <w:tab/>
        </w:r>
        <w:r w:rsidR="00024010">
          <w:rPr>
            <w:noProof/>
          </w:rPr>
          <w:fldChar w:fldCharType="begin"/>
        </w:r>
        <w:r w:rsidR="00024010">
          <w:rPr>
            <w:noProof/>
          </w:rPr>
          <w:instrText xml:space="preserve"> PAGEREF _Toc144803064 \h </w:instrText>
        </w:r>
        <w:r w:rsidR="00024010">
          <w:rPr>
            <w:noProof/>
          </w:rPr>
        </w:r>
        <w:r w:rsidR="00024010">
          <w:rPr>
            <w:noProof/>
          </w:rPr>
          <w:fldChar w:fldCharType="separate"/>
        </w:r>
        <w:r w:rsidR="00024010">
          <w:rPr>
            <w:noProof/>
          </w:rPr>
          <w:t>16</w:t>
        </w:r>
        <w:r w:rsidR="00024010">
          <w:rPr>
            <w:noProof/>
          </w:rPr>
          <w:fldChar w:fldCharType="end"/>
        </w:r>
      </w:hyperlink>
    </w:p>
    <w:p w14:paraId="0A71C910" w14:textId="606078E4"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65" w:history="1">
        <w:r w:rsidR="00024010" w:rsidRPr="0001158A">
          <w:rPr>
            <w:rStyle w:val="Hyperlink"/>
            <w:noProof/>
          </w:rPr>
          <w:t>15.</w:t>
        </w:r>
        <w:r w:rsidR="00024010">
          <w:rPr>
            <w:rFonts w:asciiTheme="minorHAnsi" w:eastAsiaTheme="minorEastAsia" w:hAnsiTheme="minorHAnsi" w:cstheme="minorBidi"/>
            <w:noProof/>
            <w:color w:val="auto"/>
          </w:rPr>
          <w:tab/>
        </w:r>
        <w:r w:rsidR="00024010" w:rsidRPr="0001158A">
          <w:rPr>
            <w:rStyle w:val="Hyperlink"/>
            <w:noProof/>
          </w:rPr>
          <w:t>Sharing Occupation</w:t>
        </w:r>
        <w:r w:rsidR="00024010">
          <w:rPr>
            <w:noProof/>
          </w:rPr>
          <w:tab/>
        </w:r>
        <w:r w:rsidR="00024010">
          <w:rPr>
            <w:noProof/>
          </w:rPr>
          <w:fldChar w:fldCharType="begin"/>
        </w:r>
        <w:r w:rsidR="00024010">
          <w:rPr>
            <w:noProof/>
          </w:rPr>
          <w:instrText xml:space="preserve"> PAGEREF _Toc144803065 \h </w:instrText>
        </w:r>
        <w:r w:rsidR="00024010">
          <w:rPr>
            <w:noProof/>
          </w:rPr>
        </w:r>
        <w:r w:rsidR="00024010">
          <w:rPr>
            <w:noProof/>
          </w:rPr>
          <w:fldChar w:fldCharType="separate"/>
        </w:r>
        <w:r w:rsidR="00024010">
          <w:rPr>
            <w:noProof/>
          </w:rPr>
          <w:t>18</w:t>
        </w:r>
        <w:r w:rsidR="00024010">
          <w:rPr>
            <w:noProof/>
          </w:rPr>
          <w:fldChar w:fldCharType="end"/>
        </w:r>
      </w:hyperlink>
    </w:p>
    <w:p w14:paraId="4A3B2DDF" w14:textId="700ABEAF"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66" w:history="1">
        <w:r w:rsidR="00024010" w:rsidRPr="0001158A">
          <w:rPr>
            <w:rStyle w:val="Hyperlink"/>
            <w:noProof/>
          </w:rPr>
          <w:t>16.</w:t>
        </w:r>
        <w:r w:rsidR="00024010">
          <w:rPr>
            <w:rFonts w:asciiTheme="minorHAnsi" w:eastAsiaTheme="minorEastAsia" w:hAnsiTheme="minorHAnsi" w:cstheme="minorBidi"/>
            <w:noProof/>
            <w:color w:val="auto"/>
          </w:rPr>
          <w:tab/>
        </w:r>
        <w:r w:rsidR="00024010" w:rsidRPr="0001158A">
          <w:rPr>
            <w:rStyle w:val="Hyperlink"/>
            <w:noProof/>
          </w:rPr>
          <w:t>Charging</w:t>
        </w:r>
        <w:r w:rsidR="00024010">
          <w:rPr>
            <w:noProof/>
          </w:rPr>
          <w:tab/>
        </w:r>
        <w:r w:rsidR="00024010">
          <w:rPr>
            <w:noProof/>
          </w:rPr>
          <w:fldChar w:fldCharType="begin"/>
        </w:r>
        <w:r w:rsidR="00024010">
          <w:rPr>
            <w:noProof/>
          </w:rPr>
          <w:instrText xml:space="preserve"> PAGEREF _Toc144803066 \h </w:instrText>
        </w:r>
        <w:r w:rsidR="00024010">
          <w:rPr>
            <w:noProof/>
          </w:rPr>
        </w:r>
        <w:r w:rsidR="00024010">
          <w:rPr>
            <w:noProof/>
          </w:rPr>
          <w:fldChar w:fldCharType="separate"/>
        </w:r>
        <w:r w:rsidR="00024010">
          <w:rPr>
            <w:noProof/>
          </w:rPr>
          <w:t>18</w:t>
        </w:r>
        <w:r w:rsidR="00024010">
          <w:rPr>
            <w:noProof/>
          </w:rPr>
          <w:fldChar w:fldCharType="end"/>
        </w:r>
      </w:hyperlink>
    </w:p>
    <w:p w14:paraId="5B5BB3A7" w14:textId="60C001DA"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67" w:history="1">
        <w:r w:rsidR="00024010" w:rsidRPr="0001158A">
          <w:rPr>
            <w:rStyle w:val="Hyperlink"/>
            <w:noProof/>
          </w:rPr>
          <w:t>17.</w:t>
        </w:r>
        <w:r w:rsidR="00024010">
          <w:rPr>
            <w:rFonts w:asciiTheme="minorHAnsi" w:eastAsiaTheme="minorEastAsia" w:hAnsiTheme="minorHAnsi" w:cstheme="minorBidi"/>
            <w:noProof/>
            <w:color w:val="auto"/>
          </w:rPr>
          <w:tab/>
        </w:r>
        <w:r w:rsidR="00024010" w:rsidRPr="0001158A">
          <w:rPr>
            <w:rStyle w:val="Hyperlink"/>
            <w:noProof/>
          </w:rPr>
          <w:t>Notification and registration of dealings</w:t>
        </w:r>
        <w:r w:rsidR="00024010">
          <w:rPr>
            <w:noProof/>
          </w:rPr>
          <w:tab/>
        </w:r>
        <w:r w:rsidR="00024010">
          <w:rPr>
            <w:noProof/>
          </w:rPr>
          <w:fldChar w:fldCharType="begin"/>
        </w:r>
        <w:r w:rsidR="00024010">
          <w:rPr>
            <w:noProof/>
          </w:rPr>
          <w:instrText xml:space="preserve"> PAGEREF _Toc144803067 \h </w:instrText>
        </w:r>
        <w:r w:rsidR="00024010">
          <w:rPr>
            <w:noProof/>
          </w:rPr>
        </w:r>
        <w:r w:rsidR="00024010">
          <w:rPr>
            <w:noProof/>
          </w:rPr>
          <w:fldChar w:fldCharType="separate"/>
        </w:r>
        <w:r w:rsidR="00024010">
          <w:rPr>
            <w:noProof/>
          </w:rPr>
          <w:t>18</w:t>
        </w:r>
        <w:r w:rsidR="00024010">
          <w:rPr>
            <w:noProof/>
          </w:rPr>
          <w:fldChar w:fldCharType="end"/>
        </w:r>
      </w:hyperlink>
    </w:p>
    <w:p w14:paraId="6808003B" w14:textId="65E64395"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68" w:history="1">
        <w:r w:rsidR="00024010" w:rsidRPr="0001158A">
          <w:rPr>
            <w:rStyle w:val="Hyperlink"/>
            <w:noProof/>
          </w:rPr>
          <w:t>18.</w:t>
        </w:r>
        <w:r w:rsidR="00024010">
          <w:rPr>
            <w:rFonts w:asciiTheme="minorHAnsi" w:eastAsiaTheme="minorEastAsia" w:hAnsiTheme="minorHAnsi" w:cstheme="minorBidi"/>
            <w:noProof/>
            <w:color w:val="auto"/>
          </w:rPr>
          <w:tab/>
        </w:r>
        <w:r w:rsidR="00024010" w:rsidRPr="0001158A">
          <w:rPr>
            <w:rStyle w:val="Hyperlink"/>
            <w:noProof/>
          </w:rPr>
          <w:t>Repair</w:t>
        </w:r>
        <w:r w:rsidR="00024010">
          <w:rPr>
            <w:noProof/>
          </w:rPr>
          <w:tab/>
        </w:r>
        <w:r w:rsidR="00024010">
          <w:rPr>
            <w:noProof/>
          </w:rPr>
          <w:fldChar w:fldCharType="begin"/>
        </w:r>
        <w:r w:rsidR="00024010">
          <w:rPr>
            <w:noProof/>
          </w:rPr>
          <w:instrText xml:space="preserve"> PAGEREF _Toc144803068 \h </w:instrText>
        </w:r>
        <w:r w:rsidR="00024010">
          <w:rPr>
            <w:noProof/>
          </w:rPr>
        </w:r>
        <w:r w:rsidR="00024010">
          <w:rPr>
            <w:noProof/>
          </w:rPr>
          <w:fldChar w:fldCharType="separate"/>
        </w:r>
        <w:r w:rsidR="00024010">
          <w:rPr>
            <w:noProof/>
          </w:rPr>
          <w:t>19</w:t>
        </w:r>
        <w:r w:rsidR="00024010">
          <w:rPr>
            <w:noProof/>
          </w:rPr>
          <w:fldChar w:fldCharType="end"/>
        </w:r>
      </w:hyperlink>
    </w:p>
    <w:p w14:paraId="15FDCD39" w14:textId="7E222C42"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69" w:history="1">
        <w:r w:rsidR="00024010" w:rsidRPr="0001158A">
          <w:rPr>
            <w:rStyle w:val="Hyperlink"/>
            <w:noProof/>
          </w:rPr>
          <w:t>19.</w:t>
        </w:r>
        <w:r w:rsidR="00024010">
          <w:rPr>
            <w:rFonts w:asciiTheme="minorHAnsi" w:eastAsiaTheme="minorEastAsia" w:hAnsiTheme="minorHAnsi" w:cstheme="minorBidi"/>
            <w:noProof/>
            <w:color w:val="auto"/>
          </w:rPr>
          <w:tab/>
        </w:r>
        <w:r w:rsidR="00024010" w:rsidRPr="0001158A">
          <w:rPr>
            <w:rStyle w:val="Hyperlink"/>
            <w:noProof/>
          </w:rPr>
          <w:t>Decoration</w:t>
        </w:r>
        <w:r w:rsidR="00024010">
          <w:rPr>
            <w:noProof/>
          </w:rPr>
          <w:tab/>
        </w:r>
        <w:r w:rsidR="00024010">
          <w:rPr>
            <w:noProof/>
          </w:rPr>
          <w:fldChar w:fldCharType="begin"/>
        </w:r>
        <w:r w:rsidR="00024010">
          <w:rPr>
            <w:noProof/>
          </w:rPr>
          <w:instrText xml:space="preserve"> PAGEREF _Toc144803069 \h </w:instrText>
        </w:r>
        <w:r w:rsidR="00024010">
          <w:rPr>
            <w:noProof/>
          </w:rPr>
        </w:r>
        <w:r w:rsidR="00024010">
          <w:rPr>
            <w:noProof/>
          </w:rPr>
          <w:fldChar w:fldCharType="separate"/>
        </w:r>
        <w:r w:rsidR="00024010">
          <w:rPr>
            <w:noProof/>
          </w:rPr>
          <w:t>19</w:t>
        </w:r>
        <w:r w:rsidR="00024010">
          <w:rPr>
            <w:noProof/>
          </w:rPr>
          <w:fldChar w:fldCharType="end"/>
        </w:r>
      </w:hyperlink>
    </w:p>
    <w:p w14:paraId="44B6CBDD" w14:textId="5F976768"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70" w:history="1">
        <w:r w:rsidR="00024010" w:rsidRPr="0001158A">
          <w:rPr>
            <w:rStyle w:val="Hyperlink"/>
            <w:noProof/>
          </w:rPr>
          <w:t>20.</w:t>
        </w:r>
        <w:r w:rsidR="00024010">
          <w:rPr>
            <w:rFonts w:asciiTheme="minorHAnsi" w:eastAsiaTheme="minorEastAsia" w:hAnsiTheme="minorHAnsi" w:cstheme="minorBidi"/>
            <w:noProof/>
            <w:color w:val="auto"/>
          </w:rPr>
          <w:tab/>
        </w:r>
        <w:r w:rsidR="00024010" w:rsidRPr="0001158A">
          <w:rPr>
            <w:rStyle w:val="Hyperlink"/>
            <w:noProof/>
          </w:rPr>
          <w:t>Alterations</w:t>
        </w:r>
        <w:r w:rsidR="00024010">
          <w:rPr>
            <w:noProof/>
          </w:rPr>
          <w:tab/>
        </w:r>
        <w:r w:rsidR="00024010">
          <w:rPr>
            <w:noProof/>
          </w:rPr>
          <w:fldChar w:fldCharType="begin"/>
        </w:r>
        <w:r w:rsidR="00024010">
          <w:rPr>
            <w:noProof/>
          </w:rPr>
          <w:instrText xml:space="preserve"> PAGEREF _Toc144803070 \h </w:instrText>
        </w:r>
        <w:r w:rsidR="00024010">
          <w:rPr>
            <w:noProof/>
          </w:rPr>
        </w:r>
        <w:r w:rsidR="00024010">
          <w:rPr>
            <w:noProof/>
          </w:rPr>
          <w:fldChar w:fldCharType="separate"/>
        </w:r>
        <w:r w:rsidR="00024010">
          <w:rPr>
            <w:noProof/>
          </w:rPr>
          <w:t>20</w:t>
        </w:r>
        <w:r w:rsidR="00024010">
          <w:rPr>
            <w:noProof/>
          </w:rPr>
          <w:fldChar w:fldCharType="end"/>
        </w:r>
      </w:hyperlink>
    </w:p>
    <w:p w14:paraId="33B7B40E" w14:textId="560B352C"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71" w:history="1">
        <w:r w:rsidR="00024010" w:rsidRPr="0001158A">
          <w:rPr>
            <w:rStyle w:val="Hyperlink"/>
            <w:noProof/>
          </w:rPr>
          <w:t>21.</w:t>
        </w:r>
        <w:r w:rsidR="00024010">
          <w:rPr>
            <w:rFonts w:asciiTheme="minorHAnsi" w:eastAsiaTheme="minorEastAsia" w:hAnsiTheme="minorHAnsi" w:cstheme="minorBidi"/>
            <w:noProof/>
            <w:color w:val="auto"/>
          </w:rPr>
          <w:tab/>
        </w:r>
        <w:r w:rsidR="00024010" w:rsidRPr="0001158A">
          <w:rPr>
            <w:rStyle w:val="Hyperlink"/>
            <w:noProof/>
          </w:rPr>
          <w:t>Signs</w:t>
        </w:r>
        <w:r w:rsidR="00024010">
          <w:rPr>
            <w:noProof/>
          </w:rPr>
          <w:tab/>
        </w:r>
        <w:r w:rsidR="00024010">
          <w:rPr>
            <w:noProof/>
          </w:rPr>
          <w:fldChar w:fldCharType="begin"/>
        </w:r>
        <w:r w:rsidR="00024010">
          <w:rPr>
            <w:noProof/>
          </w:rPr>
          <w:instrText xml:space="preserve"> PAGEREF _Toc144803071 \h </w:instrText>
        </w:r>
        <w:r w:rsidR="00024010">
          <w:rPr>
            <w:noProof/>
          </w:rPr>
        </w:r>
        <w:r w:rsidR="00024010">
          <w:rPr>
            <w:noProof/>
          </w:rPr>
          <w:fldChar w:fldCharType="separate"/>
        </w:r>
        <w:r w:rsidR="00024010">
          <w:rPr>
            <w:noProof/>
          </w:rPr>
          <w:t>21</w:t>
        </w:r>
        <w:r w:rsidR="00024010">
          <w:rPr>
            <w:noProof/>
          </w:rPr>
          <w:fldChar w:fldCharType="end"/>
        </w:r>
      </w:hyperlink>
    </w:p>
    <w:p w14:paraId="29833D9A" w14:textId="53B44D40"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72" w:history="1">
        <w:r w:rsidR="00024010" w:rsidRPr="0001158A">
          <w:rPr>
            <w:rStyle w:val="Hyperlink"/>
            <w:noProof/>
          </w:rPr>
          <w:t>22.</w:t>
        </w:r>
        <w:r w:rsidR="00024010">
          <w:rPr>
            <w:rFonts w:asciiTheme="minorHAnsi" w:eastAsiaTheme="minorEastAsia" w:hAnsiTheme="minorHAnsi" w:cstheme="minorBidi"/>
            <w:noProof/>
            <w:color w:val="auto"/>
          </w:rPr>
          <w:tab/>
        </w:r>
        <w:r w:rsidR="00024010" w:rsidRPr="0001158A">
          <w:rPr>
            <w:rStyle w:val="Hyperlink"/>
            <w:noProof/>
          </w:rPr>
          <w:t>Returning the Property to the Landlord</w:t>
        </w:r>
        <w:r w:rsidR="00024010">
          <w:rPr>
            <w:noProof/>
          </w:rPr>
          <w:tab/>
        </w:r>
        <w:r w:rsidR="00024010">
          <w:rPr>
            <w:noProof/>
          </w:rPr>
          <w:fldChar w:fldCharType="begin"/>
        </w:r>
        <w:r w:rsidR="00024010">
          <w:rPr>
            <w:noProof/>
          </w:rPr>
          <w:instrText xml:space="preserve"> PAGEREF _Toc144803072 \h </w:instrText>
        </w:r>
        <w:r w:rsidR="00024010">
          <w:rPr>
            <w:noProof/>
          </w:rPr>
        </w:r>
        <w:r w:rsidR="00024010">
          <w:rPr>
            <w:noProof/>
          </w:rPr>
          <w:fldChar w:fldCharType="separate"/>
        </w:r>
        <w:r w:rsidR="00024010">
          <w:rPr>
            <w:noProof/>
          </w:rPr>
          <w:t>21</w:t>
        </w:r>
        <w:r w:rsidR="00024010">
          <w:rPr>
            <w:noProof/>
          </w:rPr>
          <w:fldChar w:fldCharType="end"/>
        </w:r>
      </w:hyperlink>
    </w:p>
    <w:p w14:paraId="2ADEFF7C" w14:textId="67C0AA9A"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73" w:history="1">
        <w:r w:rsidR="00024010" w:rsidRPr="0001158A">
          <w:rPr>
            <w:rStyle w:val="Hyperlink"/>
            <w:noProof/>
          </w:rPr>
          <w:t>23.</w:t>
        </w:r>
        <w:r w:rsidR="00024010">
          <w:rPr>
            <w:rFonts w:asciiTheme="minorHAnsi" w:eastAsiaTheme="minorEastAsia" w:hAnsiTheme="minorHAnsi" w:cstheme="minorBidi"/>
            <w:noProof/>
            <w:color w:val="auto"/>
          </w:rPr>
          <w:tab/>
        </w:r>
        <w:r w:rsidR="00024010" w:rsidRPr="0001158A">
          <w:rPr>
            <w:rStyle w:val="Hyperlink"/>
            <w:noProof/>
          </w:rPr>
          <w:t>Use</w:t>
        </w:r>
        <w:r w:rsidR="00024010">
          <w:rPr>
            <w:noProof/>
          </w:rPr>
          <w:tab/>
        </w:r>
        <w:r w:rsidR="00024010">
          <w:rPr>
            <w:noProof/>
          </w:rPr>
          <w:fldChar w:fldCharType="begin"/>
        </w:r>
        <w:r w:rsidR="00024010">
          <w:rPr>
            <w:noProof/>
          </w:rPr>
          <w:instrText xml:space="preserve"> PAGEREF _Toc144803073 \h </w:instrText>
        </w:r>
        <w:r w:rsidR="00024010">
          <w:rPr>
            <w:noProof/>
          </w:rPr>
        </w:r>
        <w:r w:rsidR="00024010">
          <w:rPr>
            <w:noProof/>
          </w:rPr>
          <w:fldChar w:fldCharType="separate"/>
        </w:r>
        <w:r w:rsidR="00024010">
          <w:rPr>
            <w:noProof/>
          </w:rPr>
          <w:t>22</w:t>
        </w:r>
        <w:r w:rsidR="00024010">
          <w:rPr>
            <w:noProof/>
          </w:rPr>
          <w:fldChar w:fldCharType="end"/>
        </w:r>
      </w:hyperlink>
    </w:p>
    <w:p w14:paraId="47FBF6E9" w14:textId="67422314"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75" w:history="1">
        <w:r w:rsidR="00024010" w:rsidRPr="0001158A">
          <w:rPr>
            <w:rStyle w:val="Hyperlink"/>
            <w:noProof/>
          </w:rPr>
          <w:t>24.</w:t>
        </w:r>
        <w:r w:rsidR="00024010">
          <w:rPr>
            <w:rFonts w:asciiTheme="minorHAnsi" w:eastAsiaTheme="minorEastAsia" w:hAnsiTheme="minorHAnsi" w:cstheme="minorBidi"/>
            <w:noProof/>
            <w:color w:val="auto"/>
          </w:rPr>
          <w:tab/>
        </w:r>
        <w:r w:rsidR="00024010" w:rsidRPr="0001158A">
          <w:rPr>
            <w:rStyle w:val="Hyperlink"/>
            <w:noProof/>
          </w:rPr>
          <w:t>Exercise of the Rights</w:t>
        </w:r>
        <w:r w:rsidR="00024010">
          <w:rPr>
            <w:noProof/>
          </w:rPr>
          <w:tab/>
        </w:r>
        <w:r w:rsidR="00024010">
          <w:rPr>
            <w:noProof/>
          </w:rPr>
          <w:fldChar w:fldCharType="begin"/>
        </w:r>
        <w:r w:rsidR="00024010">
          <w:rPr>
            <w:noProof/>
          </w:rPr>
          <w:instrText xml:space="preserve"> PAGEREF _Toc144803075 \h </w:instrText>
        </w:r>
        <w:r w:rsidR="00024010">
          <w:rPr>
            <w:noProof/>
          </w:rPr>
        </w:r>
        <w:r w:rsidR="00024010">
          <w:rPr>
            <w:noProof/>
          </w:rPr>
          <w:fldChar w:fldCharType="separate"/>
        </w:r>
        <w:r w:rsidR="00024010">
          <w:rPr>
            <w:noProof/>
          </w:rPr>
          <w:t>22</w:t>
        </w:r>
        <w:r w:rsidR="00024010">
          <w:rPr>
            <w:noProof/>
          </w:rPr>
          <w:fldChar w:fldCharType="end"/>
        </w:r>
      </w:hyperlink>
    </w:p>
    <w:p w14:paraId="283C31B2" w14:textId="3C888875"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76" w:history="1">
        <w:r w:rsidR="00024010" w:rsidRPr="0001158A">
          <w:rPr>
            <w:rStyle w:val="Hyperlink"/>
            <w:noProof/>
          </w:rPr>
          <w:t>25.</w:t>
        </w:r>
        <w:r w:rsidR="00024010">
          <w:rPr>
            <w:rFonts w:asciiTheme="minorHAnsi" w:eastAsiaTheme="minorEastAsia" w:hAnsiTheme="minorHAnsi" w:cstheme="minorBidi"/>
            <w:noProof/>
            <w:color w:val="auto"/>
          </w:rPr>
          <w:tab/>
        </w:r>
        <w:r w:rsidR="00024010" w:rsidRPr="0001158A">
          <w:rPr>
            <w:rStyle w:val="Hyperlink"/>
            <w:noProof/>
          </w:rPr>
          <w:t>Allow entry</w:t>
        </w:r>
        <w:r w:rsidR="00024010">
          <w:rPr>
            <w:noProof/>
          </w:rPr>
          <w:tab/>
        </w:r>
        <w:r w:rsidR="00024010">
          <w:rPr>
            <w:noProof/>
          </w:rPr>
          <w:fldChar w:fldCharType="begin"/>
        </w:r>
        <w:r w:rsidR="00024010">
          <w:rPr>
            <w:noProof/>
          </w:rPr>
          <w:instrText xml:space="preserve"> PAGEREF _Toc144803076 \h </w:instrText>
        </w:r>
        <w:r w:rsidR="00024010">
          <w:rPr>
            <w:noProof/>
          </w:rPr>
        </w:r>
        <w:r w:rsidR="00024010">
          <w:rPr>
            <w:noProof/>
          </w:rPr>
          <w:fldChar w:fldCharType="separate"/>
        </w:r>
        <w:r w:rsidR="00024010">
          <w:rPr>
            <w:noProof/>
          </w:rPr>
          <w:t>23</w:t>
        </w:r>
        <w:r w:rsidR="00024010">
          <w:rPr>
            <w:noProof/>
          </w:rPr>
          <w:fldChar w:fldCharType="end"/>
        </w:r>
      </w:hyperlink>
    </w:p>
    <w:p w14:paraId="284B4678" w14:textId="7A5861B1"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77" w:history="1">
        <w:r w:rsidR="00024010" w:rsidRPr="0001158A">
          <w:rPr>
            <w:rStyle w:val="Hyperlink"/>
            <w:noProof/>
          </w:rPr>
          <w:t>26.</w:t>
        </w:r>
        <w:r w:rsidR="00024010">
          <w:rPr>
            <w:rFonts w:asciiTheme="minorHAnsi" w:eastAsiaTheme="minorEastAsia" w:hAnsiTheme="minorHAnsi" w:cstheme="minorBidi"/>
            <w:noProof/>
            <w:color w:val="auto"/>
          </w:rPr>
          <w:tab/>
        </w:r>
        <w:r w:rsidR="00024010" w:rsidRPr="0001158A">
          <w:rPr>
            <w:rStyle w:val="Hyperlink"/>
            <w:noProof/>
          </w:rPr>
          <w:t>Keyholders and emergency contact details</w:t>
        </w:r>
        <w:r w:rsidR="00024010">
          <w:rPr>
            <w:noProof/>
          </w:rPr>
          <w:tab/>
        </w:r>
        <w:r w:rsidR="00024010">
          <w:rPr>
            <w:noProof/>
          </w:rPr>
          <w:fldChar w:fldCharType="begin"/>
        </w:r>
        <w:r w:rsidR="00024010">
          <w:rPr>
            <w:noProof/>
          </w:rPr>
          <w:instrText xml:space="preserve"> PAGEREF _Toc144803077 \h </w:instrText>
        </w:r>
        <w:r w:rsidR="00024010">
          <w:rPr>
            <w:noProof/>
          </w:rPr>
        </w:r>
        <w:r w:rsidR="00024010">
          <w:rPr>
            <w:noProof/>
          </w:rPr>
          <w:fldChar w:fldCharType="separate"/>
        </w:r>
        <w:r w:rsidR="00024010">
          <w:rPr>
            <w:noProof/>
          </w:rPr>
          <w:t>23</w:t>
        </w:r>
        <w:r w:rsidR="00024010">
          <w:rPr>
            <w:noProof/>
          </w:rPr>
          <w:fldChar w:fldCharType="end"/>
        </w:r>
      </w:hyperlink>
    </w:p>
    <w:p w14:paraId="6ADB2409" w14:textId="58F7BDC6"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78" w:history="1">
        <w:r w:rsidR="00024010" w:rsidRPr="0001158A">
          <w:rPr>
            <w:rStyle w:val="Hyperlink"/>
            <w:noProof/>
          </w:rPr>
          <w:t>27.</w:t>
        </w:r>
        <w:r w:rsidR="00024010">
          <w:rPr>
            <w:rFonts w:asciiTheme="minorHAnsi" w:eastAsiaTheme="minorEastAsia" w:hAnsiTheme="minorHAnsi" w:cstheme="minorBidi"/>
            <w:noProof/>
            <w:color w:val="auto"/>
          </w:rPr>
          <w:tab/>
        </w:r>
        <w:r w:rsidR="00024010" w:rsidRPr="0001158A">
          <w:rPr>
            <w:rStyle w:val="Hyperlink"/>
            <w:noProof/>
          </w:rPr>
          <w:t>Compliance with laws</w:t>
        </w:r>
        <w:r w:rsidR="00024010">
          <w:rPr>
            <w:noProof/>
          </w:rPr>
          <w:tab/>
        </w:r>
        <w:r w:rsidR="00024010">
          <w:rPr>
            <w:noProof/>
          </w:rPr>
          <w:fldChar w:fldCharType="begin"/>
        </w:r>
        <w:r w:rsidR="00024010">
          <w:rPr>
            <w:noProof/>
          </w:rPr>
          <w:instrText xml:space="preserve"> PAGEREF _Toc144803078 \h </w:instrText>
        </w:r>
        <w:r w:rsidR="00024010">
          <w:rPr>
            <w:noProof/>
          </w:rPr>
        </w:r>
        <w:r w:rsidR="00024010">
          <w:rPr>
            <w:noProof/>
          </w:rPr>
          <w:fldChar w:fldCharType="separate"/>
        </w:r>
        <w:r w:rsidR="00024010">
          <w:rPr>
            <w:noProof/>
          </w:rPr>
          <w:t>23</w:t>
        </w:r>
        <w:r w:rsidR="00024010">
          <w:rPr>
            <w:noProof/>
          </w:rPr>
          <w:fldChar w:fldCharType="end"/>
        </w:r>
      </w:hyperlink>
    </w:p>
    <w:p w14:paraId="7402612E" w14:textId="045DC504"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79" w:history="1">
        <w:r w:rsidR="00024010" w:rsidRPr="0001158A">
          <w:rPr>
            <w:rStyle w:val="Hyperlink"/>
            <w:noProof/>
          </w:rPr>
          <w:t>28.</w:t>
        </w:r>
        <w:r w:rsidR="00024010">
          <w:rPr>
            <w:rFonts w:asciiTheme="minorHAnsi" w:eastAsiaTheme="minorEastAsia" w:hAnsiTheme="minorHAnsi" w:cstheme="minorBidi"/>
            <w:noProof/>
            <w:color w:val="auto"/>
          </w:rPr>
          <w:tab/>
        </w:r>
        <w:r w:rsidR="00024010" w:rsidRPr="0001158A">
          <w:rPr>
            <w:rStyle w:val="Hyperlink"/>
            <w:noProof/>
          </w:rPr>
          <w:t>Energy Performance Certificates</w:t>
        </w:r>
        <w:r w:rsidR="00024010">
          <w:rPr>
            <w:noProof/>
          </w:rPr>
          <w:tab/>
        </w:r>
        <w:r w:rsidR="00024010">
          <w:rPr>
            <w:noProof/>
          </w:rPr>
          <w:fldChar w:fldCharType="begin"/>
        </w:r>
        <w:r w:rsidR="00024010">
          <w:rPr>
            <w:noProof/>
          </w:rPr>
          <w:instrText xml:space="preserve"> PAGEREF _Toc144803079 \h </w:instrText>
        </w:r>
        <w:r w:rsidR="00024010">
          <w:rPr>
            <w:noProof/>
          </w:rPr>
        </w:r>
        <w:r w:rsidR="00024010">
          <w:rPr>
            <w:noProof/>
          </w:rPr>
          <w:fldChar w:fldCharType="separate"/>
        </w:r>
        <w:r w:rsidR="00024010">
          <w:rPr>
            <w:noProof/>
          </w:rPr>
          <w:t>24</w:t>
        </w:r>
        <w:r w:rsidR="00024010">
          <w:rPr>
            <w:noProof/>
          </w:rPr>
          <w:fldChar w:fldCharType="end"/>
        </w:r>
      </w:hyperlink>
    </w:p>
    <w:p w14:paraId="1A5721EA" w14:textId="7C6799BC"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80" w:history="1">
        <w:r w:rsidR="00024010" w:rsidRPr="0001158A">
          <w:rPr>
            <w:rStyle w:val="Hyperlink"/>
            <w:noProof/>
          </w:rPr>
          <w:t>29.</w:t>
        </w:r>
        <w:r w:rsidR="00024010">
          <w:rPr>
            <w:rFonts w:asciiTheme="minorHAnsi" w:eastAsiaTheme="minorEastAsia" w:hAnsiTheme="minorHAnsi" w:cstheme="minorBidi"/>
            <w:noProof/>
            <w:color w:val="auto"/>
          </w:rPr>
          <w:tab/>
        </w:r>
        <w:r w:rsidR="00024010" w:rsidRPr="0001158A">
          <w:rPr>
            <w:rStyle w:val="Hyperlink"/>
            <w:noProof/>
          </w:rPr>
          <w:t>Third Party Rights</w:t>
        </w:r>
        <w:r w:rsidR="00024010">
          <w:rPr>
            <w:noProof/>
          </w:rPr>
          <w:tab/>
        </w:r>
        <w:r w:rsidR="00024010">
          <w:rPr>
            <w:noProof/>
          </w:rPr>
          <w:fldChar w:fldCharType="begin"/>
        </w:r>
        <w:r w:rsidR="00024010">
          <w:rPr>
            <w:noProof/>
          </w:rPr>
          <w:instrText xml:space="preserve"> PAGEREF _Toc144803080 \h </w:instrText>
        </w:r>
        <w:r w:rsidR="00024010">
          <w:rPr>
            <w:noProof/>
          </w:rPr>
        </w:r>
        <w:r w:rsidR="00024010">
          <w:rPr>
            <w:noProof/>
          </w:rPr>
          <w:fldChar w:fldCharType="separate"/>
        </w:r>
        <w:r w:rsidR="00024010">
          <w:rPr>
            <w:noProof/>
          </w:rPr>
          <w:t>25</w:t>
        </w:r>
        <w:r w:rsidR="00024010">
          <w:rPr>
            <w:noProof/>
          </w:rPr>
          <w:fldChar w:fldCharType="end"/>
        </w:r>
      </w:hyperlink>
    </w:p>
    <w:p w14:paraId="1BBCDFC2" w14:textId="6F48987E"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82" w:history="1">
        <w:r w:rsidR="00024010" w:rsidRPr="0001158A">
          <w:rPr>
            <w:rStyle w:val="Hyperlink"/>
            <w:noProof/>
          </w:rPr>
          <w:t>30.</w:t>
        </w:r>
        <w:r w:rsidR="00024010">
          <w:rPr>
            <w:rFonts w:asciiTheme="minorHAnsi" w:eastAsiaTheme="minorEastAsia" w:hAnsiTheme="minorHAnsi" w:cstheme="minorBidi"/>
            <w:noProof/>
            <w:color w:val="auto"/>
          </w:rPr>
          <w:tab/>
        </w:r>
        <w:r w:rsidR="00024010" w:rsidRPr="0001158A">
          <w:rPr>
            <w:rStyle w:val="Hyperlink"/>
            <w:noProof/>
          </w:rPr>
          <w:t>Registration of this lease</w:t>
        </w:r>
        <w:r w:rsidR="00024010">
          <w:rPr>
            <w:noProof/>
          </w:rPr>
          <w:tab/>
        </w:r>
        <w:r w:rsidR="00024010">
          <w:rPr>
            <w:noProof/>
          </w:rPr>
          <w:fldChar w:fldCharType="begin"/>
        </w:r>
        <w:r w:rsidR="00024010">
          <w:rPr>
            <w:noProof/>
          </w:rPr>
          <w:instrText xml:space="preserve"> PAGEREF _Toc144803082 \h </w:instrText>
        </w:r>
        <w:r w:rsidR="00024010">
          <w:rPr>
            <w:noProof/>
          </w:rPr>
        </w:r>
        <w:r w:rsidR="00024010">
          <w:rPr>
            <w:noProof/>
          </w:rPr>
          <w:fldChar w:fldCharType="separate"/>
        </w:r>
        <w:r w:rsidR="00024010">
          <w:rPr>
            <w:noProof/>
          </w:rPr>
          <w:t>25</w:t>
        </w:r>
        <w:r w:rsidR="00024010">
          <w:rPr>
            <w:noProof/>
          </w:rPr>
          <w:fldChar w:fldCharType="end"/>
        </w:r>
      </w:hyperlink>
    </w:p>
    <w:p w14:paraId="37E0CF79" w14:textId="4F0F1EFF" w:rsidR="00024010" w:rsidRDefault="008D2045" w:rsidP="005E5996">
      <w:pPr>
        <w:pStyle w:val="TOC1"/>
        <w:tabs>
          <w:tab w:val="left" w:pos="660"/>
          <w:tab w:val="right" w:leader="dot" w:pos="9016"/>
        </w:tabs>
        <w:ind w:left="660" w:hanging="660"/>
        <w:rPr>
          <w:rFonts w:asciiTheme="minorHAnsi" w:eastAsiaTheme="minorEastAsia" w:hAnsiTheme="minorHAnsi" w:cstheme="minorBidi"/>
          <w:noProof/>
          <w:color w:val="auto"/>
        </w:rPr>
      </w:pPr>
      <w:hyperlink w:anchor="_Toc144803083" w:history="1">
        <w:r w:rsidR="00024010" w:rsidRPr="0001158A">
          <w:rPr>
            <w:rStyle w:val="Hyperlink"/>
            <w:noProof/>
          </w:rPr>
          <w:t>31.</w:t>
        </w:r>
        <w:r w:rsidR="00024010">
          <w:rPr>
            <w:rFonts w:asciiTheme="minorHAnsi" w:eastAsiaTheme="minorEastAsia" w:hAnsiTheme="minorHAnsi" w:cstheme="minorBidi"/>
            <w:noProof/>
            <w:color w:val="auto"/>
          </w:rPr>
          <w:tab/>
        </w:r>
        <w:r w:rsidR="00024010" w:rsidRPr="0001158A">
          <w:rPr>
            <w:rStyle w:val="Hyperlink"/>
            <w:noProof/>
          </w:rPr>
          <w:t>Closure of registered title andremoval of entries in relation to this lease and easements granted by this lease</w:t>
        </w:r>
        <w:r w:rsidR="00024010">
          <w:rPr>
            <w:noProof/>
          </w:rPr>
          <w:tab/>
        </w:r>
        <w:r w:rsidR="00024010">
          <w:rPr>
            <w:noProof/>
          </w:rPr>
          <w:fldChar w:fldCharType="begin"/>
        </w:r>
        <w:r w:rsidR="00024010">
          <w:rPr>
            <w:noProof/>
          </w:rPr>
          <w:instrText xml:space="preserve"> PAGEREF _Toc144803083 \h </w:instrText>
        </w:r>
        <w:r w:rsidR="00024010">
          <w:rPr>
            <w:noProof/>
          </w:rPr>
        </w:r>
        <w:r w:rsidR="00024010">
          <w:rPr>
            <w:noProof/>
          </w:rPr>
          <w:fldChar w:fldCharType="separate"/>
        </w:r>
        <w:r w:rsidR="00024010">
          <w:rPr>
            <w:noProof/>
          </w:rPr>
          <w:t>26</w:t>
        </w:r>
        <w:r w:rsidR="00024010">
          <w:rPr>
            <w:noProof/>
          </w:rPr>
          <w:fldChar w:fldCharType="end"/>
        </w:r>
      </w:hyperlink>
    </w:p>
    <w:p w14:paraId="46841F10" w14:textId="7CD2E4AA"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84" w:history="1">
        <w:r w:rsidR="00024010" w:rsidRPr="0001158A">
          <w:rPr>
            <w:rStyle w:val="Hyperlink"/>
            <w:noProof/>
          </w:rPr>
          <w:t>32.</w:t>
        </w:r>
        <w:r w:rsidR="00024010">
          <w:rPr>
            <w:rFonts w:asciiTheme="minorHAnsi" w:eastAsiaTheme="minorEastAsia" w:hAnsiTheme="minorHAnsi" w:cstheme="minorBidi"/>
            <w:noProof/>
            <w:color w:val="auto"/>
          </w:rPr>
          <w:tab/>
        </w:r>
        <w:r w:rsidR="00024010" w:rsidRPr="0001158A">
          <w:rPr>
            <w:rStyle w:val="Hyperlink"/>
            <w:noProof/>
          </w:rPr>
          <w:t>Encroachments and preservation of rights</w:t>
        </w:r>
        <w:r w:rsidR="00024010">
          <w:rPr>
            <w:noProof/>
          </w:rPr>
          <w:tab/>
        </w:r>
        <w:r w:rsidR="00024010">
          <w:rPr>
            <w:noProof/>
          </w:rPr>
          <w:fldChar w:fldCharType="begin"/>
        </w:r>
        <w:r w:rsidR="00024010">
          <w:rPr>
            <w:noProof/>
          </w:rPr>
          <w:instrText xml:space="preserve"> PAGEREF _Toc144803084 \h </w:instrText>
        </w:r>
        <w:r w:rsidR="00024010">
          <w:rPr>
            <w:noProof/>
          </w:rPr>
        </w:r>
        <w:r w:rsidR="00024010">
          <w:rPr>
            <w:noProof/>
          </w:rPr>
          <w:fldChar w:fldCharType="separate"/>
        </w:r>
        <w:r w:rsidR="00024010">
          <w:rPr>
            <w:noProof/>
          </w:rPr>
          <w:t>26</w:t>
        </w:r>
        <w:r w:rsidR="00024010">
          <w:rPr>
            <w:noProof/>
          </w:rPr>
          <w:fldChar w:fldCharType="end"/>
        </w:r>
      </w:hyperlink>
    </w:p>
    <w:p w14:paraId="55A874F0" w14:textId="1224F4FB"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85" w:history="1">
        <w:r w:rsidR="00024010" w:rsidRPr="0001158A">
          <w:rPr>
            <w:rStyle w:val="Hyperlink"/>
            <w:noProof/>
          </w:rPr>
          <w:t>33.</w:t>
        </w:r>
        <w:r w:rsidR="00024010">
          <w:rPr>
            <w:rFonts w:asciiTheme="minorHAnsi" w:eastAsiaTheme="minorEastAsia" w:hAnsiTheme="minorHAnsi" w:cstheme="minorBidi"/>
            <w:noProof/>
            <w:color w:val="auto"/>
          </w:rPr>
          <w:tab/>
        </w:r>
        <w:r w:rsidR="00024010" w:rsidRPr="0001158A">
          <w:rPr>
            <w:rStyle w:val="Hyperlink"/>
            <w:noProof/>
          </w:rPr>
          <w:t>Replacement guarantor</w:t>
        </w:r>
        <w:r w:rsidR="00024010">
          <w:rPr>
            <w:noProof/>
          </w:rPr>
          <w:tab/>
        </w:r>
        <w:r w:rsidR="00024010">
          <w:rPr>
            <w:noProof/>
          </w:rPr>
          <w:fldChar w:fldCharType="begin"/>
        </w:r>
        <w:r w:rsidR="00024010">
          <w:rPr>
            <w:noProof/>
          </w:rPr>
          <w:instrText xml:space="preserve"> PAGEREF _Toc144803085 \h </w:instrText>
        </w:r>
        <w:r w:rsidR="00024010">
          <w:rPr>
            <w:noProof/>
          </w:rPr>
        </w:r>
        <w:r w:rsidR="00024010">
          <w:rPr>
            <w:noProof/>
          </w:rPr>
          <w:fldChar w:fldCharType="separate"/>
        </w:r>
        <w:r w:rsidR="00024010">
          <w:rPr>
            <w:noProof/>
          </w:rPr>
          <w:t>27</w:t>
        </w:r>
        <w:r w:rsidR="00024010">
          <w:rPr>
            <w:noProof/>
          </w:rPr>
          <w:fldChar w:fldCharType="end"/>
        </w:r>
      </w:hyperlink>
    </w:p>
    <w:p w14:paraId="3A9B0A02" w14:textId="29EBE012"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86" w:history="1">
        <w:r w:rsidR="00024010" w:rsidRPr="0001158A">
          <w:rPr>
            <w:rStyle w:val="Hyperlink"/>
            <w:noProof/>
          </w:rPr>
          <w:t>34.</w:t>
        </w:r>
        <w:r w:rsidR="00024010">
          <w:rPr>
            <w:rFonts w:asciiTheme="minorHAnsi" w:eastAsiaTheme="minorEastAsia" w:hAnsiTheme="minorHAnsi" w:cstheme="minorBidi"/>
            <w:noProof/>
            <w:color w:val="auto"/>
          </w:rPr>
          <w:tab/>
        </w:r>
        <w:r w:rsidR="00024010" w:rsidRPr="0001158A">
          <w:rPr>
            <w:rStyle w:val="Hyperlink"/>
            <w:noProof/>
          </w:rPr>
          <w:t>Procure guarantor consent</w:t>
        </w:r>
        <w:r w:rsidR="00024010">
          <w:rPr>
            <w:noProof/>
          </w:rPr>
          <w:tab/>
        </w:r>
        <w:r w:rsidR="00024010">
          <w:rPr>
            <w:noProof/>
          </w:rPr>
          <w:fldChar w:fldCharType="begin"/>
        </w:r>
        <w:r w:rsidR="00024010">
          <w:rPr>
            <w:noProof/>
          </w:rPr>
          <w:instrText xml:space="preserve"> PAGEREF _Toc144803086 \h </w:instrText>
        </w:r>
        <w:r w:rsidR="00024010">
          <w:rPr>
            <w:noProof/>
          </w:rPr>
        </w:r>
        <w:r w:rsidR="00024010">
          <w:rPr>
            <w:noProof/>
          </w:rPr>
          <w:fldChar w:fldCharType="separate"/>
        </w:r>
        <w:r w:rsidR="00024010">
          <w:rPr>
            <w:noProof/>
          </w:rPr>
          <w:t>27</w:t>
        </w:r>
        <w:r w:rsidR="00024010">
          <w:rPr>
            <w:noProof/>
          </w:rPr>
          <w:fldChar w:fldCharType="end"/>
        </w:r>
      </w:hyperlink>
    </w:p>
    <w:p w14:paraId="68DBBB00" w14:textId="43839DBE"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87" w:history="1">
        <w:r w:rsidR="00024010" w:rsidRPr="0001158A">
          <w:rPr>
            <w:rStyle w:val="Hyperlink"/>
            <w:noProof/>
          </w:rPr>
          <w:t>35.</w:t>
        </w:r>
        <w:r w:rsidR="00024010">
          <w:rPr>
            <w:rFonts w:asciiTheme="minorHAnsi" w:eastAsiaTheme="minorEastAsia" w:hAnsiTheme="minorHAnsi" w:cstheme="minorBidi"/>
            <w:noProof/>
            <w:color w:val="auto"/>
          </w:rPr>
          <w:tab/>
        </w:r>
        <w:r w:rsidR="00024010" w:rsidRPr="0001158A">
          <w:rPr>
            <w:rStyle w:val="Hyperlink"/>
            <w:noProof/>
          </w:rPr>
          <w:t>Indemnity</w:t>
        </w:r>
        <w:r w:rsidR="00024010">
          <w:rPr>
            <w:noProof/>
          </w:rPr>
          <w:tab/>
        </w:r>
        <w:r w:rsidR="00024010">
          <w:rPr>
            <w:noProof/>
          </w:rPr>
          <w:fldChar w:fldCharType="begin"/>
        </w:r>
        <w:r w:rsidR="00024010">
          <w:rPr>
            <w:noProof/>
          </w:rPr>
          <w:instrText xml:space="preserve"> PAGEREF _Toc144803087 \h </w:instrText>
        </w:r>
        <w:r w:rsidR="00024010">
          <w:rPr>
            <w:noProof/>
          </w:rPr>
        </w:r>
        <w:r w:rsidR="00024010">
          <w:rPr>
            <w:noProof/>
          </w:rPr>
          <w:fldChar w:fldCharType="separate"/>
        </w:r>
        <w:r w:rsidR="00024010">
          <w:rPr>
            <w:noProof/>
          </w:rPr>
          <w:t>27</w:t>
        </w:r>
        <w:r w:rsidR="00024010">
          <w:rPr>
            <w:noProof/>
          </w:rPr>
          <w:fldChar w:fldCharType="end"/>
        </w:r>
      </w:hyperlink>
    </w:p>
    <w:p w14:paraId="50A1EBC1" w14:textId="2BCD425E"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88" w:history="1">
        <w:r w:rsidR="00024010" w:rsidRPr="0001158A">
          <w:rPr>
            <w:rStyle w:val="Hyperlink"/>
            <w:noProof/>
          </w:rPr>
          <w:t>36.</w:t>
        </w:r>
        <w:r w:rsidR="00024010">
          <w:rPr>
            <w:rFonts w:asciiTheme="minorHAnsi" w:eastAsiaTheme="minorEastAsia" w:hAnsiTheme="minorHAnsi" w:cstheme="minorBidi"/>
            <w:noProof/>
            <w:color w:val="auto"/>
          </w:rPr>
          <w:tab/>
        </w:r>
        <w:r w:rsidR="00024010" w:rsidRPr="0001158A">
          <w:rPr>
            <w:rStyle w:val="Hyperlink"/>
            <w:noProof/>
          </w:rPr>
          <w:t>Landlord covenants</w:t>
        </w:r>
        <w:r w:rsidR="00024010">
          <w:rPr>
            <w:noProof/>
          </w:rPr>
          <w:tab/>
        </w:r>
        <w:r w:rsidR="00024010">
          <w:rPr>
            <w:noProof/>
          </w:rPr>
          <w:fldChar w:fldCharType="begin"/>
        </w:r>
        <w:r w:rsidR="00024010">
          <w:rPr>
            <w:noProof/>
          </w:rPr>
          <w:instrText xml:space="preserve"> PAGEREF _Toc144803088 \h </w:instrText>
        </w:r>
        <w:r w:rsidR="00024010">
          <w:rPr>
            <w:noProof/>
          </w:rPr>
        </w:r>
        <w:r w:rsidR="00024010">
          <w:rPr>
            <w:noProof/>
          </w:rPr>
          <w:fldChar w:fldCharType="separate"/>
        </w:r>
        <w:r w:rsidR="00024010">
          <w:rPr>
            <w:noProof/>
          </w:rPr>
          <w:t>27</w:t>
        </w:r>
        <w:r w:rsidR="00024010">
          <w:rPr>
            <w:noProof/>
          </w:rPr>
          <w:fldChar w:fldCharType="end"/>
        </w:r>
      </w:hyperlink>
    </w:p>
    <w:p w14:paraId="6EDE3582" w14:textId="68CC24E6"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89" w:history="1">
        <w:r w:rsidR="00024010" w:rsidRPr="0001158A">
          <w:rPr>
            <w:rStyle w:val="Hyperlink"/>
            <w:noProof/>
          </w:rPr>
          <w:t>37.</w:t>
        </w:r>
        <w:r w:rsidR="00024010">
          <w:rPr>
            <w:rFonts w:asciiTheme="minorHAnsi" w:eastAsiaTheme="minorEastAsia" w:hAnsiTheme="minorHAnsi" w:cstheme="minorBidi"/>
            <w:noProof/>
            <w:color w:val="auto"/>
          </w:rPr>
          <w:tab/>
        </w:r>
        <w:r w:rsidR="00024010" w:rsidRPr="0001158A">
          <w:rPr>
            <w:rStyle w:val="Hyperlink"/>
            <w:noProof/>
          </w:rPr>
          <w:t>Quiet enjoyment</w:t>
        </w:r>
        <w:r w:rsidR="00024010">
          <w:rPr>
            <w:noProof/>
          </w:rPr>
          <w:tab/>
        </w:r>
        <w:r w:rsidR="00024010">
          <w:rPr>
            <w:noProof/>
          </w:rPr>
          <w:fldChar w:fldCharType="begin"/>
        </w:r>
        <w:r w:rsidR="00024010">
          <w:rPr>
            <w:noProof/>
          </w:rPr>
          <w:instrText xml:space="preserve"> PAGEREF _Toc144803089 \h </w:instrText>
        </w:r>
        <w:r w:rsidR="00024010">
          <w:rPr>
            <w:noProof/>
          </w:rPr>
        </w:r>
        <w:r w:rsidR="00024010">
          <w:rPr>
            <w:noProof/>
          </w:rPr>
          <w:fldChar w:fldCharType="separate"/>
        </w:r>
        <w:r w:rsidR="00024010">
          <w:rPr>
            <w:noProof/>
          </w:rPr>
          <w:t>27</w:t>
        </w:r>
        <w:r w:rsidR="00024010">
          <w:rPr>
            <w:noProof/>
          </w:rPr>
          <w:fldChar w:fldCharType="end"/>
        </w:r>
      </w:hyperlink>
    </w:p>
    <w:p w14:paraId="5DB7B9BB" w14:textId="1CDC748F"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91" w:history="1">
        <w:r w:rsidR="00024010" w:rsidRPr="0001158A">
          <w:rPr>
            <w:rStyle w:val="Hyperlink"/>
            <w:noProof/>
          </w:rPr>
          <w:t>38.</w:t>
        </w:r>
        <w:r w:rsidR="00024010">
          <w:rPr>
            <w:rFonts w:asciiTheme="minorHAnsi" w:eastAsiaTheme="minorEastAsia" w:hAnsiTheme="minorHAnsi" w:cstheme="minorBidi"/>
            <w:noProof/>
            <w:color w:val="auto"/>
          </w:rPr>
          <w:tab/>
        </w:r>
        <w:r w:rsidR="00024010" w:rsidRPr="0001158A">
          <w:rPr>
            <w:rStyle w:val="Hyperlink"/>
            <w:noProof/>
          </w:rPr>
          <w:t>Exercise of right of entry</w:t>
        </w:r>
        <w:r w:rsidR="00024010">
          <w:rPr>
            <w:noProof/>
          </w:rPr>
          <w:tab/>
        </w:r>
        <w:r w:rsidR="00024010">
          <w:rPr>
            <w:noProof/>
          </w:rPr>
          <w:fldChar w:fldCharType="begin"/>
        </w:r>
        <w:r w:rsidR="00024010">
          <w:rPr>
            <w:noProof/>
          </w:rPr>
          <w:instrText xml:space="preserve"> PAGEREF _Toc144803091 \h </w:instrText>
        </w:r>
        <w:r w:rsidR="00024010">
          <w:rPr>
            <w:noProof/>
          </w:rPr>
        </w:r>
        <w:r w:rsidR="00024010">
          <w:rPr>
            <w:noProof/>
          </w:rPr>
          <w:fldChar w:fldCharType="separate"/>
        </w:r>
        <w:r w:rsidR="00024010">
          <w:rPr>
            <w:noProof/>
          </w:rPr>
          <w:t>28</w:t>
        </w:r>
        <w:r w:rsidR="00024010">
          <w:rPr>
            <w:noProof/>
          </w:rPr>
          <w:fldChar w:fldCharType="end"/>
        </w:r>
      </w:hyperlink>
    </w:p>
    <w:p w14:paraId="6C5D1E5C" w14:textId="2ED6FA94"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92" w:history="1">
        <w:r w:rsidR="00024010" w:rsidRPr="0001158A">
          <w:rPr>
            <w:rStyle w:val="Hyperlink"/>
            <w:noProof/>
          </w:rPr>
          <w:t>39.</w:t>
        </w:r>
        <w:r w:rsidR="00024010">
          <w:rPr>
            <w:rFonts w:asciiTheme="minorHAnsi" w:eastAsiaTheme="minorEastAsia" w:hAnsiTheme="minorHAnsi" w:cstheme="minorBidi"/>
            <w:noProof/>
            <w:color w:val="auto"/>
          </w:rPr>
          <w:tab/>
        </w:r>
        <w:r w:rsidR="00024010" w:rsidRPr="0001158A">
          <w:rPr>
            <w:rStyle w:val="Hyperlink"/>
            <w:noProof/>
          </w:rPr>
          <w:t>Scaffolding</w:t>
        </w:r>
        <w:r w:rsidR="00024010">
          <w:rPr>
            <w:noProof/>
          </w:rPr>
          <w:tab/>
        </w:r>
        <w:r w:rsidR="00024010">
          <w:rPr>
            <w:noProof/>
          </w:rPr>
          <w:fldChar w:fldCharType="begin"/>
        </w:r>
        <w:r w:rsidR="00024010">
          <w:rPr>
            <w:noProof/>
          </w:rPr>
          <w:instrText xml:space="preserve"> PAGEREF _Toc144803092 \h </w:instrText>
        </w:r>
        <w:r w:rsidR="00024010">
          <w:rPr>
            <w:noProof/>
          </w:rPr>
        </w:r>
        <w:r w:rsidR="00024010">
          <w:rPr>
            <w:noProof/>
          </w:rPr>
          <w:fldChar w:fldCharType="separate"/>
        </w:r>
        <w:r w:rsidR="00024010">
          <w:rPr>
            <w:noProof/>
          </w:rPr>
          <w:t>28</w:t>
        </w:r>
        <w:r w:rsidR="00024010">
          <w:rPr>
            <w:noProof/>
          </w:rPr>
          <w:fldChar w:fldCharType="end"/>
        </w:r>
      </w:hyperlink>
    </w:p>
    <w:p w14:paraId="4B62B10C" w14:textId="0857DEDA"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93" w:history="1">
        <w:r w:rsidR="00024010" w:rsidRPr="0001158A">
          <w:rPr>
            <w:rStyle w:val="Hyperlink"/>
            <w:noProof/>
          </w:rPr>
          <w:t>40.</w:t>
        </w:r>
        <w:r w:rsidR="00024010">
          <w:rPr>
            <w:rFonts w:asciiTheme="minorHAnsi" w:eastAsiaTheme="minorEastAsia" w:hAnsiTheme="minorHAnsi" w:cstheme="minorBidi"/>
            <w:noProof/>
            <w:color w:val="auto"/>
          </w:rPr>
          <w:tab/>
        </w:r>
        <w:r w:rsidR="00024010" w:rsidRPr="0001158A">
          <w:rPr>
            <w:rStyle w:val="Hyperlink"/>
            <w:noProof/>
          </w:rPr>
          <w:t>Guarantor covenants</w:t>
        </w:r>
        <w:r w:rsidR="00024010">
          <w:rPr>
            <w:noProof/>
          </w:rPr>
          <w:tab/>
        </w:r>
        <w:r w:rsidR="00024010">
          <w:rPr>
            <w:noProof/>
          </w:rPr>
          <w:fldChar w:fldCharType="begin"/>
        </w:r>
        <w:r w:rsidR="00024010">
          <w:rPr>
            <w:noProof/>
          </w:rPr>
          <w:instrText xml:space="preserve"> PAGEREF _Toc144803093 \h </w:instrText>
        </w:r>
        <w:r w:rsidR="00024010">
          <w:rPr>
            <w:noProof/>
          </w:rPr>
        </w:r>
        <w:r w:rsidR="00024010">
          <w:rPr>
            <w:noProof/>
          </w:rPr>
          <w:fldChar w:fldCharType="separate"/>
        </w:r>
        <w:r w:rsidR="00024010">
          <w:rPr>
            <w:noProof/>
          </w:rPr>
          <w:t>28</w:t>
        </w:r>
        <w:r w:rsidR="00024010">
          <w:rPr>
            <w:noProof/>
          </w:rPr>
          <w:fldChar w:fldCharType="end"/>
        </w:r>
      </w:hyperlink>
    </w:p>
    <w:p w14:paraId="242EFC7E" w14:textId="67023EF3"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94" w:history="1">
        <w:r w:rsidR="00024010" w:rsidRPr="0001158A">
          <w:rPr>
            <w:rStyle w:val="Hyperlink"/>
            <w:noProof/>
          </w:rPr>
          <w:t>41.</w:t>
        </w:r>
        <w:r w:rsidR="00024010">
          <w:rPr>
            <w:rFonts w:asciiTheme="minorHAnsi" w:eastAsiaTheme="minorEastAsia" w:hAnsiTheme="minorHAnsi" w:cstheme="minorBidi"/>
            <w:noProof/>
            <w:color w:val="auto"/>
          </w:rPr>
          <w:tab/>
        </w:r>
        <w:r w:rsidR="00024010" w:rsidRPr="0001158A">
          <w:rPr>
            <w:rStyle w:val="Hyperlink"/>
            <w:noProof/>
          </w:rPr>
          <w:t>Re-entry and forfeiture</w:t>
        </w:r>
        <w:r w:rsidR="00024010">
          <w:rPr>
            <w:noProof/>
          </w:rPr>
          <w:tab/>
        </w:r>
        <w:r w:rsidR="00024010">
          <w:rPr>
            <w:noProof/>
          </w:rPr>
          <w:fldChar w:fldCharType="begin"/>
        </w:r>
        <w:r w:rsidR="00024010">
          <w:rPr>
            <w:noProof/>
          </w:rPr>
          <w:instrText xml:space="preserve"> PAGEREF _Toc144803094 \h </w:instrText>
        </w:r>
        <w:r w:rsidR="00024010">
          <w:rPr>
            <w:noProof/>
          </w:rPr>
        </w:r>
        <w:r w:rsidR="00024010">
          <w:rPr>
            <w:noProof/>
          </w:rPr>
          <w:fldChar w:fldCharType="separate"/>
        </w:r>
        <w:r w:rsidR="00024010">
          <w:rPr>
            <w:noProof/>
          </w:rPr>
          <w:t>28</w:t>
        </w:r>
        <w:r w:rsidR="00024010">
          <w:rPr>
            <w:noProof/>
          </w:rPr>
          <w:fldChar w:fldCharType="end"/>
        </w:r>
      </w:hyperlink>
    </w:p>
    <w:p w14:paraId="39992D2A" w14:textId="27A513A8"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95" w:history="1">
        <w:r w:rsidR="00024010" w:rsidRPr="0001158A">
          <w:rPr>
            <w:rStyle w:val="Hyperlink"/>
            <w:noProof/>
          </w:rPr>
          <w:t>42.</w:t>
        </w:r>
        <w:r w:rsidR="00024010">
          <w:rPr>
            <w:rFonts w:asciiTheme="minorHAnsi" w:eastAsiaTheme="minorEastAsia" w:hAnsiTheme="minorHAnsi" w:cstheme="minorBidi"/>
            <w:noProof/>
            <w:color w:val="auto"/>
          </w:rPr>
          <w:tab/>
        </w:r>
        <w:r w:rsidR="00024010" w:rsidRPr="0001158A">
          <w:rPr>
            <w:rStyle w:val="Hyperlink"/>
            <w:noProof/>
          </w:rPr>
          <w:t xml:space="preserve">Section 62 of the LPA 1925 and implied rights </w:t>
        </w:r>
        <w:r w:rsidR="00024010">
          <w:rPr>
            <w:noProof/>
          </w:rPr>
          <w:tab/>
        </w:r>
        <w:r w:rsidR="00024010">
          <w:rPr>
            <w:noProof/>
          </w:rPr>
          <w:fldChar w:fldCharType="begin"/>
        </w:r>
        <w:r w:rsidR="00024010">
          <w:rPr>
            <w:noProof/>
          </w:rPr>
          <w:instrText xml:space="preserve"> PAGEREF _Toc144803095 \h </w:instrText>
        </w:r>
        <w:r w:rsidR="00024010">
          <w:rPr>
            <w:noProof/>
          </w:rPr>
        </w:r>
        <w:r w:rsidR="00024010">
          <w:rPr>
            <w:noProof/>
          </w:rPr>
          <w:fldChar w:fldCharType="separate"/>
        </w:r>
        <w:r w:rsidR="00024010">
          <w:rPr>
            <w:noProof/>
          </w:rPr>
          <w:t>29</w:t>
        </w:r>
        <w:r w:rsidR="00024010">
          <w:rPr>
            <w:noProof/>
          </w:rPr>
          <w:fldChar w:fldCharType="end"/>
        </w:r>
      </w:hyperlink>
    </w:p>
    <w:p w14:paraId="4466715C" w14:textId="28FB243B"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96" w:history="1">
        <w:r w:rsidR="00024010" w:rsidRPr="0001158A">
          <w:rPr>
            <w:rStyle w:val="Hyperlink"/>
            <w:noProof/>
          </w:rPr>
          <w:t>43.</w:t>
        </w:r>
        <w:r w:rsidR="00024010">
          <w:rPr>
            <w:rFonts w:asciiTheme="minorHAnsi" w:eastAsiaTheme="minorEastAsia" w:hAnsiTheme="minorHAnsi" w:cstheme="minorBidi"/>
            <w:noProof/>
            <w:color w:val="auto"/>
          </w:rPr>
          <w:tab/>
        </w:r>
        <w:r w:rsidR="00024010" w:rsidRPr="0001158A">
          <w:rPr>
            <w:rStyle w:val="Hyperlink"/>
            <w:noProof/>
          </w:rPr>
          <w:t>[Exclusion of sections 24 to 28 of the LTA 1954</w:t>
        </w:r>
        <w:r w:rsidR="00024010">
          <w:rPr>
            <w:noProof/>
          </w:rPr>
          <w:tab/>
        </w:r>
        <w:r w:rsidR="00024010">
          <w:rPr>
            <w:noProof/>
          </w:rPr>
          <w:fldChar w:fldCharType="begin"/>
        </w:r>
        <w:r w:rsidR="00024010">
          <w:rPr>
            <w:noProof/>
          </w:rPr>
          <w:instrText xml:space="preserve"> PAGEREF _Toc144803096 \h </w:instrText>
        </w:r>
        <w:r w:rsidR="00024010">
          <w:rPr>
            <w:noProof/>
          </w:rPr>
        </w:r>
        <w:r w:rsidR="00024010">
          <w:rPr>
            <w:noProof/>
          </w:rPr>
          <w:fldChar w:fldCharType="separate"/>
        </w:r>
        <w:r w:rsidR="00024010">
          <w:rPr>
            <w:noProof/>
          </w:rPr>
          <w:t>29</w:t>
        </w:r>
        <w:r w:rsidR="00024010">
          <w:rPr>
            <w:noProof/>
          </w:rPr>
          <w:fldChar w:fldCharType="end"/>
        </w:r>
      </w:hyperlink>
    </w:p>
    <w:p w14:paraId="2917ACBE" w14:textId="610050C4"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97" w:history="1">
        <w:r w:rsidR="00024010" w:rsidRPr="0001158A">
          <w:rPr>
            <w:rStyle w:val="Hyperlink"/>
            <w:noProof/>
          </w:rPr>
          <w:t>44.</w:t>
        </w:r>
        <w:r w:rsidR="00024010">
          <w:rPr>
            <w:rFonts w:asciiTheme="minorHAnsi" w:eastAsiaTheme="minorEastAsia" w:hAnsiTheme="minorHAnsi" w:cstheme="minorBidi"/>
            <w:noProof/>
            <w:color w:val="auto"/>
          </w:rPr>
          <w:tab/>
        </w:r>
        <w:r w:rsidR="00024010" w:rsidRPr="0001158A">
          <w:rPr>
            <w:rStyle w:val="Hyperlink"/>
            <w:noProof/>
          </w:rPr>
          <w:t>[Compensation on vacating</w:t>
        </w:r>
        <w:r w:rsidR="00024010">
          <w:rPr>
            <w:noProof/>
          </w:rPr>
          <w:tab/>
        </w:r>
        <w:r w:rsidR="00024010">
          <w:rPr>
            <w:noProof/>
          </w:rPr>
          <w:fldChar w:fldCharType="begin"/>
        </w:r>
        <w:r w:rsidR="00024010">
          <w:rPr>
            <w:noProof/>
          </w:rPr>
          <w:instrText xml:space="preserve"> PAGEREF _Toc144803097 \h </w:instrText>
        </w:r>
        <w:r w:rsidR="00024010">
          <w:rPr>
            <w:noProof/>
          </w:rPr>
        </w:r>
        <w:r w:rsidR="00024010">
          <w:rPr>
            <w:noProof/>
          </w:rPr>
          <w:fldChar w:fldCharType="separate"/>
        </w:r>
        <w:r w:rsidR="00024010">
          <w:rPr>
            <w:noProof/>
          </w:rPr>
          <w:t>29</w:t>
        </w:r>
        <w:r w:rsidR="00024010">
          <w:rPr>
            <w:noProof/>
          </w:rPr>
          <w:fldChar w:fldCharType="end"/>
        </w:r>
      </w:hyperlink>
    </w:p>
    <w:p w14:paraId="0C4AB218" w14:textId="30E79FCD"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98" w:history="1">
        <w:r w:rsidR="00024010" w:rsidRPr="0001158A">
          <w:rPr>
            <w:rStyle w:val="Hyperlink"/>
            <w:noProof/>
          </w:rPr>
          <w:t>45.</w:t>
        </w:r>
        <w:r w:rsidR="00024010">
          <w:rPr>
            <w:rFonts w:asciiTheme="minorHAnsi" w:eastAsiaTheme="minorEastAsia" w:hAnsiTheme="minorHAnsi" w:cstheme="minorBidi"/>
            <w:noProof/>
            <w:color w:val="auto"/>
          </w:rPr>
          <w:tab/>
        </w:r>
        <w:r w:rsidR="00024010" w:rsidRPr="0001158A">
          <w:rPr>
            <w:rStyle w:val="Hyperlink"/>
            <w:noProof/>
          </w:rPr>
          <w:t>No restriction on Landlord's use</w:t>
        </w:r>
        <w:r w:rsidR="00024010">
          <w:rPr>
            <w:noProof/>
          </w:rPr>
          <w:tab/>
        </w:r>
        <w:r w:rsidR="00024010">
          <w:rPr>
            <w:noProof/>
          </w:rPr>
          <w:fldChar w:fldCharType="begin"/>
        </w:r>
        <w:r w:rsidR="00024010">
          <w:rPr>
            <w:noProof/>
          </w:rPr>
          <w:instrText xml:space="preserve"> PAGEREF _Toc144803098 \h </w:instrText>
        </w:r>
        <w:r w:rsidR="00024010">
          <w:rPr>
            <w:noProof/>
          </w:rPr>
        </w:r>
        <w:r w:rsidR="00024010">
          <w:rPr>
            <w:noProof/>
          </w:rPr>
          <w:fldChar w:fldCharType="separate"/>
        </w:r>
        <w:r w:rsidR="00024010">
          <w:rPr>
            <w:noProof/>
          </w:rPr>
          <w:t>29</w:t>
        </w:r>
        <w:r w:rsidR="00024010">
          <w:rPr>
            <w:noProof/>
          </w:rPr>
          <w:fldChar w:fldCharType="end"/>
        </w:r>
      </w:hyperlink>
    </w:p>
    <w:p w14:paraId="289EF79F" w14:textId="6699DAFC"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099" w:history="1">
        <w:r w:rsidR="00024010" w:rsidRPr="0001158A">
          <w:rPr>
            <w:rStyle w:val="Hyperlink"/>
            <w:noProof/>
          </w:rPr>
          <w:t>46.</w:t>
        </w:r>
        <w:r w:rsidR="00024010">
          <w:rPr>
            <w:rFonts w:asciiTheme="minorHAnsi" w:eastAsiaTheme="minorEastAsia" w:hAnsiTheme="minorHAnsi" w:cstheme="minorBidi"/>
            <w:noProof/>
            <w:color w:val="auto"/>
          </w:rPr>
          <w:tab/>
        </w:r>
        <w:r w:rsidR="00024010" w:rsidRPr="0001158A">
          <w:rPr>
            <w:rStyle w:val="Hyperlink"/>
            <w:noProof/>
          </w:rPr>
          <w:t>Limitation of liability</w:t>
        </w:r>
        <w:r w:rsidR="00024010">
          <w:rPr>
            <w:noProof/>
          </w:rPr>
          <w:tab/>
        </w:r>
        <w:r w:rsidR="00024010">
          <w:rPr>
            <w:noProof/>
          </w:rPr>
          <w:fldChar w:fldCharType="begin"/>
        </w:r>
        <w:r w:rsidR="00024010">
          <w:rPr>
            <w:noProof/>
          </w:rPr>
          <w:instrText xml:space="preserve"> PAGEREF _Toc144803099 \h </w:instrText>
        </w:r>
        <w:r w:rsidR="00024010">
          <w:rPr>
            <w:noProof/>
          </w:rPr>
        </w:r>
        <w:r w:rsidR="00024010">
          <w:rPr>
            <w:noProof/>
          </w:rPr>
          <w:fldChar w:fldCharType="separate"/>
        </w:r>
        <w:r w:rsidR="00024010">
          <w:rPr>
            <w:noProof/>
          </w:rPr>
          <w:t>29</w:t>
        </w:r>
        <w:r w:rsidR="00024010">
          <w:rPr>
            <w:noProof/>
          </w:rPr>
          <w:fldChar w:fldCharType="end"/>
        </w:r>
      </w:hyperlink>
    </w:p>
    <w:p w14:paraId="758E4B60" w14:textId="7572C5EB"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101" w:history="1">
        <w:r w:rsidR="00024010" w:rsidRPr="0001158A">
          <w:rPr>
            <w:rStyle w:val="Hyperlink"/>
            <w:noProof/>
          </w:rPr>
          <w:t>47.</w:t>
        </w:r>
        <w:r w:rsidR="00024010">
          <w:rPr>
            <w:rFonts w:asciiTheme="minorHAnsi" w:eastAsiaTheme="minorEastAsia" w:hAnsiTheme="minorHAnsi" w:cstheme="minorBidi"/>
            <w:noProof/>
            <w:color w:val="auto"/>
          </w:rPr>
          <w:tab/>
        </w:r>
        <w:r w:rsidR="00024010" w:rsidRPr="0001158A">
          <w:rPr>
            <w:rStyle w:val="Hyperlink"/>
            <w:noProof/>
          </w:rPr>
          <w:t>Breach of repair and maintenance obligation</w:t>
        </w:r>
        <w:r w:rsidR="00024010">
          <w:rPr>
            <w:noProof/>
          </w:rPr>
          <w:tab/>
        </w:r>
        <w:r w:rsidR="00024010">
          <w:rPr>
            <w:noProof/>
          </w:rPr>
          <w:fldChar w:fldCharType="begin"/>
        </w:r>
        <w:r w:rsidR="00024010">
          <w:rPr>
            <w:noProof/>
          </w:rPr>
          <w:instrText xml:space="preserve"> PAGEREF _Toc144803101 \h </w:instrText>
        </w:r>
        <w:r w:rsidR="00024010">
          <w:rPr>
            <w:noProof/>
          </w:rPr>
        </w:r>
        <w:r w:rsidR="00024010">
          <w:rPr>
            <w:noProof/>
          </w:rPr>
          <w:fldChar w:fldCharType="separate"/>
        </w:r>
        <w:r w:rsidR="00024010">
          <w:rPr>
            <w:noProof/>
          </w:rPr>
          <w:t>30</w:t>
        </w:r>
        <w:r w:rsidR="00024010">
          <w:rPr>
            <w:noProof/>
          </w:rPr>
          <w:fldChar w:fldCharType="end"/>
        </w:r>
      </w:hyperlink>
    </w:p>
    <w:p w14:paraId="6EEEA00D" w14:textId="06DC3517"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102" w:history="1">
        <w:r w:rsidR="00024010" w:rsidRPr="0001158A">
          <w:rPr>
            <w:rStyle w:val="Hyperlink"/>
            <w:noProof/>
          </w:rPr>
          <w:t>48.</w:t>
        </w:r>
        <w:r w:rsidR="00024010">
          <w:rPr>
            <w:rFonts w:asciiTheme="minorHAnsi" w:eastAsiaTheme="minorEastAsia" w:hAnsiTheme="minorHAnsi" w:cstheme="minorBidi"/>
            <w:noProof/>
            <w:color w:val="auto"/>
          </w:rPr>
          <w:tab/>
        </w:r>
        <w:r w:rsidR="00024010" w:rsidRPr="0001158A">
          <w:rPr>
            <w:rStyle w:val="Hyperlink"/>
            <w:noProof/>
          </w:rPr>
          <w:t>Notices</w:t>
        </w:r>
        <w:r w:rsidR="00024010">
          <w:rPr>
            <w:noProof/>
          </w:rPr>
          <w:tab/>
        </w:r>
        <w:r w:rsidR="00024010">
          <w:rPr>
            <w:noProof/>
          </w:rPr>
          <w:fldChar w:fldCharType="begin"/>
        </w:r>
        <w:r w:rsidR="00024010">
          <w:rPr>
            <w:noProof/>
          </w:rPr>
          <w:instrText xml:space="preserve"> PAGEREF _Toc144803102 \h </w:instrText>
        </w:r>
        <w:r w:rsidR="00024010">
          <w:rPr>
            <w:noProof/>
          </w:rPr>
        </w:r>
        <w:r w:rsidR="00024010">
          <w:rPr>
            <w:noProof/>
          </w:rPr>
          <w:fldChar w:fldCharType="separate"/>
        </w:r>
        <w:r w:rsidR="00024010">
          <w:rPr>
            <w:noProof/>
          </w:rPr>
          <w:t>30</w:t>
        </w:r>
        <w:r w:rsidR="00024010">
          <w:rPr>
            <w:noProof/>
          </w:rPr>
          <w:fldChar w:fldCharType="end"/>
        </w:r>
      </w:hyperlink>
    </w:p>
    <w:p w14:paraId="537F0E6E" w14:textId="67F5B904"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103" w:history="1">
        <w:r w:rsidR="00024010" w:rsidRPr="0001158A">
          <w:rPr>
            <w:rStyle w:val="Hyperlink"/>
            <w:noProof/>
          </w:rPr>
          <w:t>49.</w:t>
        </w:r>
        <w:r w:rsidR="00024010">
          <w:rPr>
            <w:rFonts w:asciiTheme="minorHAnsi" w:eastAsiaTheme="minorEastAsia" w:hAnsiTheme="minorHAnsi" w:cstheme="minorBidi"/>
            <w:noProof/>
            <w:color w:val="auto"/>
          </w:rPr>
          <w:tab/>
        </w:r>
        <w:r w:rsidR="00024010" w:rsidRPr="0001158A">
          <w:rPr>
            <w:rStyle w:val="Hyperlink"/>
            <w:noProof/>
          </w:rPr>
          <w:t>Consents and approvals</w:t>
        </w:r>
        <w:r w:rsidR="00024010">
          <w:rPr>
            <w:noProof/>
          </w:rPr>
          <w:tab/>
        </w:r>
        <w:r w:rsidR="00024010">
          <w:rPr>
            <w:noProof/>
          </w:rPr>
          <w:fldChar w:fldCharType="begin"/>
        </w:r>
        <w:r w:rsidR="00024010">
          <w:rPr>
            <w:noProof/>
          </w:rPr>
          <w:instrText xml:space="preserve"> PAGEREF _Toc144803103 \h </w:instrText>
        </w:r>
        <w:r w:rsidR="00024010">
          <w:rPr>
            <w:noProof/>
          </w:rPr>
        </w:r>
        <w:r w:rsidR="00024010">
          <w:rPr>
            <w:noProof/>
          </w:rPr>
          <w:fldChar w:fldCharType="separate"/>
        </w:r>
        <w:r w:rsidR="00024010">
          <w:rPr>
            <w:noProof/>
          </w:rPr>
          <w:t>31</w:t>
        </w:r>
        <w:r w:rsidR="00024010">
          <w:rPr>
            <w:noProof/>
          </w:rPr>
          <w:fldChar w:fldCharType="end"/>
        </w:r>
      </w:hyperlink>
    </w:p>
    <w:p w14:paraId="4C59679B" w14:textId="296BB052"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105" w:history="1">
        <w:r w:rsidR="00024010" w:rsidRPr="0001158A">
          <w:rPr>
            <w:rStyle w:val="Hyperlink"/>
            <w:noProof/>
          </w:rPr>
          <w:t>50.</w:t>
        </w:r>
        <w:r w:rsidR="00024010">
          <w:rPr>
            <w:rFonts w:asciiTheme="minorHAnsi" w:eastAsiaTheme="minorEastAsia" w:hAnsiTheme="minorHAnsi" w:cstheme="minorBidi"/>
            <w:noProof/>
            <w:color w:val="auto"/>
          </w:rPr>
          <w:tab/>
        </w:r>
        <w:r w:rsidR="00024010" w:rsidRPr="0001158A">
          <w:rPr>
            <w:rStyle w:val="Hyperlink"/>
            <w:noProof/>
          </w:rPr>
          <w:t>VAT</w:t>
        </w:r>
        <w:r w:rsidR="00024010">
          <w:rPr>
            <w:noProof/>
          </w:rPr>
          <w:tab/>
        </w:r>
        <w:r w:rsidR="00024010">
          <w:rPr>
            <w:noProof/>
          </w:rPr>
          <w:fldChar w:fldCharType="begin"/>
        </w:r>
        <w:r w:rsidR="00024010">
          <w:rPr>
            <w:noProof/>
          </w:rPr>
          <w:instrText xml:space="preserve"> PAGEREF _Toc144803105 \h </w:instrText>
        </w:r>
        <w:r w:rsidR="00024010">
          <w:rPr>
            <w:noProof/>
          </w:rPr>
        </w:r>
        <w:r w:rsidR="00024010">
          <w:rPr>
            <w:noProof/>
          </w:rPr>
          <w:fldChar w:fldCharType="separate"/>
        </w:r>
        <w:r w:rsidR="00024010">
          <w:rPr>
            <w:noProof/>
          </w:rPr>
          <w:t>32</w:t>
        </w:r>
        <w:r w:rsidR="00024010">
          <w:rPr>
            <w:noProof/>
          </w:rPr>
          <w:fldChar w:fldCharType="end"/>
        </w:r>
      </w:hyperlink>
    </w:p>
    <w:p w14:paraId="1CE87064" w14:textId="307D46D8"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106" w:history="1">
        <w:r w:rsidR="00024010" w:rsidRPr="0001158A">
          <w:rPr>
            <w:rStyle w:val="Hyperlink"/>
            <w:noProof/>
          </w:rPr>
          <w:t>51.</w:t>
        </w:r>
        <w:r w:rsidR="00024010">
          <w:rPr>
            <w:rFonts w:asciiTheme="minorHAnsi" w:eastAsiaTheme="minorEastAsia" w:hAnsiTheme="minorHAnsi" w:cstheme="minorBidi"/>
            <w:noProof/>
            <w:color w:val="auto"/>
          </w:rPr>
          <w:tab/>
        </w:r>
        <w:r w:rsidR="00024010" w:rsidRPr="0001158A">
          <w:rPr>
            <w:rStyle w:val="Hyperlink"/>
            <w:noProof/>
          </w:rPr>
          <w:t>Joint and several liability</w:t>
        </w:r>
        <w:r w:rsidR="00024010">
          <w:rPr>
            <w:noProof/>
          </w:rPr>
          <w:tab/>
        </w:r>
        <w:r w:rsidR="00024010">
          <w:rPr>
            <w:noProof/>
          </w:rPr>
          <w:fldChar w:fldCharType="begin"/>
        </w:r>
        <w:r w:rsidR="00024010">
          <w:rPr>
            <w:noProof/>
          </w:rPr>
          <w:instrText xml:space="preserve"> PAGEREF _Toc144803106 \h </w:instrText>
        </w:r>
        <w:r w:rsidR="00024010">
          <w:rPr>
            <w:noProof/>
          </w:rPr>
        </w:r>
        <w:r w:rsidR="00024010">
          <w:rPr>
            <w:noProof/>
          </w:rPr>
          <w:fldChar w:fldCharType="separate"/>
        </w:r>
        <w:r w:rsidR="00024010">
          <w:rPr>
            <w:noProof/>
          </w:rPr>
          <w:t>32</w:t>
        </w:r>
        <w:r w:rsidR="00024010">
          <w:rPr>
            <w:noProof/>
          </w:rPr>
          <w:fldChar w:fldCharType="end"/>
        </w:r>
      </w:hyperlink>
    </w:p>
    <w:p w14:paraId="1C2C5FF5" w14:textId="566F6B52"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107" w:history="1">
        <w:r w:rsidR="00024010" w:rsidRPr="0001158A">
          <w:rPr>
            <w:rStyle w:val="Hyperlink"/>
            <w:noProof/>
          </w:rPr>
          <w:t>52.</w:t>
        </w:r>
        <w:r w:rsidR="00024010">
          <w:rPr>
            <w:rFonts w:asciiTheme="minorHAnsi" w:eastAsiaTheme="minorEastAsia" w:hAnsiTheme="minorHAnsi" w:cstheme="minorBidi"/>
            <w:noProof/>
            <w:color w:val="auto"/>
          </w:rPr>
          <w:tab/>
        </w:r>
        <w:r w:rsidR="00024010" w:rsidRPr="0001158A">
          <w:rPr>
            <w:rStyle w:val="Hyperlink"/>
            <w:noProof/>
          </w:rPr>
          <w:t>Entire agreement</w:t>
        </w:r>
        <w:r w:rsidR="00024010">
          <w:rPr>
            <w:noProof/>
          </w:rPr>
          <w:tab/>
        </w:r>
        <w:r w:rsidR="00024010">
          <w:rPr>
            <w:noProof/>
          </w:rPr>
          <w:fldChar w:fldCharType="begin"/>
        </w:r>
        <w:r w:rsidR="00024010">
          <w:rPr>
            <w:noProof/>
          </w:rPr>
          <w:instrText xml:space="preserve"> PAGEREF _Toc144803107 \h </w:instrText>
        </w:r>
        <w:r w:rsidR="00024010">
          <w:rPr>
            <w:noProof/>
          </w:rPr>
        </w:r>
        <w:r w:rsidR="00024010">
          <w:rPr>
            <w:noProof/>
          </w:rPr>
          <w:fldChar w:fldCharType="separate"/>
        </w:r>
        <w:r w:rsidR="00024010">
          <w:rPr>
            <w:noProof/>
          </w:rPr>
          <w:t>32</w:t>
        </w:r>
        <w:r w:rsidR="00024010">
          <w:rPr>
            <w:noProof/>
          </w:rPr>
          <w:fldChar w:fldCharType="end"/>
        </w:r>
      </w:hyperlink>
    </w:p>
    <w:p w14:paraId="6D69F33F" w14:textId="375ADEA7"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108" w:history="1">
        <w:r w:rsidR="00024010" w:rsidRPr="0001158A">
          <w:rPr>
            <w:rStyle w:val="Hyperlink"/>
            <w:noProof/>
          </w:rPr>
          <w:t>53.</w:t>
        </w:r>
        <w:r w:rsidR="00024010">
          <w:rPr>
            <w:rFonts w:asciiTheme="minorHAnsi" w:eastAsiaTheme="minorEastAsia" w:hAnsiTheme="minorHAnsi" w:cstheme="minorBidi"/>
            <w:noProof/>
            <w:color w:val="auto"/>
          </w:rPr>
          <w:tab/>
        </w:r>
        <w:r w:rsidR="00024010" w:rsidRPr="0001158A">
          <w:rPr>
            <w:rStyle w:val="Hyperlink"/>
            <w:noProof/>
          </w:rPr>
          <w:t>Contracts (Rights of Third Parties) Act 1999</w:t>
        </w:r>
        <w:r w:rsidR="00024010">
          <w:rPr>
            <w:noProof/>
          </w:rPr>
          <w:tab/>
        </w:r>
        <w:r w:rsidR="00024010">
          <w:rPr>
            <w:noProof/>
          </w:rPr>
          <w:fldChar w:fldCharType="begin"/>
        </w:r>
        <w:r w:rsidR="00024010">
          <w:rPr>
            <w:noProof/>
          </w:rPr>
          <w:instrText xml:space="preserve"> PAGEREF _Toc144803108 \h </w:instrText>
        </w:r>
        <w:r w:rsidR="00024010">
          <w:rPr>
            <w:noProof/>
          </w:rPr>
        </w:r>
        <w:r w:rsidR="00024010">
          <w:rPr>
            <w:noProof/>
          </w:rPr>
          <w:fldChar w:fldCharType="separate"/>
        </w:r>
        <w:r w:rsidR="00024010">
          <w:rPr>
            <w:noProof/>
          </w:rPr>
          <w:t>33</w:t>
        </w:r>
        <w:r w:rsidR="00024010">
          <w:rPr>
            <w:noProof/>
          </w:rPr>
          <w:fldChar w:fldCharType="end"/>
        </w:r>
      </w:hyperlink>
    </w:p>
    <w:p w14:paraId="14A5AF66" w14:textId="6B694B30"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109" w:history="1">
        <w:r w:rsidR="00024010" w:rsidRPr="0001158A">
          <w:rPr>
            <w:rStyle w:val="Hyperlink"/>
            <w:noProof/>
          </w:rPr>
          <w:t>54.</w:t>
        </w:r>
        <w:r w:rsidR="00024010">
          <w:rPr>
            <w:rFonts w:asciiTheme="minorHAnsi" w:eastAsiaTheme="minorEastAsia" w:hAnsiTheme="minorHAnsi" w:cstheme="minorBidi"/>
            <w:noProof/>
            <w:color w:val="auto"/>
          </w:rPr>
          <w:tab/>
        </w:r>
        <w:r w:rsidR="00024010" w:rsidRPr="0001158A">
          <w:rPr>
            <w:rStyle w:val="Hyperlink"/>
            <w:noProof/>
          </w:rPr>
          <w:t>Governing Law</w:t>
        </w:r>
        <w:r w:rsidR="00024010">
          <w:rPr>
            <w:noProof/>
          </w:rPr>
          <w:tab/>
        </w:r>
        <w:r w:rsidR="00024010">
          <w:rPr>
            <w:noProof/>
          </w:rPr>
          <w:fldChar w:fldCharType="begin"/>
        </w:r>
        <w:r w:rsidR="00024010">
          <w:rPr>
            <w:noProof/>
          </w:rPr>
          <w:instrText xml:space="preserve"> PAGEREF _Toc144803109 \h </w:instrText>
        </w:r>
        <w:r w:rsidR="00024010">
          <w:rPr>
            <w:noProof/>
          </w:rPr>
        </w:r>
        <w:r w:rsidR="00024010">
          <w:rPr>
            <w:noProof/>
          </w:rPr>
          <w:fldChar w:fldCharType="separate"/>
        </w:r>
        <w:r w:rsidR="00024010">
          <w:rPr>
            <w:noProof/>
          </w:rPr>
          <w:t>33</w:t>
        </w:r>
        <w:r w:rsidR="00024010">
          <w:rPr>
            <w:noProof/>
          </w:rPr>
          <w:fldChar w:fldCharType="end"/>
        </w:r>
      </w:hyperlink>
    </w:p>
    <w:p w14:paraId="3346AB1B" w14:textId="3329ACF6" w:rsidR="00024010" w:rsidRDefault="008D2045">
      <w:pPr>
        <w:pStyle w:val="TOC1"/>
        <w:tabs>
          <w:tab w:val="left" w:pos="660"/>
          <w:tab w:val="right" w:leader="dot" w:pos="9016"/>
        </w:tabs>
        <w:rPr>
          <w:rFonts w:asciiTheme="minorHAnsi" w:eastAsiaTheme="minorEastAsia" w:hAnsiTheme="minorHAnsi" w:cstheme="minorBidi"/>
          <w:noProof/>
          <w:color w:val="auto"/>
        </w:rPr>
      </w:pPr>
      <w:hyperlink w:anchor="_Toc144803110" w:history="1">
        <w:r w:rsidR="00024010" w:rsidRPr="0001158A">
          <w:rPr>
            <w:rStyle w:val="Hyperlink"/>
            <w:noProof/>
          </w:rPr>
          <w:t>55.</w:t>
        </w:r>
        <w:r w:rsidR="00024010">
          <w:rPr>
            <w:rFonts w:asciiTheme="minorHAnsi" w:eastAsiaTheme="minorEastAsia" w:hAnsiTheme="minorHAnsi" w:cstheme="minorBidi"/>
            <w:noProof/>
            <w:color w:val="auto"/>
          </w:rPr>
          <w:tab/>
        </w:r>
        <w:r w:rsidR="00024010" w:rsidRPr="0001158A">
          <w:rPr>
            <w:rStyle w:val="Hyperlink"/>
            <w:noProof/>
          </w:rPr>
          <w:t>Jurisdiction</w:t>
        </w:r>
        <w:r w:rsidR="00024010">
          <w:rPr>
            <w:noProof/>
          </w:rPr>
          <w:tab/>
        </w:r>
        <w:r w:rsidR="00024010">
          <w:rPr>
            <w:noProof/>
          </w:rPr>
          <w:fldChar w:fldCharType="begin"/>
        </w:r>
        <w:r w:rsidR="00024010">
          <w:rPr>
            <w:noProof/>
          </w:rPr>
          <w:instrText xml:space="preserve"> PAGEREF _Toc144803110 \h </w:instrText>
        </w:r>
        <w:r w:rsidR="00024010">
          <w:rPr>
            <w:noProof/>
          </w:rPr>
        </w:r>
        <w:r w:rsidR="00024010">
          <w:rPr>
            <w:noProof/>
          </w:rPr>
          <w:fldChar w:fldCharType="separate"/>
        </w:r>
        <w:r w:rsidR="00024010">
          <w:rPr>
            <w:noProof/>
          </w:rPr>
          <w:t>33</w:t>
        </w:r>
        <w:r w:rsidR="00024010">
          <w:rPr>
            <w:noProof/>
          </w:rPr>
          <w:fldChar w:fldCharType="end"/>
        </w:r>
      </w:hyperlink>
    </w:p>
    <w:p w14:paraId="17850F63" w14:textId="583A7E5C" w:rsidR="0004223A" w:rsidRDefault="008E07E1" w:rsidP="004175CA">
      <w:pPr>
        <w:pStyle w:val="HeadingLevel2"/>
      </w:pPr>
      <w:r>
        <w:fldChar w:fldCharType="end"/>
      </w:r>
    </w:p>
    <w:p w14:paraId="66ABF4DF" w14:textId="77777777" w:rsidR="0004223A" w:rsidRDefault="008E07E1" w:rsidP="004175CA">
      <w:pPr>
        <w:pStyle w:val="HeadingLevel2"/>
      </w:pPr>
      <w:r>
        <w:t>SCHEDULE</w:t>
      </w:r>
    </w:p>
    <w:p w14:paraId="23D10D5C" w14:textId="28E616F7" w:rsidR="00024010" w:rsidRDefault="008E07E1">
      <w:pPr>
        <w:pStyle w:val="TOC1"/>
        <w:tabs>
          <w:tab w:val="left" w:pos="1540"/>
          <w:tab w:val="right" w:leader="dot" w:pos="9016"/>
        </w:tabs>
        <w:rPr>
          <w:rFonts w:asciiTheme="minorHAnsi" w:eastAsiaTheme="minorEastAsia" w:hAnsiTheme="minorHAnsi" w:cstheme="minorBidi"/>
          <w:noProof/>
          <w:color w:val="auto"/>
        </w:rPr>
      </w:pPr>
      <w:r>
        <w:fldChar w:fldCharType="begin"/>
      </w:r>
      <w:r>
        <w:instrText>TOC \t "Schedule Title Clause, 1, Schedule, 1, Part, 1, Part Title, 1" \h</w:instrText>
      </w:r>
      <w:r>
        <w:fldChar w:fldCharType="separate"/>
      </w:r>
      <w:hyperlink w:anchor="_Toc144803119" w:history="1">
        <w:r w:rsidR="00024010" w:rsidRPr="00842174">
          <w:rPr>
            <w:rStyle w:val="Hyperlink"/>
            <w:noProof/>
          </w:rPr>
          <w:t>Schedule 1</w:t>
        </w:r>
        <w:r w:rsidR="00024010">
          <w:rPr>
            <w:rFonts w:asciiTheme="minorHAnsi" w:eastAsiaTheme="minorEastAsia" w:hAnsiTheme="minorHAnsi" w:cstheme="minorBidi"/>
            <w:noProof/>
            <w:color w:val="auto"/>
          </w:rPr>
          <w:tab/>
        </w:r>
        <w:r w:rsidR="00024010" w:rsidRPr="00842174">
          <w:rPr>
            <w:rStyle w:val="Hyperlink"/>
            <w:noProof/>
          </w:rPr>
          <w:t>Property</w:t>
        </w:r>
        <w:r w:rsidR="00024010">
          <w:rPr>
            <w:noProof/>
          </w:rPr>
          <w:tab/>
        </w:r>
        <w:r w:rsidR="00024010">
          <w:rPr>
            <w:noProof/>
          </w:rPr>
          <w:fldChar w:fldCharType="begin"/>
        </w:r>
        <w:r w:rsidR="00024010">
          <w:rPr>
            <w:noProof/>
          </w:rPr>
          <w:instrText xml:space="preserve"> PAGEREF _Toc144803119 \h </w:instrText>
        </w:r>
        <w:r w:rsidR="00024010">
          <w:rPr>
            <w:noProof/>
          </w:rPr>
        </w:r>
        <w:r w:rsidR="00024010">
          <w:rPr>
            <w:noProof/>
          </w:rPr>
          <w:fldChar w:fldCharType="separate"/>
        </w:r>
        <w:r w:rsidR="00024010">
          <w:rPr>
            <w:noProof/>
          </w:rPr>
          <w:t>34</w:t>
        </w:r>
        <w:r w:rsidR="00024010">
          <w:rPr>
            <w:noProof/>
          </w:rPr>
          <w:fldChar w:fldCharType="end"/>
        </w:r>
      </w:hyperlink>
    </w:p>
    <w:p w14:paraId="25FA44A9" w14:textId="0AFC4570" w:rsidR="00024010" w:rsidRDefault="008D2045">
      <w:pPr>
        <w:pStyle w:val="TOC1"/>
        <w:tabs>
          <w:tab w:val="left" w:pos="1540"/>
          <w:tab w:val="right" w:leader="dot" w:pos="9016"/>
        </w:tabs>
        <w:rPr>
          <w:rFonts w:asciiTheme="minorHAnsi" w:eastAsiaTheme="minorEastAsia" w:hAnsiTheme="minorHAnsi" w:cstheme="minorBidi"/>
          <w:noProof/>
          <w:color w:val="auto"/>
        </w:rPr>
      </w:pPr>
      <w:hyperlink w:anchor="_Toc144803121" w:history="1">
        <w:r w:rsidR="00024010" w:rsidRPr="00842174">
          <w:rPr>
            <w:rStyle w:val="Hyperlink"/>
            <w:noProof/>
          </w:rPr>
          <w:t>Schedule 2</w:t>
        </w:r>
        <w:r w:rsidR="00024010">
          <w:rPr>
            <w:rFonts w:asciiTheme="minorHAnsi" w:eastAsiaTheme="minorEastAsia" w:hAnsiTheme="minorHAnsi" w:cstheme="minorBidi"/>
            <w:noProof/>
            <w:color w:val="auto"/>
          </w:rPr>
          <w:tab/>
        </w:r>
        <w:r w:rsidR="00024010" w:rsidRPr="00842174">
          <w:rPr>
            <w:rStyle w:val="Hyperlink"/>
            <w:noProof/>
          </w:rPr>
          <w:t>Reservations</w:t>
        </w:r>
        <w:r w:rsidR="00024010">
          <w:rPr>
            <w:noProof/>
          </w:rPr>
          <w:tab/>
        </w:r>
        <w:r w:rsidR="00024010">
          <w:rPr>
            <w:noProof/>
          </w:rPr>
          <w:fldChar w:fldCharType="begin"/>
        </w:r>
        <w:r w:rsidR="00024010">
          <w:rPr>
            <w:noProof/>
          </w:rPr>
          <w:instrText xml:space="preserve"> PAGEREF _Toc144803121 \h </w:instrText>
        </w:r>
        <w:r w:rsidR="00024010">
          <w:rPr>
            <w:noProof/>
          </w:rPr>
        </w:r>
        <w:r w:rsidR="00024010">
          <w:rPr>
            <w:noProof/>
          </w:rPr>
          <w:fldChar w:fldCharType="separate"/>
        </w:r>
        <w:r w:rsidR="00024010">
          <w:rPr>
            <w:noProof/>
          </w:rPr>
          <w:t>35</w:t>
        </w:r>
        <w:r w:rsidR="00024010">
          <w:rPr>
            <w:noProof/>
          </w:rPr>
          <w:fldChar w:fldCharType="end"/>
        </w:r>
      </w:hyperlink>
    </w:p>
    <w:p w14:paraId="0D28D0C1" w14:textId="6321A966" w:rsidR="00024010" w:rsidRDefault="008D2045">
      <w:pPr>
        <w:pStyle w:val="TOC1"/>
        <w:tabs>
          <w:tab w:val="left" w:pos="1540"/>
          <w:tab w:val="right" w:leader="dot" w:pos="9016"/>
        </w:tabs>
        <w:rPr>
          <w:rFonts w:asciiTheme="minorHAnsi" w:eastAsiaTheme="minorEastAsia" w:hAnsiTheme="minorHAnsi" w:cstheme="minorBidi"/>
          <w:noProof/>
          <w:color w:val="auto"/>
        </w:rPr>
      </w:pPr>
      <w:hyperlink w:anchor="_Toc144803122" w:history="1">
        <w:r w:rsidR="00024010" w:rsidRPr="00842174">
          <w:rPr>
            <w:rStyle w:val="Hyperlink"/>
            <w:noProof/>
          </w:rPr>
          <w:t>Schedule 3</w:t>
        </w:r>
        <w:r w:rsidR="00024010">
          <w:rPr>
            <w:rFonts w:asciiTheme="minorHAnsi" w:eastAsiaTheme="minorEastAsia" w:hAnsiTheme="minorHAnsi" w:cstheme="minorBidi"/>
            <w:noProof/>
            <w:color w:val="auto"/>
          </w:rPr>
          <w:tab/>
        </w:r>
        <w:r w:rsidR="00024010" w:rsidRPr="00842174">
          <w:rPr>
            <w:rStyle w:val="Hyperlink"/>
            <w:noProof/>
          </w:rPr>
          <w:t>Third Party Rights</w:t>
        </w:r>
        <w:r w:rsidR="00024010">
          <w:rPr>
            <w:noProof/>
          </w:rPr>
          <w:tab/>
        </w:r>
        <w:r w:rsidR="00024010">
          <w:rPr>
            <w:noProof/>
          </w:rPr>
          <w:fldChar w:fldCharType="begin"/>
        </w:r>
        <w:r w:rsidR="00024010">
          <w:rPr>
            <w:noProof/>
          </w:rPr>
          <w:instrText xml:space="preserve"> PAGEREF _Toc144803122 \h </w:instrText>
        </w:r>
        <w:r w:rsidR="00024010">
          <w:rPr>
            <w:noProof/>
          </w:rPr>
        </w:r>
        <w:r w:rsidR="00024010">
          <w:rPr>
            <w:noProof/>
          </w:rPr>
          <w:fldChar w:fldCharType="separate"/>
        </w:r>
        <w:r w:rsidR="00024010">
          <w:rPr>
            <w:noProof/>
          </w:rPr>
          <w:t>37</w:t>
        </w:r>
        <w:r w:rsidR="00024010">
          <w:rPr>
            <w:noProof/>
          </w:rPr>
          <w:fldChar w:fldCharType="end"/>
        </w:r>
      </w:hyperlink>
    </w:p>
    <w:p w14:paraId="71DD28EB" w14:textId="5402EEBD" w:rsidR="00024010" w:rsidRDefault="008D2045">
      <w:pPr>
        <w:pStyle w:val="TOC1"/>
        <w:tabs>
          <w:tab w:val="left" w:pos="1540"/>
          <w:tab w:val="right" w:leader="dot" w:pos="9016"/>
        </w:tabs>
        <w:rPr>
          <w:rFonts w:asciiTheme="minorHAnsi" w:eastAsiaTheme="minorEastAsia" w:hAnsiTheme="minorHAnsi" w:cstheme="minorBidi"/>
          <w:noProof/>
          <w:color w:val="auto"/>
        </w:rPr>
      </w:pPr>
      <w:hyperlink w:anchor="_Toc144803123" w:history="1">
        <w:r w:rsidR="00024010" w:rsidRPr="00842174">
          <w:rPr>
            <w:rStyle w:val="Hyperlink"/>
            <w:noProof/>
          </w:rPr>
          <w:t>Schedule 4</w:t>
        </w:r>
        <w:r w:rsidR="00024010">
          <w:rPr>
            <w:rFonts w:asciiTheme="minorHAnsi" w:eastAsiaTheme="minorEastAsia" w:hAnsiTheme="minorHAnsi" w:cstheme="minorBidi"/>
            <w:noProof/>
            <w:color w:val="auto"/>
          </w:rPr>
          <w:tab/>
        </w:r>
        <w:r w:rsidR="00024010" w:rsidRPr="00842174">
          <w:rPr>
            <w:rStyle w:val="Hyperlink"/>
            <w:noProof/>
          </w:rPr>
          <w:t>Rent review</w:t>
        </w:r>
        <w:r w:rsidR="00024010">
          <w:rPr>
            <w:noProof/>
          </w:rPr>
          <w:tab/>
        </w:r>
        <w:r w:rsidR="00024010">
          <w:rPr>
            <w:noProof/>
          </w:rPr>
          <w:fldChar w:fldCharType="begin"/>
        </w:r>
        <w:r w:rsidR="00024010">
          <w:rPr>
            <w:noProof/>
          </w:rPr>
          <w:instrText xml:space="preserve"> PAGEREF _Toc144803123 \h </w:instrText>
        </w:r>
        <w:r w:rsidR="00024010">
          <w:rPr>
            <w:noProof/>
          </w:rPr>
        </w:r>
        <w:r w:rsidR="00024010">
          <w:rPr>
            <w:noProof/>
          </w:rPr>
          <w:fldChar w:fldCharType="separate"/>
        </w:r>
        <w:r w:rsidR="00024010">
          <w:rPr>
            <w:noProof/>
          </w:rPr>
          <w:t>38</w:t>
        </w:r>
        <w:r w:rsidR="00024010">
          <w:rPr>
            <w:noProof/>
          </w:rPr>
          <w:fldChar w:fldCharType="end"/>
        </w:r>
      </w:hyperlink>
    </w:p>
    <w:p w14:paraId="4C77B109" w14:textId="51A4FF0F" w:rsidR="00024010" w:rsidRDefault="008D2045">
      <w:pPr>
        <w:pStyle w:val="TOC1"/>
        <w:tabs>
          <w:tab w:val="left" w:pos="880"/>
          <w:tab w:val="right" w:leader="dot" w:pos="9016"/>
        </w:tabs>
        <w:rPr>
          <w:rFonts w:asciiTheme="minorHAnsi" w:eastAsiaTheme="minorEastAsia" w:hAnsiTheme="minorHAnsi" w:cstheme="minorBidi"/>
          <w:noProof/>
          <w:color w:val="auto"/>
        </w:rPr>
      </w:pPr>
      <w:hyperlink w:anchor="_Toc144803124" w:history="1">
        <w:r w:rsidR="00024010" w:rsidRPr="00842174">
          <w:rPr>
            <w:rStyle w:val="Hyperlink"/>
            <w:noProof/>
          </w:rPr>
          <w:t>Part 1</w:t>
        </w:r>
        <w:r w:rsidR="00024010">
          <w:rPr>
            <w:rFonts w:asciiTheme="minorHAnsi" w:eastAsiaTheme="minorEastAsia" w:hAnsiTheme="minorHAnsi" w:cstheme="minorBidi"/>
            <w:noProof/>
            <w:color w:val="auto"/>
          </w:rPr>
          <w:tab/>
        </w:r>
        <w:r w:rsidR="00024010" w:rsidRPr="00842174">
          <w:rPr>
            <w:rStyle w:val="Hyperlink"/>
            <w:noProof/>
          </w:rPr>
          <w:t>Definitions</w:t>
        </w:r>
        <w:r w:rsidR="00024010">
          <w:rPr>
            <w:noProof/>
          </w:rPr>
          <w:tab/>
        </w:r>
        <w:r w:rsidR="00024010">
          <w:rPr>
            <w:noProof/>
          </w:rPr>
          <w:fldChar w:fldCharType="begin"/>
        </w:r>
        <w:r w:rsidR="00024010">
          <w:rPr>
            <w:noProof/>
          </w:rPr>
          <w:instrText xml:space="preserve"> PAGEREF _Toc144803124 \h </w:instrText>
        </w:r>
        <w:r w:rsidR="00024010">
          <w:rPr>
            <w:noProof/>
          </w:rPr>
        </w:r>
        <w:r w:rsidR="00024010">
          <w:rPr>
            <w:noProof/>
          </w:rPr>
          <w:fldChar w:fldCharType="separate"/>
        </w:r>
        <w:r w:rsidR="00024010">
          <w:rPr>
            <w:noProof/>
          </w:rPr>
          <w:t>38</w:t>
        </w:r>
        <w:r w:rsidR="00024010">
          <w:rPr>
            <w:noProof/>
          </w:rPr>
          <w:fldChar w:fldCharType="end"/>
        </w:r>
      </w:hyperlink>
    </w:p>
    <w:p w14:paraId="26CF953D" w14:textId="45A106EF"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25" w:history="1">
        <w:r w:rsidR="00024010" w:rsidRPr="00842174">
          <w:rPr>
            <w:rStyle w:val="Hyperlink"/>
            <w:noProof/>
          </w:rPr>
          <w:t>1.</w:t>
        </w:r>
        <w:r w:rsidR="00024010">
          <w:rPr>
            <w:rFonts w:asciiTheme="minorHAnsi" w:eastAsiaTheme="minorEastAsia" w:hAnsiTheme="minorHAnsi" w:cstheme="minorBidi"/>
            <w:noProof/>
            <w:color w:val="auto"/>
          </w:rPr>
          <w:tab/>
        </w:r>
        <w:r w:rsidR="00024010" w:rsidRPr="00842174">
          <w:rPr>
            <w:rStyle w:val="Hyperlink"/>
            <w:noProof/>
          </w:rPr>
          <w:t>Definitions</w:t>
        </w:r>
        <w:r w:rsidR="00024010">
          <w:rPr>
            <w:noProof/>
          </w:rPr>
          <w:tab/>
        </w:r>
        <w:r w:rsidR="00024010">
          <w:rPr>
            <w:noProof/>
          </w:rPr>
          <w:fldChar w:fldCharType="begin"/>
        </w:r>
        <w:r w:rsidR="00024010">
          <w:rPr>
            <w:noProof/>
          </w:rPr>
          <w:instrText xml:space="preserve"> PAGEREF _Toc144803125 \h </w:instrText>
        </w:r>
        <w:r w:rsidR="00024010">
          <w:rPr>
            <w:noProof/>
          </w:rPr>
        </w:r>
        <w:r w:rsidR="00024010">
          <w:rPr>
            <w:noProof/>
          </w:rPr>
          <w:fldChar w:fldCharType="separate"/>
        </w:r>
        <w:r w:rsidR="00024010">
          <w:rPr>
            <w:noProof/>
          </w:rPr>
          <w:t>38</w:t>
        </w:r>
        <w:r w:rsidR="00024010">
          <w:rPr>
            <w:noProof/>
          </w:rPr>
          <w:fldChar w:fldCharType="end"/>
        </w:r>
      </w:hyperlink>
    </w:p>
    <w:p w14:paraId="049D1F61" w14:textId="42E22553" w:rsidR="00024010" w:rsidRDefault="008D2045">
      <w:pPr>
        <w:pStyle w:val="TOC1"/>
        <w:tabs>
          <w:tab w:val="left" w:pos="880"/>
          <w:tab w:val="right" w:leader="dot" w:pos="9016"/>
        </w:tabs>
        <w:rPr>
          <w:rFonts w:asciiTheme="minorHAnsi" w:eastAsiaTheme="minorEastAsia" w:hAnsiTheme="minorHAnsi" w:cstheme="minorBidi"/>
          <w:noProof/>
          <w:color w:val="auto"/>
        </w:rPr>
      </w:pPr>
      <w:hyperlink w:anchor="_Toc144803126" w:history="1">
        <w:r w:rsidR="00024010" w:rsidRPr="00842174">
          <w:rPr>
            <w:rStyle w:val="Hyperlink"/>
            <w:noProof/>
          </w:rPr>
          <w:t>Part 2</w:t>
        </w:r>
        <w:r w:rsidR="00024010">
          <w:rPr>
            <w:rFonts w:asciiTheme="minorHAnsi" w:eastAsiaTheme="minorEastAsia" w:hAnsiTheme="minorHAnsi" w:cstheme="minorBidi"/>
            <w:noProof/>
            <w:color w:val="auto"/>
          </w:rPr>
          <w:tab/>
        </w:r>
        <w:r w:rsidR="00024010" w:rsidRPr="00842174">
          <w:rPr>
            <w:rStyle w:val="Hyperlink"/>
            <w:noProof/>
          </w:rPr>
          <w:t>Assumptions</w:t>
        </w:r>
        <w:r w:rsidR="00024010">
          <w:rPr>
            <w:noProof/>
          </w:rPr>
          <w:tab/>
        </w:r>
        <w:r w:rsidR="00024010">
          <w:rPr>
            <w:noProof/>
          </w:rPr>
          <w:fldChar w:fldCharType="begin"/>
        </w:r>
        <w:r w:rsidR="00024010">
          <w:rPr>
            <w:noProof/>
          </w:rPr>
          <w:instrText xml:space="preserve"> PAGEREF _Toc144803126 \h </w:instrText>
        </w:r>
        <w:r w:rsidR="00024010">
          <w:rPr>
            <w:noProof/>
          </w:rPr>
        </w:r>
        <w:r w:rsidR="00024010">
          <w:rPr>
            <w:noProof/>
          </w:rPr>
          <w:fldChar w:fldCharType="separate"/>
        </w:r>
        <w:r w:rsidR="00024010">
          <w:rPr>
            <w:noProof/>
          </w:rPr>
          <w:t>38</w:t>
        </w:r>
        <w:r w:rsidR="00024010">
          <w:rPr>
            <w:noProof/>
          </w:rPr>
          <w:fldChar w:fldCharType="end"/>
        </w:r>
      </w:hyperlink>
    </w:p>
    <w:p w14:paraId="1AC97407" w14:textId="34E432FC" w:rsidR="00024010" w:rsidRDefault="008D2045">
      <w:pPr>
        <w:pStyle w:val="TOC1"/>
        <w:tabs>
          <w:tab w:val="left" w:pos="880"/>
          <w:tab w:val="right" w:leader="dot" w:pos="9016"/>
        </w:tabs>
        <w:rPr>
          <w:rFonts w:asciiTheme="minorHAnsi" w:eastAsiaTheme="minorEastAsia" w:hAnsiTheme="minorHAnsi" w:cstheme="minorBidi"/>
          <w:noProof/>
          <w:color w:val="auto"/>
        </w:rPr>
      </w:pPr>
      <w:hyperlink w:anchor="_Toc144803127" w:history="1">
        <w:r w:rsidR="00024010" w:rsidRPr="00842174">
          <w:rPr>
            <w:rStyle w:val="Hyperlink"/>
            <w:noProof/>
          </w:rPr>
          <w:t>Part 3</w:t>
        </w:r>
        <w:r w:rsidR="00024010">
          <w:rPr>
            <w:rFonts w:asciiTheme="minorHAnsi" w:eastAsiaTheme="minorEastAsia" w:hAnsiTheme="minorHAnsi" w:cstheme="minorBidi"/>
            <w:noProof/>
            <w:color w:val="auto"/>
          </w:rPr>
          <w:tab/>
        </w:r>
        <w:r w:rsidR="00024010" w:rsidRPr="00842174">
          <w:rPr>
            <w:rStyle w:val="Hyperlink"/>
            <w:noProof/>
          </w:rPr>
          <w:t>Disregards</w:t>
        </w:r>
        <w:r w:rsidR="00024010">
          <w:rPr>
            <w:noProof/>
          </w:rPr>
          <w:tab/>
        </w:r>
        <w:r w:rsidR="00024010">
          <w:rPr>
            <w:noProof/>
          </w:rPr>
          <w:fldChar w:fldCharType="begin"/>
        </w:r>
        <w:r w:rsidR="00024010">
          <w:rPr>
            <w:noProof/>
          </w:rPr>
          <w:instrText xml:space="preserve"> PAGEREF _Toc144803127 \h </w:instrText>
        </w:r>
        <w:r w:rsidR="00024010">
          <w:rPr>
            <w:noProof/>
          </w:rPr>
        </w:r>
        <w:r w:rsidR="00024010">
          <w:rPr>
            <w:noProof/>
          </w:rPr>
          <w:fldChar w:fldCharType="separate"/>
        </w:r>
        <w:r w:rsidR="00024010">
          <w:rPr>
            <w:noProof/>
          </w:rPr>
          <w:t>39</w:t>
        </w:r>
        <w:r w:rsidR="00024010">
          <w:rPr>
            <w:noProof/>
          </w:rPr>
          <w:fldChar w:fldCharType="end"/>
        </w:r>
      </w:hyperlink>
    </w:p>
    <w:p w14:paraId="3D74F554" w14:textId="42CFBEA8" w:rsidR="00024010" w:rsidRDefault="008D2045">
      <w:pPr>
        <w:pStyle w:val="TOC1"/>
        <w:tabs>
          <w:tab w:val="left" w:pos="880"/>
          <w:tab w:val="right" w:leader="dot" w:pos="9016"/>
        </w:tabs>
        <w:rPr>
          <w:rFonts w:asciiTheme="minorHAnsi" w:eastAsiaTheme="minorEastAsia" w:hAnsiTheme="minorHAnsi" w:cstheme="minorBidi"/>
          <w:noProof/>
          <w:color w:val="auto"/>
        </w:rPr>
      </w:pPr>
      <w:hyperlink w:anchor="_Toc144803128" w:history="1">
        <w:r w:rsidR="00024010" w:rsidRPr="00842174">
          <w:rPr>
            <w:rStyle w:val="Hyperlink"/>
            <w:noProof/>
          </w:rPr>
          <w:t>Part 4</w:t>
        </w:r>
        <w:r w:rsidR="00024010">
          <w:rPr>
            <w:rFonts w:asciiTheme="minorHAnsi" w:eastAsiaTheme="minorEastAsia" w:hAnsiTheme="minorHAnsi" w:cstheme="minorBidi"/>
            <w:noProof/>
            <w:color w:val="auto"/>
          </w:rPr>
          <w:tab/>
        </w:r>
        <w:r w:rsidR="00024010" w:rsidRPr="00842174">
          <w:rPr>
            <w:rStyle w:val="Hyperlink"/>
            <w:noProof/>
          </w:rPr>
          <w:t>Hypothetical Lease</w:t>
        </w:r>
        <w:r w:rsidR="00024010">
          <w:rPr>
            <w:noProof/>
          </w:rPr>
          <w:tab/>
        </w:r>
        <w:r w:rsidR="00024010">
          <w:rPr>
            <w:noProof/>
          </w:rPr>
          <w:fldChar w:fldCharType="begin"/>
        </w:r>
        <w:r w:rsidR="00024010">
          <w:rPr>
            <w:noProof/>
          </w:rPr>
          <w:instrText xml:space="preserve"> PAGEREF _Toc144803128 \h </w:instrText>
        </w:r>
        <w:r w:rsidR="00024010">
          <w:rPr>
            <w:noProof/>
          </w:rPr>
        </w:r>
        <w:r w:rsidR="00024010">
          <w:rPr>
            <w:noProof/>
          </w:rPr>
          <w:fldChar w:fldCharType="separate"/>
        </w:r>
        <w:r w:rsidR="00024010">
          <w:rPr>
            <w:noProof/>
          </w:rPr>
          <w:t>39</w:t>
        </w:r>
        <w:r w:rsidR="00024010">
          <w:rPr>
            <w:noProof/>
          </w:rPr>
          <w:fldChar w:fldCharType="end"/>
        </w:r>
      </w:hyperlink>
    </w:p>
    <w:p w14:paraId="4AF4679D" w14:textId="52EC1F92" w:rsidR="00024010" w:rsidRDefault="008D2045">
      <w:pPr>
        <w:pStyle w:val="TOC1"/>
        <w:tabs>
          <w:tab w:val="left" w:pos="880"/>
          <w:tab w:val="right" w:leader="dot" w:pos="9016"/>
        </w:tabs>
        <w:rPr>
          <w:rFonts w:asciiTheme="minorHAnsi" w:eastAsiaTheme="minorEastAsia" w:hAnsiTheme="minorHAnsi" w:cstheme="minorBidi"/>
          <w:noProof/>
          <w:color w:val="auto"/>
        </w:rPr>
      </w:pPr>
      <w:hyperlink w:anchor="_Toc144803129" w:history="1">
        <w:r w:rsidR="00024010" w:rsidRPr="00842174">
          <w:rPr>
            <w:rStyle w:val="Hyperlink"/>
            <w:noProof/>
          </w:rPr>
          <w:t>Part 5</w:t>
        </w:r>
        <w:r w:rsidR="00024010">
          <w:rPr>
            <w:rFonts w:asciiTheme="minorHAnsi" w:eastAsiaTheme="minorEastAsia" w:hAnsiTheme="minorHAnsi" w:cstheme="minorBidi"/>
            <w:noProof/>
            <w:color w:val="auto"/>
          </w:rPr>
          <w:tab/>
        </w:r>
        <w:r w:rsidR="00024010" w:rsidRPr="00842174">
          <w:rPr>
            <w:rStyle w:val="Hyperlink"/>
            <w:noProof/>
          </w:rPr>
          <w:t>Review of the Annual Rent</w:t>
        </w:r>
        <w:r w:rsidR="00024010">
          <w:rPr>
            <w:noProof/>
          </w:rPr>
          <w:tab/>
        </w:r>
        <w:r w:rsidR="00024010">
          <w:rPr>
            <w:noProof/>
          </w:rPr>
          <w:fldChar w:fldCharType="begin"/>
        </w:r>
        <w:r w:rsidR="00024010">
          <w:rPr>
            <w:noProof/>
          </w:rPr>
          <w:instrText xml:space="preserve"> PAGEREF _Toc144803129 \h </w:instrText>
        </w:r>
        <w:r w:rsidR="00024010">
          <w:rPr>
            <w:noProof/>
          </w:rPr>
        </w:r>
        <w:r w:rsidR="00024010">
          <w:rPr>
            <w:noProof/>
          </w:rPr>
          <w:fldChar w:fldCharType="separate"/>
        </w:r>
        <w:r w:rsidR="00024010">
          <w:rPr>
            <w:noProof/>
          </w:rPr>
          <w:t>40</w:t>
        </w:r>
        <w:r w:rsidR="00024010">
          <w:rPr>
            <w:noProof/>
          </w:rPr>
          <w:fldChar w:fldCharType="end"/>
        </w:r>
      </w:hyperlink>
    </w:p>
    <w:p w14:paraId="1D37D28C" w14:textId="796364FA"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30" w:history="1">
        <w:r w:rsidR="00024010" w:rsidRPr="00842174">
          <w:rPr>
            <w:rStyle w:val="Hyperlink"/>
            <w:noProof/>
          </w:rPr>
          <w:t>1.</w:t>
        </w:r>
        <w:r w:rsidR="00024010">
          <w:rPr>
            <w:rFonts w:asciiTheme="minorHAnsi" w:eastAsiaTheme="minorEastAsia" w:hAnsiTheme="minorHAnsi" w:cstheme="minorBidi"/>
            <w:noProof/>
            <w:color w:val="auto"/>
          </w:rPr>
          <w:tab/>
        </w:r>
        <w:r w:rsidR="00024010" w:rsidRPr="00842174">
          <w:rPr>
            <w:rStyle w:val="Hyperlink"/>
            <w:noProof/>
          </w:rPr>
          <w:t>Review</w:t>
        </w:r>
        <w:r w:rsidR="00024010">
          <w:rPr>
            <w:noProof/>
          </w:rPr>
          <w:tab/>
        </w:r>
        <w:r w:rsidR="00024010">
          <w:rPr>
            <w:noProof/>
          </w:rPr>
          <w:fldChar w:fldCharType="begin"/>
        </w:r>
        <w:r w:rsidR="00024010">
          <w:rPr>
            <w:noProof/>
          </w:rPr>
          <w:instrText xml:space="preserve"> PAGEREF _Toc144803130 \h </w:instrText>
        </w:r>
        <w:r w:rsidR="00024010">
          <w:rPr>
            <w:noProof/>
          </w:rPr>
        </w:r>
        <w:r w:rsidR="00024010">
          <w:rPr>
            <w:noProof/>
          </w:rPr>
          <w:fldChar w:fldCharType="separate"/>
        </w:r>
        <w:r w:rsidR="00024010">
          <w:rPr>
            <w:noProof/>
          </w:rPr>
          <w:t>40</w:t>
        </w:r>
        <w:r w:rsidR="00024010">
          <w:rPr>
            <w:noProof/>
          </w:rPr>
          <w:fldChar w:fldCharType="end"/>
        </w:r>
      </w:hyperlink>
    </w:p>
    <w:p w14:paraId="0194F68A" w14:textId="4A5C8B9C"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31" w:history="1">
        <w:r w:rsidR="00024010" w:rsidRPr="00842174">
          <w:rPr>
            <w:rStyle w:val="Hyperlink"/>
            <w:noProof/>
          </w:rPr>
          <w:t>2.</w:t>
        </w:r>
        <w:r w:rsidR="00024010">
          <w:rPr>
            <w:rFonts w:asciiTheme="minorHAnsi" w:eastAsiaTheme="minorEastAsia" w:hAnsiTheme="minorHAnsi" w:cstheme="minorBidi"/>
            <w:noProof/>
            <w:color w:val="auto"/>
          </w:rPr>
          <w:tab/>
        </w:r>
        <w:r w:rsidR="00024010" w:rsidRPr="00842174">
          <w:rPr>
            <w:rStyle w:val="Hyperlink"/>
            <w:noProof/>
          </w:rPr>
          <w:t>Determination by the Expert</w:t>
        </w:r>
        <w:r w:rsidR="00024010">
          <w:rPr>
            <w:noProof/>
          </w:rPr>
          <w:tab/>
        </w:r>
        <w:r w:rsidR="00024010">
          <w:rPr>
            <w:noProof/>
          </w:rPr>
          <w:fldChar w:fldCharType="begin"/>
        </w:r>
        <w:r w:rsidR="00024010">
          <w:rPr>
            <w:noProof/>
          </w:rPr>
          <w:instrText xml:space="preserve"> PAGEREF _Toc144803131 \h </w:instrText>
        </w:r>
        <w:r w:rsidR="00024010">
          <w:rPr>
            <w:noProof/>
          </w:rPr>
        </w:r>
        <w:r w:rsidR="00024010">
          <w:rPr>
            <w:noProof/>
          </w:rPr>
          <w:fldChar w:fldCharType="separate"/>
        </w:r>
        <w:r w:rsidR="00024010">
          <w:rPr>
            <w:noProof/>
          </w:rPr>
          <w:t>40</w:t>
        </w:r>
        <w:r w:rsidR="00024010">
          <w:rPr>
            <w:noProof/>
          </w:rPr>
          <w:fldChar w:fldCharType="end"/>
        </w:r>
      </w:hyperlink>
    </w:p>
    <w:p w14:paraId="4AC2D004" w14:textId="484F1AE9"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32" w:history="1">
        <w:r w:rsidR="00024010" w:rsidRPr="00842174">
          <w:rPr>
            <w:rStyle w:val="Hyperlink"/>
            <w:noProof/>
          </w:rPr>
          <w:t>3.</w:t>
        </w:r>
        <w:r w:rsidR="00024010">
          <w:rPr>
            <w:rFonts w:asciiTheme="minorHAnsi" w:eastAsiaTheme="minorEastAsia" w:hAnsiTheme="minorHAnsi" w:cstheme="minorBidi"/>
            <w:noProof/>
            <w:color w:val="auto"/>
          </w:rPr>
          <w:tab/>
        </w:r>
        <w:r w:rsidR="00024010" w:rsidRPr="00842174">
          <w:rPr>
            <w:rStyle w:val="Hyperlink"/>
            <w:noProof/>
          </w:rPr>
          <w:t>Late review of Annual Rent</w:t>
        </w:r>
        <w:r w:rsidR="00024010">
          <w:rPr>
            <w:noProof/>
          </w:rPr>
          <w:tab/>
        </w:r>
        <w:r w:rsidR="00024010">
          <w:rPr>
            <w:noProof/>
          </w:rPr>
          <w:fldChar w:fldCharType="begin"/>
        </w:r>
        <w:r w:rsidR="00024010">
          <w:rPr>
            <w:noProof/>
          </w:rPr>
          <w:instrText xml:space="preserve"> PAGEREF _Toc144803132 \h </w:instrText>
        </w:r>
        <w:r w:rsidR="00024010">
          <w:rPr>
            <w:noProof/>
          </w:rPr>
        </w:r>
        <w:r w:rsidR="00024010">
          <w:rPr>
            <w:noProof/>
          </w:rPr>
          <w:fldChar w:fldCharType="separate"/>
        </w:r>
        <w:r w:rsidR="00024010">
          <w:rPr>
            <w:noProof/>
          </w:rPr>
          <w:t>42</w:t>
        </w:r>
        <w:r w:rsidR="00024010">
          <w:rPr>
            <w:noProof/>
          </w:rPr>
          <w:fldChar w:fldCharType="end"/>
        </w:r>
      </w:hyperlink>
    </w:p>
    <w:p w14:paraId="2EB31906" w14:textId="4C2A7597"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33" w:history="1">
        <w:r w:rsidR="00024010" w:rsidRPr="00842174">
          <w:rPr>
            <w:rStyle w:val="Hyperlink"/>
            <w:noProof/>
          </w:rPr>
          <w:t>4.</w:t>
        </w:r>
        <w:r w:rsidR="00024010">
          <w:rPr>
            <w:rFonts w:asciiTheme="minorHAnsi" w:eastAsiaTheme="minorEastAsia" w:hAnsiTheme="minorHAnsi" w:cstheme="minorBidi"/>
            <w:noProof/>
            <w:color w:val="auto"/>
          </w:rPr>
          <w:tab/>
        </w:r>
        <w:r w:rsidR="00024010" w:rsidRPr="00842174">
          <w:rPr>
            <w:rStyle w:val="Hyperlink"/>
            <w:noProof/>
          </w:rPr>
          <w:t>Time not of the essence</w:t>
        </w:r>
        <w:r w:rsidR="00024010">
          <w:rPr>
            <w:noProof/>
          </w:rPr>
          <w:tab/>
        </w:r>
        <w:r w:rsidR="00024010">
          <w:rPr>
            <w:noProof/>
          </w:rPr>
          <w:fldChar w:fldCharType="begin"/>
        </w:r>
        <w:r w:rsidR="00024010">
          <w:rPr>
            <w:noProof/>
          </w:rPr>
          <w:instrText xml:space="preserve"> PAGEREF _Toc144803133 \h </w:instrText>
        </w:r>
        <w:r w:rsidR="00024010">
          <w:rPr>
            <w:noProof/>
          </w:rPr>
        </w:r>
        <w:r w:rsidR="00024010">
          <w:rPr>
            <w:noProof/>
          </w:rPr>
          <w:fldChar w:fldCharType="separate"/>
        </w:r>
        <w:r w:rsidR="00024010">
          <w:rPr>
            <w:noProof/>
          </w:rPr>
          <w:t>42</w:t>
        </w:r>
        <w:r w:rsidR="00024010">
          <w:rPr>
            <w:noProof/>
          </w:rPr>
          <w:fldChar w:fldCharType="end"/>
        </w:r>
      </w:hyperlink>
    </w:p>
    <w:p w14:paraId="27D3CBE1" w14:textId="05C261C9"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34" w:history="1">
        <w:r w:rsidR="00024010" w:rsidRPr="00842174">
          <w:rPr>
            <w:rStyle w:val="Hyperlink"/>
            <w:noProof/>
          </w:rPr>
          <w:t>5.</w:t>
        </w:r>
        <w:r w:rsidR="00024010">
          <w:rPr>
            <w:rFonts w:asciiTheme="minorHAnsi" w:eastAsiaTheme="minorEastAsia" w:hAnsiTheme="minorHAnsi" w:cstheme="minorBidi"/>
            <w:noProof/>
            <w:color w:val="auto"/>
          </w:rPr>
          <w:tab/>
        </w:r>
        <w:r w:rsidR="00024010" w:rsidRPr="00842174">
          <w:rPr>
            <w:rStyle w:val="Hyperlink"/>
            <w:noProof/>
          </w:rPr>
          <w:t>Guarantor</w:t>
        </w:r>
        <w:r w:rsidR="00024010">
          <w:rPr>
            <w:noProof/>
          </w:rPr>
          <w:tab/>
        </w:r>
        <w:r w:rsidR="00024010">
          <w:rPr>
            <w:noProof/>
          </w:rPr>
          <w:fldChar w:fldCharType="begin"/>
        </w:r>
        <w:r w:rsidR="00024010">
          <w:rPr>
            <w:noProof/>
          </w:rPr>
          <w:instrText xml:space="preserve"> PAGEREF _Toc144803134 \h </w:instrText>
        </w:r>
        <w:r w:rsidR="00024010">
          <w:rPr>
            <w:noProof/>
          </w:rPr>
        </w:r>
        <w:r w:rsidR="00024010">
          <w:rPr>
            <w:noProof/>
          </w:rPr>
          <w:fldChar w:fldCharType="separate"/>
        </w:r>
        <w:r w:rsidR="00024010">
          <w:rPr>
            <w:noProof/>
          </w:rPr>
          <w:t>42</w:t>
        </w:r>
        <w:r w:rsidR="00024010">
          <w:rPr>
            <w:noProof/>
          </w:rPr>
          <w:fldChar w:fldCharType="end"/>
        </w:r>
      </w:hyperlink>
    </w:p>
    <w:p w14:paraId="03414245" w14:textId="3AD03A82" w:rsidR="00024010" w:rsidRDefault="008D2045">
      <w:pPr>
        <w:pStyle w:val="TOC1"/>
        <w:tabs>
          <w:tab w:val="left" w:pos="1540"/>
          <w:tab w:val="right" w:leader="dot" w:pos="9016"/>
        </w:tabs>
        <w:rPr>
          <w:rFonts w:asciiTheme="minorHAnsi" w:eastAsiaTheme="minorEastAsia" w:hAnsiTheme="minorHAnsi" w:cstheme="minorBidi"/>
          <w:noProof/>
          <w:color w:val="auto"/>
        </w:rPr>
      </w:pPr>
      <w:hyperlink w:anchor="_Toc144803135" w:history="1">
        <w:r w:rsidR="00024010" w:rsidRPr="00842174">
          <w:rPr>
            <w:rStyle w:val="Hyperlink"/>
            <w:noProof/>
          </w:rPr>
          <w:t>Schedule 5</w:t>
        </w:r>
        <w:r w:rsidR="00024010">
          <w:rPr>
            <w:rFonts w:asciiTheme="minorHAnsi" w:eastAsiaTheme="minorEastAsia" w:hAnsiTheme="minorHAnsi" w:cstheme="minorBidi"/>
            <w:noProof/>
            <w:color w:val="auto"/>
          </w:rPr>
          <w:tab/>
        </w:r>
        <w:r w:rsidR="00024010" w:rsidRPr="00842174">
          <w:rPr>
            <w:rStyle w:val="Hyperlink"/>
            <w:noProof/>
          </w:rPr>
          <w:t>Insurance</w:t>
        </w:r>
        <w:r w:rsidR="00024010">
          <w:rPr>
            <w:noProof/>
          </w:rPr>
          <w:tab/>
        </w:r>
        <w:r w:rsidR="00024010">
          <w:rPr>
            <w:noProof/>
          </w:rPr>
          <w:fldChar w:fldCharType="begin"/>
        </w:r>
        <w:r w:rsidR="00024010">
          <w:rPr>
            <w:noProof/>
          </w:rPr>
          <w:instrText xml:space="preserve"> PAGEREF _Toc144803135 \h </w:instrText>
        </w:r>
        <w:r w:rsidR="00024010">
          <w:rPr>
            <w:noProof/>
          </w:rPr>
        </w:r>
        <w:r w:rsidR="00024010">
          <w:rPr>
            <w:noProof/>
          </w:rPr>
          <w:fldChar w:fldCharType="separate"/>
        </w:r>
        <w:r w:rsidR="00024010">
          <w:rPr>
            <w:noProof/>
          </w:rPr>
          <w:t>43</w:t>
        </w:r>
        <w:r w:rsidR="00024010">
          <w:rPr>
            <w:noProof/>
          </w:rPr>
          <w:fldChar w:fldCharType="end"/>
        </w:r>
      </w:hyperlink>
    </w:p>
    <w:p w14:paraId="79980823" w14:textId="1ACD6785"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36" w:history="1">
        <w:r w:rsidR="00024010" w:rsidRPr="00842174">
          <w:rPr>
            <w:rStyle w:val="Hyperlink"/>
            <w:noProof/>
          </w:rPr>
          <w:t>1.</w:t>
        </w:r>
        <w:r w:rsidR="00024010">
          <w:rPr>
            <w:rFonts w:asciiTheme="minorHAnsi" w:eastAsiaTheme="minorEastAsia" w:hAnsiTheme="minorHAnsi" w:cstheme="minorBidi"/>
            <w:noProof/>
            <w:color w:val="auto"/>
          </w:rPr>
          <w:tab/>
        </w:r>
        <w:r w:rsidR="00024010" w:rsidRPr="00842174">
          <w:rPr>
            <w:rStyle w:val="Hyperlink"/>
            <w:noProof/>
          </w:rPr>
          <w:t>Landlord's obligation to insure</w:t>
        </w:r>
        <w:r w:rsidR="00024010">
          <w:rPr>
            <w:noProof/>
          </w:rPr>
          <w:tab/>
        </w:r>
        <w:r w:rsidR="00024010">
          <w:rPr>
            <w:noProof/>
          </w:rPr>
          <w:fldChar w:fldCharType="begin"/>
        </w:r>
        <w:r w:rsidR="00024010">
          <w:rPr>
            <w:noProof/>
          </w:rPr>
          <w:instrText xml:space="preserve"> PAGEREF _Toc144803136 \h </w:instrText>
        </w:r>
        <w:r w:rsidR="00024010">
          <w:rPr>
            <w:noProof/>
          </w:rPr>
        </w:r>
        <w:r w:rsidR="00024010">
          <w:rPr>
            <w:noProof/>
          </w:rPr>
          <w:fldChar w:fldCharType="separate"/>
        </w:r>
        <w:r w:rsidR="00024010">
          <w:rPr>
            <w:noProof/>
          </w:rPr>
          <w:t>43</w:t>
        </w:r>
        <w:r w:rsidR="00024010">
          <w:rPr>
            <w:noProof/>
          </w:rPr>
          <w:fldChar w:fldCharType="end"/>
        </w:r>
      </w:hyperlink>
    </w:p>
    <w:p w14:paraId="587D13F6" w14:textId="4F732521"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37" w:history="1">
        <w:r w:rsidR="00024010" w:rsidRPr="00842174">
          <w:rPr>
            <w:rStyle w:val="Hyperlink"/>
            <w:noProof/>
          </w:rPr>
          <w:t>2.</w:t>
        </w:r>
        <w:r w:rsidR="00024010">
          <w:rPr>
            <w:rFonts w:asciiTheme="minorHAnsi" w:eastAsiaTheme="minorEastAsia" w:hAnsiTheme="minorHAnsi" w:cstheme="minorBidi"/>
            <w:noProof/>
            <w:color w:val="auto"/>
          </w:rPr>
          <w:tab/>
        </w:r>
        <w:r w:rsidR="00024010" w:rsidRPr="00842174">
          <w:rPr>
            <w:rStyle w:val="Hyperlink"/>
            <w:noProof/>
          </w:rPr>
          <w:t>Landlord to provide insurance details</w:t>
        </w:r>
        <w:r w:rsidR="00024010">
          <w:rPr>
            <w:noProof/>
          </w:rPr>
          <w:tab/>
        </w:r>
        <w:r w:rsidR="00024010">
          <w:rPr>
            <w:noProof/>
          </w:rPr>
          <w:fldChar w:fldCharType="begin"/>
        </w:r>
        <w:r w:rsidR="00024010">
          <w:rPr>
            <w:noProof/>
          </w:rPr>
          <w:instrText xml:space="preserve"> PAGEREF _Toc144803137 \h </w:instrText>
        </w:r>
        <w:r w:rsidR="00024010">
          <w:rPr>
            <w:noProof/>
          </w:rPr>
        </w:r>
        <w:r w:rsidR="00024010">
          <w:rPr>
            <w:noProof/>
          </w:rPr>
          <w:fldChar w:fldCharType="separate"/>
        </w:r>
        <w:r w:rsidR="00024010">
          <w:rPr>
            <w:noProof/>
          </w:rPr>
          <w:t>43</w:t>
        </w:r>
        <w:r w:rsidR="00024010">
          <w:rPr>
            <w:noProof/>
          </w:rPr>
          <w:fldChar w:fldCharType="end"/>
        </w:r>
      </w:hyperlink>
    </w:p>
    <w:p w14:paraId="5173AED7" w14:textId="2C8FA27D"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38" w:history="1">
        <w:r w:rsidR="00024010" w:rsidRPr="00842174">
          <w:rPr>
            <w:rStyle w:val="Hyperlink"/>
            <w:noProof/>
          </w:rPr>
          <w:t>3.</w:t>
        </w:r>
        <w:r w:rsidR="00024010">
          <w:rPr>
            <w:rFonts w:asciiTheme="minorHAnsi" w:eastAsiaTheme="minorEastAsia" w:hAnsiTheme="minorHAnsi" w:cstheme="minorBidi"/>
            <w:noProof/>
            <w:color w:val="auto"/>
          </w:rPr>
          <w:tab/>
        </w:r>
        <w:r w:rsidR="00024010" w:rsidRPr="00842174">
          <w:rPr>
            <w:rStyle w:val="Hyperlink"/>
            <w:noProof/>
          </w:rPr>
          <w:t>Tenant's obligations</w:t>
        </w:r>
        <w:r w:rsidR="00024010">
          <w:rPr>
            <w:noProof/>
          </w:rPr>
          <w:tab/>
        </w:r>
        <w:r w:rsidR="00024010">
          <w:rPr>
            <w:noProof/>
          </w:rPr>
          <w:fldChar w:fldCharType="begin"/>
        </w:r>
        <w:r w:rsidR="00024010">
          <w:rPr>
            <w:noProof/>
          </w:rPr>
          <w:instrText xml:space="preserve"> PAGEREF _Toc144803138 \h </w:instrText>
        </w:r>
        <w:r w:rsidR="00024010">
          <w:rPr>
            <w:noProof/>
          </w:rPr>
        </w:r>
        <w:r w:rsidR="00024010">
          <w:rPr>
            <w:noProof/>
          </w:rPr>
          <w:fldChar w:fldCharType="separate"/>
        </w:r>
        <w:r w:rsidR="00024010">
          <w:rPr>
            <w:noProof/>
          </w:rPr>
          <w:t>44</w:t>
        </w:r>
        <w:r w:rsidR="00024010">
          <w:rPr>
            <w:noProof/>
          </w:rPr>
          <w:fldChar w:fldCharType="end"/>
        </w:r>
      </w:hyperlink>
    </w:p>
    <w:p w14:paraId="5E074C37" w14:textId="552DB3FF"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39" w:history="1">
        <w:r w:rsidR="00024010" w:rsidRPr="00842174">
          <w:rPr>
            <w:rStyle w:val="Hyperlink"/>
            <w:noProof/>
          </w:rPr>
          <w:t>4.</w:t>
        </w:r>
        <w:r w:rsidR="00024010">
          <w:rPr>
            <w:rFonts w:asciiTheme="minorHAnsi" w:eastAsiaTheme="minorEastAsia" w:hAnsiTheme="minorHAnsi" w:cstheme="minorBidi"/>
            <w:noProof/>
            <w:color w:val="auto"/>
          </w:rPr>
          <w:tab/>
        </w:r>
        <w:r w:rsidR="00024010" w:rsidRPr="00842174">
          <w:rPr>
            <w:rStyle w:val="Hyperlink"/>
            <w:noProof/>
          </w:rPr>
          <w:t>Rent suspension</w:t>
        </w:r>
        <w:r w:rsidR="00024010">
          <w:rPr>
            <w:noProof/>
          </w:rPr>
          <w:tab/>
        </w:r>
        <w:r w:rsidR="00024010">
          <w:rPr>
            <w:noProof/>
          </w:rPr>
          <w:fldChar w:fldCharType="begin"/>
        </w:r>
        <w:r w:rsidR="00024010">
          <w:rPr>
            <w:noProof/>
          </w:rPr>
          <w:instrText xml:space="preserve"> PAGEREF _Toc144803139 \h </w:instrText>
        </w:r>
        <w:r w:rsidR="00024010">
          <w:rPr>
            <w:noProof/>
          </w:rPr>
        </w:r>
        <w:r w:rsidR="00024010">
          <w:rPr>
            <w:noProof/>
          </w:rPr>
          <w:fldChar w:fldCharType="separate"/>
        </w:r>
        <w:r w:rsidR="00024010">
          <w:rPr>
            <w:noProof/>
          </w:rPr>
          <w:t>45</w:t>
        </w:r>
        <w:r w:rsidR="00024010">
          <w:rPr>
            <w:noProof/>
          </w:rPr>
          <w:fldChar w:fldCharType="end"/>
        </w:r>
      </w:hyperlink>
    </w:p>
    <w:p w14:paraId="5903B937" w14:textId="00043A8C"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40" w:history="1">
        <w:r w:rsidR="00024010" w:rsidRPr="00842174">
          <w:rPr>
            <w:rStyle w:val="Hyperlink"/>
            <w:noProof/>
          </w:rPr>
          <w:t>5.</w:t>
        </w:r>
        <w:r w:rsidR="00024010">
          <w:rPr>
            <w:rFonts w:asciiTheme="minorHAnsi" w:eastAsiaTheme="minorEastAsia" w:hAnsiTheme="minorHAnsi" w:cstheme="minorBidi"/>
            <w:noProof/>
            <w:color w:val="auto"/>
          </w:rPr>
          <w:tab/>
        </w:r>
        <w:r w:rsidR="00024010" w:rsidRPr="00842174">
          <w:rPr>
            <w:rStyle w:val="Hyperlink"/>
            <w:noProof/>
          </w:rPr>
          <w:t>Landlord's obligation to reinstate following damage or destruction by an Insured Risk</w:t>
        </w:r>
        <w:r w:rsidR="00024010">
          <w:rPr>
            <w:noProof/>
          </w:rPr>
          <w:tab/>
        </w:r>
        <w:r w:rsidR="00024010">
          <w:rPr>
            <w:noProof/>
          </w:rPr>
          <w:fldChar w:fldCharType="begin"/>
        </w:r>
        <w:r w:rsidR="00024010">
          <w:rPr>
            <w:noProof/>
          </w:rPr>
          <w:instrText xml:space="preserve"> PAGEREF _Toc144803140 \h </w:instrText>
        </w:r>
        <w:r w:rsidR="00024010">
          <w:rPr>
            <w:noProof/>
          </w:rPr>
        </w:r>
        <w:r w:rsidR="00024010">
          <w:rPr>
            <w:noProof/>
          </w:rPr>
          <w:fldChar w:fldCharType="separate"/>
        </w:r>
        <w:r w:rsidR="00024010">
          <w:rPr>
            <w:noProof/>
          </w:rPr>
          <w:t>45</w:t>
        </w:r>
        <w:r w:rsidR="00024010">
          <w:rPr>
            <w:noProof/>
          </w:rPr>
          <w:fldChar w:fldCharType="end"/>
        </w:r>
      </w:hyperlink>
    </w:p>
    <w:p w14:paraId="7EE547A5" w14:textId="63542AE7"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41" w:history="1">
        <w:r w:rsidR="00024010" w:rsidRPr="00842174">
          <w:rPr>
            <w:rStyle w:val="Hyperlink"/>
            <w:noProof/>
          </w:rPr>
          <w:t>6.</w:t>
        </w:r>
        <w:r w:rsidR="00024010">
          <w:rPr>
            <w:rFonts w:asciiTheme="minorHAnsi" w:eastAsiaTheme="minorEastAsia" w:hAnsiTheme="minorHAnsi" w:cstheme="minorBidi"/>
            <w:noProof/>
            <w:color w:val="auto"/>
          </w:rPr>
          <w:tab/>
        </w:r>
        <w:r w:rsidR="00024010" w:rsidRPr="00842174">
          <w:rPr>
            <w:rStyle w:val="Hyperlink"/>
            <w:noProof/>
          </w:rPr>
          <w:t>[Termination if reinstatement impossible or impractical following Property Damage by an Insured Risk</w:t>
        </w:r>
        <w:r w:rsidR="00024010">
          <w:rPr>
            <w:noProof/>
          </w:rPr>
          <w:tab/>
        </w:r>
        <w:r w:rsidR="00024010">
          <w:rPr>
            <w:noProof/>
          </w:rPr>
          <w:fldChar w:fldCharType="begin"/>
        </w:r>
        <w:r w:rsidR="00024010">
          <w:rPr>
            <w:noProof/>
          </w:rPr>
          <w:instrText xml:space="preserve"> PAGEREF _Toc144803141 \h </w:instrText>
        </w:r>
        <w:r w:rsidR="00024010">
          <w:rPr>
            <w:noProof/>
          </w:rPr>
        </w:r>
        <w:r w:rsidR="00024010">
          <w:rPr>
            <w:noProof/>
          </w:rPr>
          <w:fldChar w:fldCharType="separate"/>
        </w:r>
        <w:r w:rsidR="00024010">
          <w:rPr>
            <w:noProof/>
          </w:rPr>
          <w:t>46</w:t>
        </w:r>
        <w:r w:rsidR="00024010">
          <w:rPr>
            <w:noProof/>
          </w:rPr>
          <w:fldChar w:fldCharType="end"/>
        </w:r>
      </w:hyperlink>
    </w:p>
    <w:p w14:paraId="3CFA8EE3" w14:textId="534EC05F"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42" w:history="1">
        <w:r w:rsidR="00024010" w:rsidRPr="00842174">
          <w:rPr>
            <w:rStyle w:val="Hyperlink"/>
            <w:noProof/>
          </w:rPr>
          <w:t>7.</w:t>
        </w:r>
        <w:r w:rsidR="00024010">
          <w:rPr>
            <w:rFonts w:asciiTheme="minorHAnsi" w:eastAsiaTheme="minorEastAsia" w:hAnsiTheme="minorHAnsi" w:cstheme="minorBidi"/>
            <w:noProof/>
            <w:color w:val="auto"/>
          </w:rPr>
          <w:tab/>
        </w:r>
        <w:r w:rsidR="00024010" w:rsidRPr="00842174">
          <w:rPr>
            <w:rStyle w:val="Hyperlink"/>
            <w:noProof/>
          </w:rPr>
          <w:t>[Property Damage by an Uninsured Risk</w:t>
        </w:r>
        <w:r w:rsidR="00024010">
          <w:rPr>
            <w:noProof/>
          </w:rPr>
          <w:tab/>
        </w:r>
        <w:r w:rsidR="00024010">
          <w:rPr>
            <w:noProof/>
          </w:rPr>
          <w:fldChar w:fldCharType="begin"/>
        </w:r>
        <w:r w:rsidR="00024010">
          <w:rPr>
            <w:noProof/>
          </w:rPr>
          <w:instrText xml:space="preserve"> PAGEREF _Toc144803142 \h </w:instrText>
        </w:r>
        <w:r w:rsidR="00024010">
          <w:rPr>
            <w:noProof/>
          </w:rPr>
        </w:r>
        <w:r w:rsidR="00024010">
          <w:rPr>
            <w:noProof/>
          </w:rPr>
          <w:fldChar w:fldCharType="separate"/>
        </w:r>
        <w:r w:rsidR="00024010">
          <w:rPr>
            <w:noProof/>
          </w:rPr>
          <w:t>46</w:t>
        </w:r>
        <w:r w:rsidR="00024010">
          <w:rPr>
            <w:noProof/>
          </w:rPr>
          <w:fldChar w:fldCharType="end"/>
        </w:r>
      </w:hyperlink>
    </w:p>
    <w:p w14:paraId="73485D5F" w14:textId="6EA4FA13"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43" w:history="1">
        <w:r w:rsidR="00024010" w:rsidRPr="00842174">
          <w:rPr>
            <w:rStyle w:val="Hyperlink"/>
            <w:noProof/>
          </w:rPr>
          <w:t>8.</w:t>
        </w:r>
        <w:r w:rsidR="00024010">
          <w:rPr>
            <w:rFonts w:asciiTheme="minorHAnsi" w:eastAsiaTheme="minorEastAsia" w:hAnsiTheme="minorHAnsi" w:cstheme="minorBidi"/>
            <w:noProof/>
            <w:color w:val="auto"/>
          </w:rPr>
          <w:tab/>
        </w:r>
        <w:r w:rsidR="00024010" w:rsidRPr="00842174">
          <w:rPr>
            <w:rStyle w:val="Hyperlink"/>
            <w:noProof/>
          </w:rPr>
          <w:t>Termination if reinstatement not complete by expiry of rent suspension</w:t>
        </w:r>
        <w:r w:rsidR="00024010">
          <w:rPr>
            <w:noProof/>
          </w:rPr>
          <w:tab/>
        </w:r>
        <w:r w:rsidR="00024010">
          <w:rPr>
            <w:noProof/>
          </w:rPr>
          <w:fldChar w:fldCharType="begin"/>
        </w:r>
        <w:r w:rsidR="00024010">
          <w:rPr>
            <w:noProof/>
          </w:rPr>
          <w:instrText xml:space="preserve"> PAGEREF _Toc144803143 \h </w:instrText>
        </w:r>
        <w:r w:rsidR="00024010">
          <w:rPr>
            <w:noProof/>
          </w:rPr>
        </w:r>
        <w:r w:rsidR="00024010">
          <w:rPr>
            <w:noProof/>
          </w:rPr>
          <w:fldChar w:fldCharType="separate"/>
        </w:r>
        <w:r w:rsidR="00024010">
          <w:rPr>
            <w:noProof/>
          </w:rPr>
          <w:t>47</w:t>
        </w:r>
        <w:r w:rsidR="00024010">
          <w:rPr>
            <w:noProof/>
          </w:rPr>
          <w:fldChar w:fldCharType="end"/>
        </w:r>
      </w:hyperlink>
    </w:p>
    <w:p w14:paraId="3A330D95" w14:textId="72E3965F"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44" w:history="1">
        <w:r w:rsidR="00024010" w:rsidRPr="00842174">
          <w:rPr>
            <w:rStyle w:val="Hyperlink"/>
            <w:noProof/>
          </w:rPr>
          <w:t>9.</w:t>
        </w:r>
        <w:r w:rsidR="00024010">
          <w:rPr>
            <w:rFonts w:asciiTheme="minorHAnsi" w:eastAsiaTheme="minorEastAsia" w:hAnsiTheme="minorHAnsi" w:cstheme="minorBidi"/>
            <w:noProof/>
            <w:color w:val="auto"/>
          </w:rPr>
          <w:tab/>
        </w:r>
        <w:r w:rsidR="00024010" w:rsidRPr="00842174">
          <w:rPr>
            <w:rStyle w:val="Hyperlink"/>
            <w:noProof/>
          </w:rPr>
          <w:t>Consequences of termination</w:t>
        </w:r>
        <w:r w:rsidR="00024010">
          <w:rPr>
            <w:noProof/>
          </w:rPr>
          <w:tab/>
        </w:r>
        <w:r w:rsidR="00024010">
          <w:rPr>
            <w:noProof/>
          </w:rPr>
          <w:fldChar w:fldCharType="begin"/>
        </w:r>
        <w:r w:rsidR="00024010">
          <w:rPr>
            <w:noProof/>
          </w:rPr>
          <w:instrText xml:space="preserve"> PAGEREF _Toc144803144 \h </w:instrText>
        </w:r>
        <w:r w:rsidR="00024010">
          <w:rPr>
            <w:noProof/>
          </w:rPr>
        </w:r>
        <w:r w:rsidR="00024010">
          <w:rPr>
            <w:noProof/>
          </w:rPr>
          <w:fldChar w:fldCharType="separate"/>
        </w:r>
        <w:r w:rsidR="00024010">
          <w:rPr>
            <w:noProof/>
          </w:rPr>
          <w:t>47</w:t>
        </w:r>
        <w:r w:rsidR="00024010">
          <w:rPr>
            <w:noProof/>
          </w:rPr>
          <w:fldChar w:fldCharType="end"/>
        </w:r>
      </w:hyperlink>
    </w:p>
    <w:p w14:paraId="539CE192" w14:textId="4713E3E7" w:rsidR="00024010" w:rsidRDefault="008D2045">
      <w:pPr>
        <w:pStyle w:val="TOC1"/>
        <w:tabs>
          <w:tab w:val="left" w:pos="1540"/>
          <w:tab w:val="right" w:leader="dot" w:pos="9016"/>
        </w:tabs>
        <w:rPr>
          <w:rFonts w:asciiTheme="minorHAnsi" w:eastAsiaTheme="minorEastAsia" w:hAnsiTheme="minorHAnsi" w:cstheme="minorBidi"/>
          <w:noProof/>
          <w:color w:val="auto"/>
        </w:rPr>
      </w:pPr>
      <w:hyperlink w:anchor="_Toc144803145" w:history="1">
        <w:r w:rsidR="00024010" w:rsidRPr="00842174">
          <w:rPr>
            <w:rStyle w:val="Hyperlink"/>
            <w:noProof/>
          </w:rPr>
          <w:t>Schedule 6</w:t>
        </w:r>
        <w:r w:rsidR="00024010">
          <w:rPr>
            <w:rFonts w:asciiTheme="minorHAnsi" w:eastAsiaTheme="minorEastAsia" w:hAnsiTheme="minorHAnsi" w:cstheme="minorBidi"/>
            <w:noProof/>
            <w:color w:val="auto"/>
          </w:rPr>
          <w:tab/>
        </w:r>
        <w:r w:rsidR="00024010" w:rsidRPr="00842174">
          <w:rPr>
            <w:rStyle w:val="Hyperlink"/>
            <w:noProof/>
          </w:rPr>
          <w:t>Guarantee and indemnity</w:t>
        </w:r>
        <w:r w:rsidR="00024010">
          <w:rPr>
            <w:noProof/>
          </w:rPr>
          <w:tab/>
        </w:r>
        <w:r w:rsidR="00024010">
          <w:rPr>
            <w:noProof/>
          </w:rPr>
          <w:fldChar w:fldCharType="begin"/>
        </w:r>
        <w:r w:rsidR="00024010">
          <w:rPr>
            <w:noProof/>
          </w:rPr>
          <w:instrText xml:space="preserve"> PAGEREF _Toc144803145 \h </w:instrText>
        </w:r>
        <w:r w:rsidR="00024010">
          <w:rPr>
            <w:noProof/>
          </w:rPr>
        </w:r>
        <w:r w:rsidR="00024010">
          <w:rPr>
            <w:noProof/>
          </w:rPr>
          <w:fldChar w:fldCharType="separate"/>
        </w:r>
        <w:r w:rsidR="00024010">
          <w:rPr>
            <w:noProof/>
          </w:rPr>
          <w:t>48</w:t>
        </w:r>
        <w:r w:rsidR="00024010">
          <w:rPr>
            <w:noProof/>
          </w:rPr>
          <w:fldChar w:fldCharType="end"/>
        </w:r>
      </w:hyperlink>
    </w:p>
    <w:p w14:paraId="44869314" w14:textId="29DFBA42"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46" w:history="1">
        <w:r w:rsidR="00024010" w:rsidRPr="00842174">
          <w:rPr>
            <w:rStyle w:val="Hyperlink"/>
            <w:noProof/>
          </w:rPr>
          <w:t>1.</w:t>
        </w:r>
        <w:r w:rsidR="00024010">
          <w:rPr>
            <w:rFonts w:asciiTheme="minorHAnsi" w:eastAsiaTheme="minorEastAsia" w:hAnsiTheme="minorHAnsi" w:cstheme="minorBidi"/>
            <w:noProof/>
            <w:color w:val="auto"/>
          </w:rPr>
          <w:tab/>
        </w:r>
        <w:r w:rsidR="00024010" w:rsidRPr="00842174">
          <w:rPr>
            <w:rStyle w:val="Hyperlink"/>
            <w:noProof/>
          </w:rPr>
          <w:t>Guarantee and indemnity</w:t>
        </w:r>
        <w:r w:rsidR="00024010">
          <w:rPr>
            <w:noProof/>
          </w:rPr>
          <w:tab/>
        </w:r>
        <w:r w:rsidR="00024010">
          <w:rPr>
            <w:noProof/>
          </w:rPr>
          <w:fldChar w:fldCharType="begin"/>
        </w:r>
        <w:r w:rsidR="00024010">
          <w:rPr>
            <w:noProof/>
          </w:rPr>
          <w:instrText xml:space="preserve"> PAGEREF _Toc144803146 \h </w:instrText>
        </w:r>
        <w:r w:rsidR="00024010">
          <w:rPr>
            <w:noProof/>
          </w:rPr>
        </w:r>
        <w:r w:rsidR="00024010">
          <w:rPr>
            <w:noProof/>
          </w:rPr>
          <w:fldChar w:fldCharType="separate"/>
        </w:r>
        <w:r w:rsidR="00024010">
          <w:rPr>
            <w:noProof/>
          </w:rPr>
          <w:t>48</w:t>
        </w:r>
        <w:r w:rsidR="00024010">
          <w:rPr>
            <w:noProof/>
          </w:rPr>
          <w:fldChar w:fldCharType="end"/>
        </w:r>
      </w:hyperlink>
    </w:p>
    <w:p w14:paraId="79C53576" w14:textId="09A51845"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47" w:history="1">
        <w:r w:rsidR="00024010" w:rsidRPr="00842174">
          <w:rPr>
            <w:rStyle w:val="Hyperlink"/>
            <w:noProof/>
          </w:rPr>
          <w:t>2.</w:t>
        </w:r>
        <w:r w:rsidR="00024010">
          <w:rPr>
            <w:rFonts w:asciiTheme="minorHAnsi" w:eastAsiaTheme="minorEastAsia" w:hAnsiTheme="minorHAnsi" w:cstheme="minorBidi"/>
            <w:noProof/>
            <w:color w:val="auto"/>
          </w:rPr>
          <w:tab/>
        </w:r>
        <w:r w:rsidR="00024010" w:rsidRPr="00842174">
          <w:rPr>
            <w:rStyle w:val="Hyperlink"/>
            <w:noProof/>
          </w:rPr>
          <w:t>Guarantor's liability</w:t>
        </w:r>
        <w:r w:rsidR="00024010">
          <w:rPr>
            <w:noProof/>
          </w:rPr>
          <w:tab/>
        </w:r>
        <w:r w:rsidR="00024010">
          <w:rPr>
            <w:noProof/>
          </w:rPr>
          <w:fldChar w:fldCharType="begin"/>
        </w:r>
        <w:r w:rsidR="00024010">
          <w:rPr>
            <w:noProof/>
          </w:rPr>
          <w:instrText xml:space="preserve"> PAGEREF _Toc144803147 \h </w:instrText>
        </w:r>
        <w:r w:rsidR="00024010">
          <w:rPr>
            <w:noProof/>
          </w:rPr>
        </w:r>
        <w:r w:rsidR="00024010">
          <w:rPr>
            <w:noProof/>
          </w:rPr>
          <w:fldChar w:fldCharType="separate"/>
        </w:r>
        <w:r w:rsidR="00024010">
          <w:rPr>
            <w:noProof/>
          </w:rPr>
          <w:t>48</w:t>
        </w:r>
        <w:r w:rsidR="00024010">
          <w:rPr>
            <w:noProof/>
          </w:rPr>
          <w:fldChar w:fldCharType="end"/>
        </w:r>
      </w:hyperlink>
    </w:p>
    <w:p w14:paraId="1DA0EFD9" w14:textId="5C2E4745"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48" w:history="1">
        <w:r w:rsidR="00024010" w:rsidRPr="00842174">
          <w:rPr>
            <w:rStyle w:val="Hyperlink"/>
            <w:noProof/>
          </w:rPr>
          <w:t>3.</w:t>
        </w:r>
        <w:r w:rsidR="00024010">
          <w:rPr>
            <w:rFonts w:asciiTheme="minorHAnsi" w:eastAsiaTheme="minorEastAsia" w:hAnsiTheme="minorHAnsi" w:cstheme="minorBidi"/>
            <w:noProof/>
            <w:color w:val="auto"/>
          </w:rPr>
          <w:tab/>
        </w:r>
        <w:r w:rsidR="00024010" w:rsidRPr="00842174">
          <w:rPr>
            <w:rStyle w:val="Hyperlink"/>
            <w:noProof/>
          </w:rPr>
          <w:t>Variations and supplemental documents</w:t>
        </w:r>
        <w:r w:rsidR="00024010">
          <w:rPr>
            <w:noProof/>
          </w:rPr>
          <w:tab/>
        </w:r>
        <w:r w:rsidR="00024010">
          <w:rPr>
            <w:noProof/>
          </w:rPr>
          <w:fldChar w:fldCharType="begin"/>
        </w:r>
        <w:r w:rsidR="00024010">
          <w:rPr>
            <w:noProof/>
          </w:rPr>
          <w:instrText xml:space="preserve"> PAGEREF _Toc144803148 \h </w:instrText>
        </w:r>
        <w:r w:rsidR="00024010">
          <w:rPr>
            <w:noProof/>
          </w:rPr>
        </w:r>
        <w:r w:rsidR="00024010">
          <w:rPr>
            <w:noProof/>
          </w:rPr>
          <w:fldChar w:fldCharType="separate"/>
        </w:r>
        <w:r w:rsidR="00024010">
          <w:rPr>
            <w:noProof/>
          </w:rPr>
          <w:t>49</w:t>
        </w:r>
        <w:r w:rsidR="00024010">
          <w:rPr>
            <w:noProof/>
          </w:rPr>
          <w:fldChar w:fldCharType="end"/>
        </w:r>
      </w:hyperlink>
    </w:p>
    <w:p w14:paraId="421E1499" w14:textId="3D9D69B1"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49" w:history="1">
        <w:r w:rsidR="00024010" w:rsidRPr="00842174">
          <w:rPr>
            <w:rStyle w:val="Hyperlink"/>
            <w:noProof/>
          </w:rPr>
          <w:t>4.</w:t>
        </w:r>
        <w:r w:rsidR="00024010">
          <w:rPr>
            <w:rFonts w:asciiTheme="minorHAnsi" w:eastAsiaTheme="minorEastAsia" w:hAnsiTheme="minorHAnsi" w:cstheme="minorBidi"/>
            <w:noProof/>
            <w:color w:val="auto"/>
          </w:rPr>
          <w:tab/>
        </w:r>
        <w:r w:rsidR="00024010" w:rsidRPr="00842174">
          <w:rPr>
            <w:rStyle w:val="Hyperlink"/>
            <w:noProof/>
          </w:rPr>
          <w:t>Guarantor to take a new lease or make payment</w:t>
        </w:r>
        <w:r w:rsidR="00024010">
          <w:rPr>
            <w:noProof/>
          </w:rPr>
          <w:tab/>
        </w:r>
        <w:r w:rsidR="00024010">
          <w:rPr>
            <w:noProof/>
          </w:rPr>
          <w:fldChar w:fldCharType="begin"/>
        </w:r>
        <w:r w:rsidR="00024010">
          <w:rPr>
            <w:noProof/>
          </w:rPr>
          <w:instrText xml:space="preserve"> PAGEREF _Toc144803149 \h </w:instrText>
        </w:r>
        <w:r w:rsidR="00024010">
          <w:rPr>
            <w:noProof/>
          </w:rPr>
        </w:r>
        <w:r w:rsidR="00024010">
          <w:rPr>
            <w:noProof/>
          </w:rPr>
          <w:fldChar w:fldCharType="separate"/>
        </w:r>
        <w:r w:rsidR="00024010">
          <w:rPr>
            <w:noProof/>
          </w:rPr>
          <w:t>50</w:t>
        </w:r>
        <w:r w:rsidR="00024010">
          <w:rPr>
            <w:noProof/>
          </w:rPr>
          <w:fldChar w:fldCharType="end"/>
        </w:r>
      </w:hyperlink>
    </w:p>
    <w:p w14:paraId="17091756" w14:textId="4261F2A6"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50" w:history="1">
        <w:r w:rsidR="00024010" w:rsidRPr="00842174">
          <w:rPr>
            <w:rStyle w:val="Hyperlink"/>
            <w:noProof/>
          </w:rPr>
          <w:t>5.</w:t>
        </w:r>
        <w:r w:rsidR="00024010">
          <w:rPr>
            <w:rFonts w:asciiTheme="minorHAnsi" w:eastAsiaTheme="minorEastAsia" w:hAnsiTheme="minorHAnsi" w:cstheme="minorBidi"/>
            <w:noProof/>
            <w:color w:val="auto"/>
          </w:rPr>
          <w:tab/>
        </w:r>
        <w:r w:rsidR="00024010" w:rsidRPr="00842174">
          <w:rPr>
            <w:rStyle w:val="Hyperlink"/>
            <w:noProof/>
          </w:rPr>
          <w:t>[Rent at the date of forfeiture or disclaimer</w:t>
        </w:r>
        <w:r w:rsidR="00024010">
          <w:rPr>
            <w:noProof/>
          </w:rPr>
          <w:tab/>
        </w:r>
        <w:r w:rsidR="00024010">
          <w:rPr>
            <w:noProof/>
          </w:rPr>
          <w:fldChar w:fldCharType="begin"/>
        </w:r>
        <w:r w:rsidR="00024010">
          <w:rPr>
            <w:noProof/>
          </w:rPr>
          <w:instrText xml:space="preserve"> PAGEREF _Toc144803150 \h </w:instrText>
        </w:r>
        <w:r w:rsidR="00024010">
          <w:rPr>
            <w:noProof/>
          </w:rPr>
        </w:r>
        <w:r w:rsidR="00024010">
          <w:rPr>
            <w:noProof/>
          </w:rPr>
          <w:fldChar w:fldCharType="separate"/>
        </w:r>
        <w:r w:rsidR="00024010">
          <w:rPr>
            <w:noProof/>
          </w:rPr>
          <w:t>50</w:t>
        </w:r>
        <w:r w:rsidR="00024010">
          <w:rPr>
            <w:noProof/>
          </w:rPr>
          <w:fldChar w:fldCharType="end"/>
        </w:r>
      </w:hyperlink>
    </w:p>
    <w:p w14:paraId="52D10B58" w14:textId="428F60C6"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51" w:history="1">
        <w:r w:rsidR="00024010" w:rsidRPr="00842174">
          <w:rPr>
            <w:rStyle w:val="Hyperlink"/>
            <w:noProof/>
          </w:rPr>
          <w:t>6.</w:t>
        </w:r>
        <w:r w:rsidR="00024010">
          <w:rPr>
            <w:rFonts w:asciiTheme="minorHAnsi" w:eastAsiaTheme="minorEastAsia" w:hAnsiTheme="minorHAnsi" w:cstheme="minorBidi"/>
            <w:noProof/>
            <w:color w:val="auto"/>
          </w:rPr>
          <w:tab/>
        </w:r>
        <w:r w:rsidR="00024010" w:rsidRPr="00842174">
          <w:rPr>
            <w:rStyle w:val="Hyperlink"/>
            <w:noProof/>
          </w:rPr>
          <w:t>Payments in gross and restrictions on the Guarantor</w:t>
        </w:r>
        <w:r w:rsidR="00024010">
          <w:rPr>
            <w:noProof/>
          </w:rPr>
          <w:tab/>
        </w:r>
        <w:r w:rsidR="00024010">
          <w:rPr>
            <w:noProof/>
          </w:rPr>
          <w:fldChar w:fldCharType="begin"/>
        </w:r>
        <w:r w:rsidR="00024010">
          <w:rPr>
            <w:noProof/>
          </w:rPr>
          <w:instrText xml:space="preserve"> PAGEREF _Toc144803151 \h </w:instrText>
        </w:r>
        <w:r w:rsidR="00024010">
          <w:rPr>
            <w:noProof/>
          </w:rPr>
        </w:r>
        <w:r w:rsidR="00024010">
          <w:rPr>
            <w:noProof/>
          </w:rPr>
          <w:fldChar w:fldCharType="separate"/>
        </w:r>
        <w:r w:rsidR="00024010">
          <w:rPr>
            <w:noProof/>
          </w:rPr>
          <w:t>51</w:t>
        </w:r>
        <w:r w:rsidR="00024010">
          <w:rPr>
            <w:noProof/>
          </w:rPr>
          <w:fldChar w:fldCharType="end"/>
        </w:r>
      </w:hyperlink>
    </w:p>
    <w:p w14:paraId="38AD0549" w14:textId="1734E231" w:rsidR="00024010" w:rsidRDefault="008D2045">
      <w:pPr>
        <w:pStyle w:val="TOC1"/>
        <w:tabs>
          <w:tab w:val="left" w:pos="440"/>
          <w:tab w:val="right" w:leader="dot" w:pos="9016"/>
        </w:tabs>
        <w:rPr>
          <w:rFonts w:asciiTheme="minorHAnsi" w:eastAsiaTheme="minorEastAsia" w:hAnsiTheme="minorHAnsi" w:cstheme="minorBidi"/>
          <w:noProof/>
          <w:color w:val="auto"/>
        </w:rPr>
      </w:pPr>
      <w:hyperlink w:anchor="_Toc144803152" w:history="1">
        <w:r w:rsidR="00024010" w:rsidRPr="00842174">
          <w:rPr>
            <w:rStyle w:val="Hyperlink"/>
            <w:noProof/>
          </w:rPr>
          <w:t>7.</w:t>
        </w:r>
        <w:r w:rsidR="00024010">
          <w:rPr>
            <w:rFonts w:asciiTheme="minorHAnsi" w:eastAsiaTheme="minorEastAsia" w:hAnsiTheme="minorHAnsi" w:cstheme="minorBidi"/>
            <w:noProof/>
            <w:color w:val="auto"/>
          </w:rPr>
          <w:tab/>
        </w:r>
        <w:r w:rsidR="00024010" w:rsidRPr="00842174">
          <w:rPr>
            <w:rStyle w:val="Hyperlink"/>
            <w:noProof/>
          </w:rPr>
          <w:t>Other securities</w:t>
        </w:r>
        <w:r w:rsidR="00024010">
          <w:rPr>
            <w:noProof/>
          </w:rPr>
          <w:tab/>
        </w:r>
        <w:r w:rsidR="00024010">
          <w:rPr>
            <w:noProof/>
          </w:rPr>
          <w:fldChar w:fldCharType="begin"/>
        </w:r>
        <w:r w:rsidR="00024010">
          <w:rPr>
            <w:noProof/>
          </w:rPr>
          <w:instrText xml:space="preserve"> PAGEREF _Toc144803152 \h </w:instrText>
        </w:r>
        <w:r w:rsidR="00024010">
          <w:rPr>
            <w:noProof/>
          </w:rPr>
        </w:r>
        <w:r w:rsidR="00024010">
          <w:rPr>
            <w:noProof/>
          </w:rPr>
          <w:fldChar w:fldCharType="separate"/>
        </w:r>
        <w:r w:rsidR="00024010">
          <w:rPr>
            <w:noProof/>
          </w:rPr>
          <w:t>51</w:t>
        </w:r>
        <w:r w:rsidR="00024010">
          <w:rPr>
            <w:noProof/>
          </w:rPr>
          <w:fldChar w:fldCharType="end"/>
        </w:r>
      </w:hyperlink>
    </w:p>
    <w:p w14:paraId="4F9D6D14" w14:textId="209F3D61" w:rsidR="0004223A" w:rsidRDefault="008E07E1" w:rsidP="004175CA">
      <w:pPr>
        <w:pStyle w:val="HeadingLevel2"/>
      </w:pPr>
      <w:r>
        <w:fldChar w:fldCharType="end"/>
      </w:r>
    </w:p>
    <w:p w14:paraId="656E6D28" w14:textId="77777777" w:rsidR="0004223A" w:rsidRDefault="008E07E1" w:rsidP="004175CA">
      <w:pPr>
        <w:pStyle w:val="HeadingLevel2"/>
      </w:pPr>
      <w:r>
        <w:t>ANNEX</w:t>
      </w:r>
    </w:p>
    <w:p w14:paraId="0F660B0A" w14:textId="38C5BB1C" w:rsidR="00BF730F" w:rsidRDefault="008E07E1">
      <w:pPr>
        <w:pStyle w:val="TOC1"/>
        <w:tabs>
          <w:tab w:val="left" w:pos="1320"/>
          <w:tab w:val="right" w:leader="dot" w:pos="9016"/>
        </w:tabs>
        <w:rPr>
          <w:rFonts w:asciiTheme="minorHAnsi" w:eastAsiaTheme="minorEastAsia" w:hAnsiTheme="minorHAnsi" w:cstheme="minorBidi"/>
          <w:noProof/>
          <w:color w:val="auto"/>
          <w:kern w:val="2"/>
          <w14:ligatures w14:val="standardContextual"/>
        </w:rPr>
      </w:pPr>
      <w:r>
        <w:fldChar w:fldCharType="begin"/>
      </w:r>
      <w:r>
        <w:instrText>TOC \t "Annex, 1, Annex Title, 1" \h</w:instrText>
      </w:r>
      <w:r>
        <w:fldChar w:fldCharType="separate"/>
      </w:r>
      <w:hyperlink w:anchor="_Toc143251164" w:history="1">
        <w:r w:rsidR="00BF730F" w:rsidRPr="00E43E19">
          <w:rPr>
            <w:rStyle w:val="Hyperlink"/>
            <w:rFonts w:cs="Times New Roman"/>
            <w:noProof/>
            <w:lang w:val="en-US"/>
          </w:rPr>
          <w:t>ANNEX A</w:t>
        </w:r>
        <w:r w:rsidR="00BF730F">
          <w:rPr>
            <w:rFonts w:asciiTheme="minorHAnsi" w:eastAsiaTheme="minorEastAsia" w:hAnsiTheme="minorHAnsi" w:cstheme="minorBidi"/>
            <w:noProof/>
            <w:color w:val="auto"/>
            <w:kern w:val="2"/>
            <w14:ligatures w14:val="standardContextual"/>
          </w:rPr>
          <w:tab/>
        </w:r>
        <w:r w:rsidR="00BF730F" w:rsidRPr="00E43E19">
          <w:rPr>
            <w:rStyle w:val="Hyperlink"/>
            <w:noProof/>
            <w:lang w:val="en-US"/>
          </w:rPr>
          <w:t>Property Plan</w:t>
        </w:r>
        <w:r w:rsidR="00BF730F">
          <w:rPr>
            <w:noProof/>
          </w:rPr>
          <w:tab/>
        </w:r>
        <w:r w:rsidR="00BF730F">
          <w:rPr>
            <w:noProof/>
          </w:rPr>
          <w:fldChar w:fldCharType="begin"/>
        </w:r>
        <w:r w:rsidR="00BF730F">
          <w:rPr>
            <w:noProof/>
          </w:rPr>
          <w:instrText xml:space="preserve"> PAGEREF _Toc143251164 \h </w:instrText>
        </w:r>
        <w:r w:rsidR="00BF730F">
          <w:rPr>
            <w:noProof/>
          </w:rPr>
        </w:r>
        <w:r w:rsidR="00BF730F">
          <w:rPr>
            <w:noProof/>
          </w:rPr>
          <w:fldChar w:fldCharType="separate"/>
        </w:r>
        <w:r w:rsidR="00BF730F">
          <w:rPr>
            <w:noProof/>
          </w:rPr>
          <w:t>63</w:t>
        </w:r>
        <w:r w:rsidR="00BF730F">
          <w:rPr>
            <w:noProof/>
          </w:rPr>
          <w:fldChar w:fldCharType="end"/>
        </w:r>
      </w:hyperlink>
    </w:p>
    <w:p w14:paraId="110EE0C0" w14:textId="2B823F6F" w:rsidR="0004223A" w:rsidRDefault="008E07E1" w:rsidP="004175CA">
      <w:pPr>
        <w:pStyle w:val="HeadingLevel2"/>
      </w:pPr>
      <w:r>
        <w:fldChar w:fldCharType="end"/>
      </w:r>
    </w:p>
    <w:p w14:paraId="02D0CD64" w14:textId="77777777" w:rsidR="0004223A" w:rsidRDefault="008D2045" w:rsidP="004175CA">
      <w:pPr>
        <w:pStyle w:val="DescriptiveHeading"/>
        <w:sectPr w:rsidR="0004223A">
          <w:footerReference w:type="default" r:id="rId11"/>
          <w:pgSz w:w="11906" w:h="16838"/>
          <w:pgMar w:top="1440" w:right="1440" w:bottom="1440" w:left="1440" w:header="720" w:footer="720" w:gutter="0"/>
          <w:pgNumType w:start="1"/>
          <w:cols w:space="720"/>
        </w:sectPr>
      </w:pPr>
    </w:p>
    <w:p w14:paraId="47AB60B3" w14:textId="77777777" w:rsidR="0004223A" w:rsidRPr="005E5996" w:rsidRDefault="008E07E1" w:rsidP="004175CA">
      <w:pPr>
        <w:pStyle w:val="Paragraph"/>
        <w:rPr>
          <w:b/>
          <w:szCs w:val="22"/>
        </w:rPr>
      </w:pPr>
      <w:r w:rsidRPr="005E5996">
        <w:rPr>
          <w:b/>
          <w:szCs w:val="22"/>
        </w:rPr>
        <w:lastRenderedPageBreak/>
        <w:t xml:space="preserve">LR1. Date of lease </w:t>
      </w:r>
    </w:p>
    <w:p w14:paraId="46FB58EA" w14:textId="77777777" w:rsidR="0004223A" w:rsidRPr="005E5996" w:rsidRDefault="008E07E1" w:rsidP="004175CA">
      <w:pPr>
        <w:pStyle w:val="Paragraph"/>
        <w:rPr>
          <w:b/>
          <w:szCs w:val="22"/>
        </w:rPr>
      </w:pPr>
      <w:r w:rsidRPr="005E5996">
        <w:rPr>
          <w:b/>
          <w:szCs w:val="22"/>
        </w:rPr>
        <w:t>LR2. Title number(s)</w:t>
      </w:r>
    </w:p>
    <w:p w14:paraId="338EF4C1" w14:textId="49D78A2B" w:rsidR="0004223A" w:rsidRPr="005E5996" w:rsidRDefault="008E07E1" w:rsidP="004175CA">
      <w:pPr>
        <w:pStyle w:val="BlockQuote"/>
        <w:rPr>
          <w:b/>
          <w:sz w:val="22"/>
          <w:szCs w:val="22"/>
        </w:rPr>
      </w:pPr>
      <w:r w:rsidRPr="005E5996">
        <w:rPr>
          <w:b/>
          <w:sz w:val="22"/>
          <w:szCs w:val="22"/>
        </w:rPr>
        <w:t>LR2.1 Landlord's title number(s)</w:t>
      </w:r>
    </w:p>
    <w:p w14:paraId="0E507199" w14:textId="6ED66F62" w:rsidR="0004223A" w:rsidRPr="005E5996" w:rsidRDefault="00F2578F" w:rsidP="004175CA">
      <w:pPr>
        <w:pStyle w:val="BlockQuote"/>
        <w:rPr>
          <w:sz w:val="22"/>
          <w:szCs w:val="22"/>
        </w:rPr>
      </w:pPr>
      <w:r w:rsidRPr="005E5996">
        <w:rPr>
          <w:sz w:val="22"/>
          <w:szCs w:val="22"/>
        </w:rPr>
        <w:t xml:space="preserve"> WK312543</w:t>
      </w:r>
    </w:p>
    <w:p w14:paraId="3F22BA1F" w14:textId="77777777" w:rsidR="0004223A" w:rsidRPr="005E5996" w:rsidRDefault="008E07E1" w:rsidP="004175CA">
      <w:pPr>
        <w:pStyle w:val="BlockQuote"/>
        <w:rPr>
          <w:b/>
          <w:sz w:val="22"/>
          <w:szCs w:val="22"/>
        </w:rPr>
      </w:pPr>
      <w:r w:rsidRPr="005E5996">
        <w:rPr>
          <w:b/>
          <w:sz w:val="22"/>
          <w:szCs w:val="22"/>
        </w:rPr>
        <w:t>LR2.2 Other title numbers</w:t>
      </w:r>
    </w:p>
    <w:p w14:paraId="324B124D" w14:textId="6BCD9612" w:rsidR="0004223A" w:rsidRPr="005E5996" w:rsidRDefault="008D2045" w:rsidP="004175CA">
      <w:pPr>
        <w:pStyle w:val="BlockQuote"/>
        <w:rPr>
          <w:sz w:val="22"/>
          <w:szCs w:val="22"/>
        </w:rPr>
      </w:pPr>
    </w:p>
    <w:p w14:paraId="0509E20D" w14:textId="77777777" w:rsidR="0004223A" w:rsidRPr="005E5996" w:rsidRDefault="008E07E1" w:rsidP="004175CA">
      <w:pPr>
        <w:pStyle w:val="Paragraph"/>
        <w:rPr>
          <w:b/>
          <w:szCs w:val="22"/>
        </w:rPr>
      </w:pPr>
      <w:r w:rsidRPr="005E5996">
        <w:rPr>
          <w:b/>
          <w:szCs w:val="22"/>
        </w:rPr>
        <w:t>LR3. Parties to this lease</w:t>
      </w:r>
    </w:p>
    <w:p w14:paraId="6731CA89" w14:textId="77777777" w:rsidR="0004223A" w:rsidRPr="005E5996" w:rsidRDefault="008E07E1" w:rsidP="004175CA">
      <w:pPr>
        <w:pStyle w:val="BlockQuote"/>
        <w:rPr>
          <w:b/>
          <w:sz w:val="22"/>
          <w:szCs w:val="22"/>
        </w:rPr>
      </w:pPr>
      <w:r w:rsidRPr="005E5996">
        <w:rPr>
          <w:b/>
          <w:sz w:val="22"/>
          <w:szCs w:val="22"/>
        </w:rPr>
        <w:t>Landlord</w:t>
      </w:r>
    </w:p>
    <w:p w14:paraId="3897A989" w14:textId="657263A6" w:rsidR="005E5996" w:rsidRPr="005E5996" w:rsidRDefault="00157FEA" w:rsidP="005E5996">
      <w:pPr>
        <w:pStyle w:val="BlockQuote"/>
        <w:jc w:val="both"/>
        <w:rPr>
          <w:sz w:val="22"/>
          <w:szCs w:val="22"/>
        </w:rPr>
      </w:pPr>
      <w:r w:rsidRPr="005E5996">
        <w:rPr>
          <w:sz w:val="22"/>
          <w:szCs w:val="22"/>
        </w:rPr>
        <w:t>PHILLIP CHRISTOPHER MASON and CATHRYN MARY HENDERSON MASON as Trustees of the Mason Family Pension Scheme (SASS)of 18 Bury Dyke, Crick, Northamptonshire, NN6 9XA</w:t>
      </w:r>
    </w:p>
    <w:p w14:paraId="5EDDB633" w14:textId="55B91641" w:rsidR="0004223A" w:rsidRPr="005E5996" w:rsidRDefault="008E07E1" w:rsidP="005E5996">
      <w:pPr>
        <w:pStyle w:val="BlockQuote"/>
        <w:jc w:val="both"/>
        <w:rPr>
          <w:b/>
          <w:sz w:val="22"/>
          <w:szCs w:val="22"/>
        </w:rPr>
      </w:pPr>
      <w:r w:rsidRPr="005E5996">
        <w:rPr>
          <w:b/>
          <w:sz w:val="22"/>
          <w:szCs w:val="22"/>
        </w:rPr>
        <w:t>Tenant</w:t>
      </w:r>
    </w:p>
    <w:p w14:paraId="16EB2362" w14:textId="35302DDC" w:rsidR="005E5996" w:rsidRPr="005E5996" w:rsidRDefault="00157FEA" w:rsidP="005E5996">
      <w:pPr>
        <w:pStyle w:val="Paragraph"/>
        <w:ind w:left="720" w:hanging="720"/>
        <w:rPr>
          <w:b/>
          <w:szCs w:val="22"/>
        </w:rPr>
      </w:pPr>
      <w:r w:rsidRPr="005E5996">
        <w:rPr>
          <w:szCs w:val="22"/>
        </w:rPr>
        <w:t xml:space="preserve"> </w:t>
      </w:r>
      <w:r w:rsidR="005E5996" w:rsidRPr="005E5996">
        <w:rPr>
          <w:szCs w:val="22"/>
        </w:rPr>
        <w:tab/>
      </w:r>
      <w:r w:rsidRPr="005E5996">
        <w:rPr>
          <w:szCs w:val="22"/>
        </w:rPr>
        <w:t>PEOPLES EXPRESS TAXI’S LIMITED</w:t>
      </w:r>
      <w:r w:rsidR="005E5996" w:rsidRPr="005E5996">
        <w:rPr>
          <w:szCs w:val="22"/>
        </w:rPr>
        <w:t xml:space="preserve"> </w:t>
      </w:r>
      <w:r w:rsidRPr="005E5996">
        <w:rPr>
          <w:szCs w:val="22"/>
        </w:rPr>
        <w:t xml:space="preserve">c/o Unit 2, rear of 25 Somers Road, Rugby CV22 7DG </w:t>
      </w:r>
      <w:r w:rsidR="005E5996">
        <w:rPr>
          <w:szCs w:val="22"/>
        </w:rPr>
        <w:t xml:space="preserve">(Company Number </w:t>
      </w:r>
      <w:r w:rsidRPr="005E5996">
        <w:rPr>
          <w:szCs w:val="22"/>
        </w:rPr>
        <w:t>04981859</w:t>
      </w:r>
      <w:r w:rsidR="005E5996">
        <w:rPr>
          <w:szCs w:val="22"/>
        </w:rPr>
        <w:t>)</w:t>
      </w:r>
    </w:p>
    <w:p w14:paraId="45435321" w14:textId="49031937" w:rsidR="0004223A" w:rsidRPr="005E5996" w:rsidRDefault="008E07E1" w:rsidP="005E5996">
      <w:pPr>
        <w:pStyle w:val="Paragraph"/>
        <w:rPr>
          <w:b/>
          <w:szCs w:val="22"/>
        </w:rPr>
      </w:pPr>
      <w:r w:rsidRPr="005E5996">
        <w:rPr>
          <w:b/>
          <w:szCs w:val="22"/>
        </w:rPr>
        <w:t>LR4. Property</w:t>
      </w:r>
    </w:p>
    <w:p w14:paraId="42D8E544" w14:textId="77777777" w:rsidR="0004223A" w:rsidRPr="005E5996" w:rsidRDefault="008E07E1" w:rsidP="005E5996">
      <w:pPr>
        <w:pStyle w:val="BlockQuote"/>
        <w:jc w:val="both"/>
        <w:rPr>
          <w:sz w:val="22"/>
          <w:szCs w:val="22"/>
        </w:rPr>
      </w:pPr>
      <w:r w:rsidRPr="005E5996">
        <w:rPr>
          <w:sz w:val="22"/>
          <w:szCs w:val="22"/>
        </w:rPr>
        <w:t>In the case of a conflict between this clause and the remainder of this lease then, for the purposes of registration, this clause shall prevail.</w:t>
      </w:r>
    </w:p>
    <w:p w14:paraId="15E03819" w14:textId="145C2F8F" w:rsidR="0004223A" w:rsidRDefault="008E07E1" w:rsidP="005E5996">
      <w:pPr>
        <w:pStyle w:val="BlockQuote"/>
        <w:jc w:val="both"/>
        <w:rPr>
          <w:sz w:val="22"/>
          <w:szCs w:val="22"/>
        </w:rPr>
      </w:pPr>
      <w:r w:rsidRPr="005E5996">
        <w:rPr>
          <w:sz w:val="22"/>
          <w:szCs w:val="22"/>
        </w:rPr>
        <w:t xml:space="preserve">See the definition of "Property" in </w:t>
      </w:r>
      <w:r w:rsidRPr="005E5996">
        <w:rPr>
          <w:sz w:val="22"/>
          <w:szCs w:val="22"/>
        </w:rPr>
        <w:fldChar w:fldCharType="begin"/>
      </w:r>
      <w:r w:rsidRPr="005E5996">
        <w:rPr>
          <w:sz w:val="22"/>
          <w:szCs w:val="22"/>
        </w:rPr>
        <w:instrText>PAGEREF a540934\# "'Clause '"  \h</w:instrText>
      </w:r>
      <w:r w:rsidRPr="005E5996">
        <w:rPr>
          <w:sz w:val="22"/>
          <w:szCs w:val="22"/>
        </w:rPr>
      </w:r>
      <w:r w:rsidRPr="005E5996">
        <w:rPr>
          <w:sz w:val="22"/>
          <w:szCs w:val="22"/>
        </w:rPr>
        <w:fldChar w:fldCharType="separate"/>
      </w:r>
      <w:r w:rsidRPr="005E5996">
        <w:rPr>
          <w:sz w:val="22"/>
          <w:szCs w:val="22"/>
        </w:rPr>
        <w:t xml:space="preserve">Clause </w:t>
      </w:r>
      <w:r w:rsidRPr="005E5996">
        <w:rPr>
          <w:sz w:val="22"/>
          <w:szCs w:val="22"/>
        </w:rPr>
        <w:fldChar w:fldCharType="end"/>
      </w:r>
      <w:r w:rsidRPr="005E5996">
        <w:rPr>
          <w:sz w:val="22"/>
          <w:szCs w:val="22"/>
        </w:rPr>
        <w:fldChar w:fldCharType="begin"/>
      </w:r>
      <w:r w:rsidRPr="005E5996">
        <w:rPr>
          <w:sz w:val="22"/>
          <w:szCs w:val="22"/>
          <w:highlight w:val="lightGray"/>
        </w:rPr>
        <w:instrText>REF a540934 \h \w</w:instrText>
      </w:r>
      <w:r w:rsidR="005E5996" w:rsidRPr="005E5996">
        <w:rPr>
          <w:sz w:val="22"/>
          <w:szCs w:val="22"/>
        </w:rPr>
        <w:instrText xml:space="preserve"> \* MERGEFORMAT </w:instrText>
      </w:r>
      <w:r w:rsidRPr="005E5996">
        <w:rPr>
          <w:sz w:val="22"/>
          <w:szCs w:val="22"/>
        </w:rPr>
      </w:r>
      <w:r w:rsidRPr="005E5996">
        <w:rPr>
          <w:sz w:val="22"/>
          <w:szCs w:val="22"/>
        </w:rPr>
        <w:fldChar w:fldCharType="separate"/>
      </w:r>
      <w:r w:rsidRPr="005E5996">
        <w:rPr>
          <w:sz w:val="22"/>
          <w:szCs w:val="22"/>
        </w:rPr>
        <w:t>1.1</w:t>
      </w:r>
      <w:r w:rsidRPr="005E5996">
        <w:rPr>
          <w:sz w:val="22"/>
          <w:szCs w:val="22"/>
        </w:rPr>
        <w:fldChar w:fldCharType="end"/>
      </w:r>
      <w:r w:rsidRPr="005E5996">
        <w:rPr>
          <w:sz w:val="22"/>
          <w:szCs w:val="22"/>
        </w:rPr>
        <w:t xml:space="preserve"> and </w:t>
      </w:r>
      <w:r w:rsidRPr="005E5996">
        <w:rPr>
          <w:sz w:val="22"/>
          <w:szCs w:val="22"/>
        </w:rPr>
        <w:fldChar w:fldCharType="begin"/>
      </w:r>
      <w:r w:rsidRPr="005E5996">
        <w:rPr>
          <w:sz w:val="22"/>
          <w:szCs w:val="22"/>
          <w:highlight w:val="lightGray"/>
        </w:rPr>
        <w:instrText>REF a266154 \h \w</w:instrText>
      </w:r>
      <w:r w:rsidR="005E5996" w:rsidRPr="005E5996">
        <w:rPr>
          <w:sz w:val="22"/>
          <w:szCs w:val="22"/>
        </w:rPr>
        <w:instrText xml:space="preserve"> \* MERGEFORMAT </w:instrText>
      </w:r>
      <w:r w:rsidRPr="005E5996">
        <w:rPr>
          <w:sz w:val="22"/>
          <w:szCs w:val="22"/>
        </w:rPr>
      </w:r>
      <w:r w:rsidRPr="005E5996">
        <w:rPr>
          <w:sz w:val="22"/>
          <w:szCs w:val="22"/>
        </w:rPr>
        <w:fldChar w:fldCharType="separate"/>
      </w:r>
      <w:r w:rsidRPr="005E5996">
        <w:rPr>
          <w:sz w:val="22"/>
          <w:szCs w:val="22"/>
        </w:rPr>
        <w:t>Schedule 1</w:t>
      </w:r>
      <w:r w:rsidRPr="005E5996">
        <w:rPr>
          <w:sz w:val="22"/>
          <w:szCs w:val="22"/>
        </w:rPr>
        <w:fldChar w:fldCharType="end"/>
      </w:r>
      <w:r w:rsidRPr="005E5996">
        <w:rPr>
          <w:sz w:val="22"/>
          <w:szCs w:val="22"/>
        </w:rPr>
        <w:t xml:space="preserve"> of this lease.</w:t>
      </w:r>
    </w:p>
    <w:p w14:paraId="2F99443C" w14:textId="77777777" w:rsidR="005E5996" w:rsidRPr="005E5996" w:rsidRDefault="005E5996" w:rsidP="005E5996">
      <w:pPr>
        <w:pStyle w:val="BlockQuote"/>
        <w:jc w:val="both"/>
        <w:rPr>
          <w:sz w:val="22"/>
          <w:szCs w:val="22"/>
        </w:rPr>
      </w:pPr>
    </w:p>
    <w:p w14:paraId="61E6E50A" w14:textId="77777777" w:rsidR="0004223A" w:rsidRPr="005E5996" w:rsidRDefault="008E07E1" w:rsidP="005E5996">
      <w:pPr>
        <w:pStyle w:val="Paragraph"/>
        <w:rPr>
          <w:szCs w:val="22"/>
        </w:rPr>
      </w:pPr>
      <w:r w:rsidRPr="005E5996">
        <w:rPr>
          <w:b/>
          <w:szCs w:val="22"/>
        </w:rPr>
        <w:t>LR5. Prescribed statements etc.</w:t>
      </w:r>
    </w:p>
    <w:p w14:paraId="71ED93FC" w14:textId="77777777" w:rsidR="0004223A" w:rsidRPr="005E5996" w:rsidRDefault="008E07E1" w:rsidP="005E5996">
      <w:pPr>
        <w:pStyle w:val="BlockQuote"/>
        <w:jc w:val="both"/>
        <w:rPr>
          <w:b/>
          <w:sz w:val="22"/>
          <w:szCs w:val="22"/>
        </w:rPr>
      </w:pPr>
      <w:r w:rsidRPr="005E5996">
        <w:rPr>
          <w:b/>
          <w:sz w:val="22"/>
          <w:szCs w:val="22"/>
        </w:rPr>
        <w:t>LR5.1 Statements prescribed under rules 179 (dispositions in favour of a charity), 180 (dispositions by a charity) or 196 (leases under the Leasehold Reform, Housing and Urban Development Act 1993) of the Land Registration Rules 2003.</w:t>
      </w:r>
    </w:p>
    <w:p w14:paraId="42532534" w14:textId="77777777" w:rsidR="0004223A" w:rsidRPr="005E5996" w:rsidRDefault="008E07E1" w:rsidP="004175CA">
      <w:pPr>
        <w:pStyle w:val="BlockQuote"/>
        <w:rPr>
          <w:sz w:val="22"/>
          <w:szCs w:val="22"/>
        </w:rPr>
      </w:pPr>
      <w:r w:rsidRPr="005E5996">
        <w:rPr>
          <w:sz w:val="22"/>
          <w:szCs w:val="22"/>
        </w:rPr>
        <w:t>None.</w:t>
      </w:r>
    </w:p>
    <w:p w14:paraId="0AC72312" w14:textId="77777777" w:rsidR="0004223A" w:rsidRPr="005E5996" w:rsidRDefault="008E07E1" w:rsidP="004175CA">
      <w:pPr>
        <w:pStyle w:val="BlockQuote"/>
        <w:rPr>
          <w:b/>
          <w:sz w:val="22"/>
          <w:szCs w:val="22"/>
        </w:rPr>
      </w:pPr>
      <w:r w:rsidRPr="005E5996">
        <w:rPr>
          <w:b/>
          <w:sz w:val="22"/>
          <w:szCs w:val="22"/>
        </w:rPr>
        <w:t>LR5.2 This lease is made under, or by reference to, provisions of:</w:t>
      </w:r>
    </w:p>
    <w:p w14:paraId="14992197" w14:textId="25DB8FFC" w:rsidR="0004223A" w:rsidRDefault="008E07E1" w:rsidP="004175CA">
      <w:pPr>
        <w:pStyle w:val="BlockQuote"/>
        <w:rPr>
          <w:sz w:val="22"/>
          <w:szCs w:val="22"/>
        </w:rPr>
      </w:pPr>
      <w:r w:rsidRPr="005E5996">
        <w:rPr>
          <w:sz w:val="22"/>
          <w:szCs w:val="22"/>
        </w:rPr>
        <w:t>None.</w:t>
      </w:r>
    </w:p>
    <w:p w14:paraId="732F7662" w14:textId="77777777" w:rsidR="005E5996" w:rsidRPr="005E5996" w:rsidRDefault="005E5996" w:rsidP="004175CA">
      <w:pPr>
        <w:pStyle w:val="BlockQuote"/>
        <w:rPr>
          <w:sz w:val="22"/>
          <w:szCs w:val="22"/>
        </w:rPr>
      </w:pPr>
    </w:p>
    <w:p w14:paraId="51AA4C3C" w14:textId="77777777" w:rsidR="0004223A" w:rsidRPr="005E5996" w:rsidRDefault="008E07E1" w:rsidP="004175CA">
      <w:pPr>
        <w:pStyle w:val="Paragraph"/>
        <w:rPr>
          <w:b/>
          <w:szCs w:val="22"/>
        </w:rPr>
      </w:pPr>
      <w:r w:rsidRPr="005E5996">
        <w:rPr>
          <w:b/>
          <w:szCs w:val="22"/>
        </w:rPr>
        <w:t>LR6. Term for which the Property is leased</w:t>
      </w:r>
    </w:p>
    <w:p w14:paraId="0D3B8459" w14:textId="7EDD8482" w:rsidR="0004223A" w:rsidRDefault="008E07E1" w:rsidP="004175CA">
      <w:pPr>
        <w:pStyle w:val="Paragraph"/>
        <w:rPr>
          <w:szCs w:val="22"/>
        </w:rPr>
      </w:pPr>
      <w:r w:rsidRPr="005E5996">
        <w:rPr>
          <w:szCs w:val="22"/>
        </w:rPr>
        <w:t xml:space="preserve">The term specified in the definition of "Contractual Term" in </w:t>
      </w:r>
      <w:r w:rsidRPr="005E5996">
        <w:rPr>
          <w:szCs w:val="22"/>
        </w:rPr>
        <w:fldChar w:fldCharType="begin"/>
      </w:r>
      <w:r w:rsidRPr="005E5996">
        <w:rPr>
          <w:szCs w:val="22"/>
        </w:rPr>
        <w:instrText>PAGEREF a540934\# "'Clause '"  \h</w:instrText>
      </w:r>
      <w:r w:rsidRPr="005E5996">
        <w:rPr>
          <w:szCs w:val="22"/>
        </w:rPr>
      </w:r>
      <w:r w:rsidRPr="005E5996">
        <w:rPr>
          <w:szCs w:val="22"/>
        </w:rPr>
        <w:fldChar w:fldCharType="separate"/>
      </w:r>
      <w:r w:rsidRPr="005E5996">
        <w:rPr>
          <w:szCs w:val="22"/>
        </w:rPr>
        <w:t xml:space="preserve">Clause </w:t>
      </w:r>
      <w:r w:rsidRPr="005E5996">
        <w:rPr>
          <w:szCs w:val="22"/>
        </w:rPr>
        <w:fldChar w:fldCharType="end"/>
      </w:r>
      <w:r w:rsidRPr="005E5996">
        <w:rPr>
          <w:szCs w:val="22"/>
        </w:rPr>
        <w:fldChar w:fldCharType="begin"/>
      </w:r>
      <w:r w:rsidRPr="005E5996">
        <w:rPr>
          <w:szCs w:val="22"/>
          <w:highlight w:val="lightGray"/>
        </w:rPr>
        <w:instrText>REF a540934 \h \w</w:instrText>
      </w:r>
      <w:r w:rsidR="005E5996" w:rsidRPr="005E5996">
        <w:rPr>
          <w:szCs w:val="22"/>
        </w:rPr>
        <w:instrText xml:space="preserve"> \* MERGEFORMAT </w:instrText>
      </w:r>
      <w:r w:rsidRPr="005E5996">
        <w:rPr>
          <w:szCs w:val="22"/>
        </w:rPr>
      </w:r>
      <w:r w:rsidRPr="005E5996">
        <w:rPr>
          <w:szCs w:val="22"/>
        </w:rPr>
        <w:fldChar w:fldCharType="separate"/>
      </w:r>
      <w:r w:rsidRPr="005E5996">
        <w:rPr>
          <w:szCs w:val="22"/>
        </w:rPr>
        <w:t>1.1</w:t>
      </w:r>
      <w:r w:rsidRPr="005E5996">
        <w:rPr>
          <w:szCs w:val="22"/>
        </w:rPr>
        <w:fldChar w:fldCharType="end"/>
      </w:r>
      <w:r w:rsidRPr="005E5996">
        <w:rPr>
          <w:szCs w:val="22"/>
        </w:rPr>
        <w:t xml:space="preserve"> of this lease.</w:t>
      </w:r>
    </w:p>
    <w:p w14:paraId="3F51090C" w14:textId="77777777" w:rsidR="0004223A" w:rsidRPr="005E5996" w:rsidRDefault="008E07E1" w:rsidP="004175CA">
      <w:pPr>
        <w:pStyle w:val="Paragraph"/>
        <w:rPr>
          <w:b/>
          <w:szCs w:val="22"/>
        </w:rPr>
      </w:pPr>
      <w:r w:rsidRPr="005E5996">
        <w:rPr>
          <w:b/>
          <w:szCs w:val="22"/>
        </w:rPr>
        <w:t>LR7. Premium</w:t>
      </w:r>
    </w:p>
    <w:p w14:paraId="22D4EC79" w14:textId="77777777" w:rsidR="0004223A" w:rsidRPr="005E5996" w:rsidRDefault="008E07E1" w:rsidP="004175CA">
      <w:pPr>
        <w:pStyle w:val="Paragraph"/>
        <w:rPr>
          <w:szCs w:val="22"/>
        </w:rPr>
      </w:pPr>
      <w:r w:rsidRPr="005E5996">
        <w:rPr>
          <w:szCs w:val="22"/>
        </w:rPr>
        <w:t>None.</w:t>
      </w:r>
    </w:p>
    <w:p w14:paraId="5D80B300" w14:textId="77777777" w:rsidR="0004223A" w:rsidRPr="005E5996" w:rsidRDefault="008E07E1" w:rsidP="004175CA">
      <w:pPr>
        <w:pStyle w:val="Paragraph"/>
        <w:rPr>
          <w:b/>
          <w:szCs w:val="22"/>
        </w:rPr>
      </w:pPr>
      <w:r w:rsidRPr="005E5996">
        <w:rPr>
          <w:b/>
          <w:szCs w:val="22"/>
        </w:rPr>
        <w:t>LR8. Prohibitions or restrictions on disposing of this lease</w:t>
      </w:r>
    </w:p>
    <w:p w14:paraId="2D5FE70F" w14:textId="77777777" w:rsidR="0004223A" w:rsidRPr="005E5996" w:rsidRDefault="008E07E1" w:rsidP="004175CA">
      <w:pPr>
        <w:pStyle w:val="Paragraph"/>
        <w:rPr>
          <w:szCs w:val="22"/>
        </w:rPr>
      </w:pPr>
      <w:r w:rsidRPr="005E5996">
        <w:rPr>
          <w:szCs w:val="22"/>
        </w:rPr>
        <w:t>This lease contains a provision that prohibits or restricts dispositions.</w:t>
      </w:r>
    </w:p>
    <w:p w14:paraId="532FFF0B" w14:textId="77777777" w:rsidR="0004223A" w:rsidRPr="005E5996" w:rsidRDefault="008E07E1" w:rsidP="004175CA">
      <w:pPr>
        <w:pStyle w:val="Paragraph"/>
        <w:rPr>
          <w:b/>
          <w:szCs w:val="22"/>
        </w:rPr>
      </w:pPr>
      <w:r w:rsidRPr="005E5996">
        <w:rPr>
          <w:b/>
          <w:szCs w:val="22"/>
        </w:rPr>
        <w:t>LR9. Rights of acquisition etc.</w:t>
      </w:r>
    </w:p>
    <w:p w14:paraId="7358259B" w14:textId="77777777" w:rsidR="0004223A" w:rsidRPr="005E5996" w:rsidRDefault="008E07E1" w:rsidP="004175CA">
      <w:pPr>
        <w:pStyle w:val="BlockQuote"/>
        <w:rPr>
          <w:b/>
          <w:sz w:val="22"/>
          <w:szCs w:val="22"/>
        </w:rPr>
      </w:pPr>
      <w:r w:rsidRPr="005E5996">
        <w:rPr>
          <w:b/>
          <w:sz w:val="22"/>
          <w:szCs w:val="22"/>
        </w:rPr>
        <w:t>LR9.1 Tenant's contractual rights to renew this lease, to acquire the reversion or another lease of the Property, or to acquire an interest in other land</w:t>
      </w:r>
    </w:p>
    <w:p w14:paraId="17A798A2" w14:textId="77777777" w:rsidR="0004223A" w:rsidRPr="005E5996" w:rsidRDefault="008E07E1" w:rsidP="004175CA">
      <w:pPr>
        <w:pStyle w:val="BlockQuote"/>
        <w:rPr>
          <w:sz w:val="22"/>
          <w:szCs w:val="22"/>
        </w:rPr>
      </w:pPr>
      <w:r w:rsidRPr="005E5996">
        <w:rPr>
          <w:sz w:val="22"/>
          <w:szCs w:val="22"/>
        </w:rPr>
        <w:t>None.</w:t>
      </w:r>
    </w:p>
    <w:p w14:paraId="139732EE" w14:textId="77777777" w:rsidR="0004223A" w:rsidRPr="005E5996" w:rsidRDefault="008E07E1" w:rsidP="004175CA">
      <w:pPr>
        <w:pStyle w:val="BlockQuote"/>
        <w:rPr>
          <w:b/>
          <w:sz w:val="22"/>
          <w:szCs w:val="22"/>
        </w:rPr>
      </w:pPr>
      <w:r w:rsidRPr="005E5996">
        <w:rPr>
          <w:b/>
          <w:sz w:val="22"/>
          <w:szCs w:val="22"/>
        </w:rPr>
        <w:t>LR9.2 Tenant's covenant to (or offer to) surrender this lease</w:t>
      </w:r>
    </w:p>
    <w:p w14:paraId="2A899128" w14:textId="77777777" w:rsidR="0004223A" w:rsidRPr="005E5996" w:rsidRDefault="008E07E1" w:rsidP="004175CA">
      <w:pPr>
        <w:pStyle w:val="BlockQuote"/>
        <w:rPr>
          <w:sz w:val="22"/>
          <w:szCs w:val="22"/>
        </w:rPr>
      </w:pPr>
      <w:r w:rsidRPr="005E5996">
        <w:rPr>
          <w:sz w:val="22"/>
          <w:szCs w:val="22"/>
        </w:rPr>
        <w:lastRenderedPageBreak/>
        <w:t>None.</w:t>
      </w:r>
    </w:p>
    <w:p w14:paraId="7A9263F3" w14:textId="77777777" w:rsidR="0004223A" w:rsidRPr="005E5996" w:rsidRDefault="008E07E1" w:rsidP="004175CA">
      <w:pPr>
        <w:pStyle w:val="BlockQuote"/>
        <w:rPr>
          <w:b/>
          <w:sz w:val="22"/>
          <w:szCs w:val="22"/>
        </w:rPr>
      </w:pPr>
      <w:r w:rsidRPr="005E5996">
        <w:rPr>
          <w:b/>
          <w:sz w:val="22"/>
          <w:szCs w:val="22"/>
        </w:rPr>
        <w:t>LR9.3 Landlord's contractual rights to acquire this lease</w:t>
      </w:r>
    </w:p>
    <w:p w14:paraId="5D1158DD" w14:textId="6C138F1E" w:rsidR="0004223A" w:rsidRDefault="008E07E1" w:rsidP="004175CA">
      <w:pPr>
        <w:pStyle w:val="BlockQuote"/>
        <w:rPr>
          <w:sz w:val="22"/>
          <w:szCs w:val="22"/>
        </w:rPr>
      </w:pPr>
      <w:r w:rsidRPr="005E5996">
        <w:rPr>
          <w:sz w:val="22"/>
          <w:szCs w:val="22"/>
        </w:rPr>
        <w:t>None.</w:t>
      </w:r>
    </w:p>
    <w:p w14:paraId="4566613E" w14:textId="77777777" w:rsidR="005E5996" w:rsidRPr="005E5996" w:rsidRDefault="005E5996" w:rsidP="004175CA">
      <w:pPr>
        <w:pStyle w:val="BlockQuote"/>
        <w:rPr>
          <w:sz w:val="22"/>
          <w:szCs w:val="22"/>
        </w:rPr>
      </w:pPr>
    </w:p>
    <w:p w14:paraId="7D8AEC39" w14:textId="77777777" w:rsidR="0004223A" w:rsidRPr="005E5996" w:rsidRDefault="008E07E1" w:rsidP="004175CA">
      <w:pPr>
        <w:pStyle w:val="Paragraph"/>
        <w:rPr>
          <w:b/>
          <w:szCs w:val="22"/>
        </w:rPr>
      </w:pPr>
      <w:r w:rsidRPr="005E5996">
        <w:rPr>
          <w:b/>
          <w:szCs w:val="22"/>
        </w:rPr>
        <w:t>LR10. Restrictive covenants given in this lease by the Landlord in respect of land other than the Property</w:t>
      </w:r>
    </w:p>
    <w:p w14:paraId="55955405" w14:textId="77777777" w:rsidR="0004223A" w:rsidRPr="005E5996" w:rsidRDefault="008E07E1" w:rsidP="005E5996">
      <w:pPr>
        <w:pStyle w:val="Paragraph"/>
        <w:ind w:firstLine="720"/>
        <w:rPr>
          <w:szCs w:val="22"/>
        </w:rPr>
      </w:pPr>
      <w:r w:rsidRPr="005E5996">
        <w:rPr>
          <w:szCs w:val="22"/>
        </w:rPr>
        <w:t>None.</w:t>
      </w:r>
    </w:p>
    <w:p w14:paraId="5CC533D5" w14:textId="77777777" w:rsidR="0004223A" w:rsidRPr="005E5996" w:rsidRDefault="008E07E1" w:rsidP="004175CA">
      <w:pPr>
        <w:pStyle w:val="Paragraph"/>
        <w:rPr>
          <w:b/>
          <w:szCs w:val="22"/>
        </w:rPr>
      </w:pPr>
      <w:r w:rsidRPr="005E5996">
        <w:rPr>
          <w:b/>
          <w:szCs w:val="22"/>
        </w:rPr>
        <w:t>LR11. Easements</w:t>
      </w:r>
    </w:p>
    <w:p w14:paraId="1462616D" w14:textId="77777777" w:rsidR="0004223A" w:rsidRPr="005E5996" w:rsidRDefault="008E07E1" w:rsidP="004175CA">
      <w:pPr>
        <w:pStyle w:val="BlockQuote"/>
        <w:rPr>
          <w:b/>
          <w:sz w:val="22"/>
          <w:szCs w:val="22"/>
        </w:rPr>
      </w:pPr>
      <w:r w:rsidRPr="005E5996">
        <w:rPr>
          <w:b/>
          <w:sz w:val="22"/>
          <w:szCs w:val="22"/>
        </w:rPr>
        <w:t>LR11.1 Easements granted by this lease for the benefit of the Property</w:t>
      </w:r>
    </w:p>
    <w:p w14:paraId="1D404D6B" w14:textId="162DAD35" w:rsidR="0004223A" w:rsidRPr="005E5996" w:rsidRDefault="008E07E1" w:rsidP="004175CA">
      <w:pPr>
        <w:pStyle w:val="BlockQuote"/>
        <w:rPr>
          <w:sz w:val="22"/>
          <w:szCs w:val="22"/>
        </w:rPr>
      </w:pPr>
      <w:r w:rsidRPr="005E5996">
        <w:rPr>
          <w:sz w:val="22"/>
          <w:szCs w:val="22"/>
        </w:rPr>
        <w:t xml:space="preserve">The easements set out in </w:t>
      </w:r>
      <w:r w:rsidRPr="005E5996">
        <w:rPr>
          <w:sz w:val="22"/>
          <w:szCs w:val="22"/>
        </w:rPr>
        <w:fldChar w:fldCharType="begin"/>
      </w:r>
      <w:r w:rsidRPr="005E5996">
        <w:rPr>
          <w:sz w:val="22"/>
          <w:szCs w:val="22"/>
        </w:rPr>
        <w:instrText>PAGEREF a856209\# "'paragraph '"  \h</w:instrText>
      </w:r>
      <w:r w:rsidRPr="005E5996">
        <w:rPr>
          <w:sz w:val="22"/>
          <w:szCs w:val="22"/>
        </w:rPr>
      </w:r>
      <w:r w:rsidRPr="005E5996">
        <w:rPr>
          <w:sz w:val="22"/>
          <w:szCs w:val="22"/>
        </w:rPr>
        <w:fldChar w:fldCharType="separate"/>
      </w:r>
      <w:r w:rsidRPr="005E5996">
        <w:rPr>
          <w:sz w:val="22"/>
          <w:szCs w:val="22"/>
        </w:rPr>
        <w:t xml:space="preserve">paragraph </w:t>
      </w:r>
      <w:r w:rsidRPr="005E5996">
        <w:rPr>
          <w:sz w:val="22"/>
          <w:szCs w:val="22"/>
        </w:rPr>
        <w:fldChar w:fldCharType="end"/>
      </w:r>
      <w:r w:rsidRPr="005E5996">
        <w:rPr>
          <w:sz w:val="22"/>
          <w:szCs w:val="22"/>
        </w:rPr>
        <w:fldChar w:fldCharType="begin"/>
      </w:r>
      <w:r w:rsidRPr="005E5996">
        <w:rPr>
          <w:sz w:val="22"/>
          <w:szCs w:val="22"/>
          <w:highlight w:val="lightGray"/>
        </w:rPr>
        <w:instrText>REF a856209 \h \w</w:instrText>
      </w:r>
      <w:r w:rsidR="005E5996" w:rsidRPr="005E5996">
        <w:rPr>
          <w:sz w:val="22"/>
          <w:szCs w:val="22"/>
        </w:rPr>
        <w:instrText xml:space="preserve"> \* MERGEFORMAT </w:instrText>
      </w:r>
      <w:r w:rsidRPr="005E5996">
        <w:rPr>
          <w:sz w:val="22"/>
          <w:szCs w:val="22"/>
        </w:rPr>
      </w:r>
      <w:r w:rsidRPr="005E5996">
        <w:rPr>
          <w:sz w:val="22"/>
          <w:szCs w:val="22"/>
        </w:rPr>
        <w:fldChar w:fldCharType="separate"/>
      </w:r>
      <w:r w:rsidRPr="005E5996">
        <w:rPr>
          <w:sz w:val="22"/>
          <w:szCs w:val="22"/>
        </w:rPr>
        <w:t>1</w:t>
      </w:r>
      <w:r w:rsidRPr="005E5996">
        <w:rPr>
          <w:sz w:val="22"/>
          <w:szCs w:val="22"/>
        </w:rPr>
        <w:fldChar w:fldCharType="end"/>
      </w:r>
      <w:r w:rsidRPr="005E5996">
        <w:rPr>
          <w:sz w:val="22"/>
          <w:szCs w:val="22"/>
        </w:rPr>
        <w:t xml:space="preserve"> of </w:t>
      </w:r>
      <w:r w:rsidRPr="005E5996">
        <w:rPr>
          <w:sz w:val="22"/>
          <w:szCs w:val="22"/>
        </w:rPr>
        <w:fldChar w:fldCharType="begin"/>
      </w:r>
      <w:r w:rsidRPr="005E5996">
        <w:rPr>
          <w:sz w:val="22"/>
          <w:szCs w:val="22"/>
          <w:highlight w:val="lightGray"/>
        </w:rPr>
        <w:instrText>REF a186144 \h \w</w:instrText>
      </w:r>
      <w:r w:rsidR="005E5996" w:rsidRPr="005E5996">
        <w:rPr>
          <w:sz w:val="22"/>
          <w:szCs w:val="22"/>
        </w:rPr>
        <w:instrText xml:space="preserve"> \* MERGEFORMAT </w:instrText>
      </w:r>
      <w:r w:rsidRPr="005E5996">
        <w:rPr>
          <w:sz w:val="22"/>
          <w:szCs w:val="22"/>
        </w:rPr>
      </w:r>
      <w:r w:rsidRPr="005E5996">
        <w:rPr>
          <w:sz w:val="22"/>
          <w:szCs w:val="22"/>
        </w:rPr>
        <w:fldChar w:fldCharType="separate"/>
      </w:r>
      <w:r w:rsidRPr="005E5996">
        <w:rPr>
          <w:sz w:val="22"/>
          <w:szCs w:val="22"/>
        </w:rPr>
        <w:t>Schedule 2</w:t>
      </w:r>
      <w:r w:rsidRPr="005E5996">
        <w:rPr>
          <w:sz w:val="22"/>
          <w:szCs w:val="22"/>
        </w:rPr>
        <w:fldChar w:fldCharType="end"/>
      </w:r>
      <w:r w:rsidRPr="005E5996">
        <w:rPr>
          <w:sz w:val="22"/>
          <w:szCs w:val="22"/>
        </w:rPr>
        <w:t xml:space="preserve"> to this lease are granted by this lease for the benefit of the Property.</w:t>
      </w:r>
    </w:p>
    <w:p w14:paraId="46E6CBE6" w14:textId="77777777" w:rsidR="0004223A" w:rsidRPr="005E5996" w:rsidRDefault="008E07E1" w:rsidP="004175CA">
      <w:pPr>
        <w:pStyle w:val="BlockQuote"/>
        <w:rPr>
          <w:b/>
          <w:sz w:val="22"/>
          <w:szCs w:val="22"/>
        </w:rPr>
      </w:pPr>
      <w:r w:rsidRPr="005E5996">
        <w:rPr>
          <w:b/>
          <w:sz w:val="22"/>
          <w:szCs w:val="22"/>
        </w:rPr>
        <w:t>LR11.2 Easements granted or reserved by this lease over the Property for the benefit of other property</w:t>
      </w:r>
    </w:p>
    <w:p w14:paraId="1F292214" w14:textId="03AD5E5F" w:rsidR="0004223A" w:rsidRPr="005E5996" w:rsidRDefault="008E07E1" w:rsidP="004175CA">
      <w:pPr>
        <w:pStyle w:val="BlockQuote"/>
        <w:rPr>
          <w:sz w:val="22"/>
          <w:szCs w:val="22"/>
        </w:rPr>
      </w:pPr>
      <w:r w:rsidRPr="005E5996">
        <w:rPr>
          <w:sz w:val="22"/>
          <w:szCs w:val="22"/>
        </w:rPr>
        <w:t xml:space="preserve">The easements set out in </w:t>
      </w:r>
      <w:r w:rsidRPr="005E5996">
        <w:rPr>
          <w:sz w:val="22"/>
          <w:szCs w:val="22"/>
        </w:rPr>
        <w:fldChar w:fldCharType="begin"/>
      </w:r>
      <w:r w:rsidRPr="005E5996">
        <w:rPr>
          <w:sz w:val="22"/>
          <w:szCs w:val="22"/>
        </w:rPr>
        <w:instrText>PAGEREF a482168\# "'paragraph '"  \h</w:instrText>
      </w:r>
      <w:r w:rsidRPr="005E5996">
        <w:rPr>
          <w:sz w:val="22"/>
          <w:szCs w:val="22"/>
        </w:rPr>
      </w:r>
      <w:r w:rsidRPr="005E5996">
        <w:rPr>
          <w:sz w:val="22"/>
          <w:szCs w:val="22"/>
        </w:rPr>
        <w:fldChar w:fldCharType="separate"/>
      </w:r>
      <w:r w:rsidRPr="005E5996">
        <w:rPr>
          <w:sz w:val="22"/>
          <w:szCs w:val="22"/>
        </w:rPr>
        <w:t xml:space="preserve">paragraph </w:t>
      </w:r>
      <w:r w:rsidRPr="005E5996">
        <w:rPr>
          <w:sz w:val="22"/>
          <w:szCs w:val="22"/>
        </w:rPr>
        <w:fldChar w:fldCharType="end"/>
      </w:r>
      <w:r w:rsidRPr="005E5996">
        <w:rPr>
          <w:sz w:val="22"/>
          <w:szCs w:val="22"/>
        </w:rPr>
        <w:fldChar w:fldCharType="begin"/>
      </w:r>
      <w:r w:rsidRPr="005E5996">
        <w:rPr>
          <w:sz w:val="22"/>
          <w:szCs w:val="22"/>
          <w:highlight w:val="lightGray"/>
        </w:rPr>
        <w:instrText>REF a482168 \h \w</w:instrText>
      </w:r>
      <w:r w:rsidR="005E5996" w:rsidRPr="005E5996">
        <w:rPr>
          <w:sz w:val="22"/>
          <w:szCs w:val="22"/>
        </w:rPr>
        <w:instrText xml:space="preserve"> \* MERGEFORMAT </w:instrText>
      </w:r>
      <w:r w:rsidRPr="005E5996">
        <w:rPr>
          <w:sz w:val="22"/>
          <w:szCs w:val="22"/>
        </w:rPr>
      </w:r>
      <w:r w:rsidRPr="005E5996">
        <w:rPr>
          <w:sz w:val="22"/>
          <w:szCs w:val="22"/>
        </w:rPr>
        <w:fldChar w:fldCharType="separate"/>
      </w:r>
      <w:r w:rsidRPr="005E5996">
        <w:rPr>
          <w:sz w:val="22"/>
          <w:szCs w:val="22"/>
        </w:rPr>
        <w:t>1</w:t>
      </w:r>
      <w:r w:rsidRPr="005E5996">
        <w:rPr>
          <w:sz w:val="22"/>
          <w:szCs w:val="22"/>
        </w:rPr>
        <w:fldChar w:fldCharType="end"/>
      </w:r>
      <w:r w:rsidRPr="005E5996">
        <w:rPr>
          <w:sz w:val="22"/>
          <w:szCs w:val="22"/>
        </w:rPr>
        <w:t xml:space="preserve"> of </w:t>
      </w:r>
      <w:r w:rsidRPr="005E5996">
        <w:rPr>
          <w:sz w:val="22"/>
          <w:szCs w:val="22"/>
        </w:rPr>
        <w:fldChar w:fldCharType="begin"/>
      </w:r>
      <w:r w:rsidRPr="005E5996">
        <w:rPr>
          <w:sz w:val="22"/>
          <w:szCs w:val="22"/>
          <w:highlight w:val="lightGray"/>
        </w:rPr>
        <w:instrText>REF a979993 \h \w</w:instrText>
      </w:r>
      <w:r w:rsidR="005E5996" w:rsidRPr="005E5996">
        <w:rPr>
          <w:sz w:val="22"/>
          <w:szCs w:val="22"/>
        </w:rPr>
        <w:instrText xml:space="preserve"> \* MERGEFORMAT </w:instrText>
      </w:r>
      <w:r w:rsidRPr="005E5996">
        <w:rPr>
          <w:sz w:val="22"/>
          <w:szCs w:val="22"/>
        </w:rPr>
      </w:r>
      <w:r w:rsidRPr="005E5996">
        <w:rPr>
          <w:sz w:val="22"/>
          <w:szCs w:val="22"/>
        </w:rPr>
        <w:fldChar w:fldCharType="separate"/>
      </w:r>
      <w:r w:rsidRPr="005E5996">
        <w:rPr>
          <w:sz w:val="22"/>
          <w:szCs w:val="22"/>
        </w:rPr>
        <w:t>Schedule 3</w:t>
      </w:r>
      <w:r w:rsidRPr="005E5996">
        <w:rPr>
          <w:sz w:val="22"/>
          <w:szCs w:val="22"/>
        </w:rPr>
        <w:fldChar w:fldCharType="end"/>
      </w:r>
      <w:r w:rsidRPr="005E5996">
        <w:rPr>
          <w:sz w:val="22"/>
          <w:szCs w:val="22"/>
        </w:rPr>
        <w:t xml:space="preserve"> to this lease are granted or reserved over the Property for the benefit of other property.</w:t>
      </w:r>
    </w:p>
    <w:p w14:paraId="080D25D9" w14:textId="56089A87" w:rsidR="0004223A" w:rsidRPr="005E5996" w:rsidRDefault="008E07E1" w:rsidP="004175CA">
      <w:pPr>
        <w:pStyle w:val="Paragraph"/>
        <w:rPr>
          <w:b/>
          <w:szCs w:val="22"/>
        </w:rPr>
      </w:pPr>
      <w:r w:rsidRPr="005E5996">
        <w:rPr>
          <w:b/>
          <w:szCs w:val="22"/>
        </w:rPr>
        <w:t>LR12. Estate rent</w:t>
      </w:r>
      <w:r w:rsidR="004359FD" w:rsidRPr="005E5996">
        <w:rPr>
          <w:b/>
          <w:szCs w:val="22"/>
        </w:rPr>
        <w:t xml:space="preserve"> </w:t>
      </w:r>
      <w:r w:rsidRPr="005E5996">
        <w:rPr>
          <w:b/>
          <w:szCs w:val="22"/>
        </w:rPr>
        <w:t>charge burdening the Property</w:t>
      </w:r>
    </w:p>
    <w:p w14:paraId="7B719B5E" w14:textId="77777777" w:rsidR="0004223A" w:rsidRPr="005E5996" w:rsidRDefault="008E07E1" w:rsidP="005E5996">
      <w:pPr>
        <w:pStyle w:val="Paragraph"/>
        <w:ind w:firstLine="720"/>
        <w:rPr>
          <w:szCs w:val="22"/>
        </w:rPr>
      </w:pPr>
      <w:r w:rsidRPr="005E5996">
        <w:rPr>
          <w:szCs w:val="22"/>
        </w:rPr>
        <w:t>None.</w:t>
      </w:r>
    </w:p>
    <w:p w14:paraId="5062656D" w14:textId="6EB86EB1" w:rsidR="0004223A" w:rsidRPr="005E5996" w:rsidRDefault="008E07E1" w:rsidP="004175CA">
      <w:pPr>
        <w:pStyle w:val="Paragraph"/>
        <w:rPr>
          <w:b/>
          <w:szCs w:val="22"/>
        </w:rPr>
      </w:pPr>
      <w:r w:rsidRPr="005E5996">
        <w:rPr>
          <w:b/>
          <w:szCs w:val="22"/>
        </w:rPr>
        <w:t>LR13. Application for standard form of restriction</w:t>
      </w:r>
    </w:p>
    <w:p w14:paraId="0BC1D690" w14:textId="2D0A03A2" w:rsidR="0004223A" w:rsidRDefault="008E07E1" w:rsidP="005E5996">
      <w:pPr>
        <w:pStyle w:val="Paragraph"/>
        <w:ind w:firstLine="720"/>
        <w:rPr>
          <w:szCs w:val="22"/>
        </w:rPr>
      </w:pPr>
      <w:r w:rsidRPr="005E5996">
        <w:rPr>
          <w:szCs w:val="22"/>
        </w:rPr>
        <w:t>None.</w:t>
      </w:r>
    </w:p>
    <w:p w14:paraId="743A1C44" w14:textId="745B424E" w:rsidR="005E5996" w:rsidRDefault="005E5996">
      <w:pPr>
        <w:spacing w:line="24" w:lineRule="auto"/>
        <w:rPr>
          <w:rFonts w:eastAsia="Arial Unicode MS"/>
          <w:lang w:eastAsia="en-US"/>
        </w:rPr>
      </w:pPr>
      <w:r>
        <w:br w:type="page"/>
      </w:r>
    </w:p>
    <w:p w14:paraId="65417297" w14:textId="4839E9F7" w:rsidR="0004223A" w:rsidRPr="005E5996" w:rsidRDefault="00BF730F" w:rsidP="004175CA">
      <w:pPr>
        <w:pStyle w:val="Paragraph"/>
        <w:rPr>
          <w:szCs w:val="22"/>
        </w:rPr>
      </w:pPr>
      <w:r w:rsidRPr="005E5996">
        <w:rPr>
          <w:szCs w:val="22"/>
        </w:rPr>
        <w:lastRenderedPageBreak/>
        <w:t xml:space="preserve">This lease is dated </w:t>
      </w:r>
    </w:p>
    <w:p w14:paraId="66910E18" w14:textId="77777777" w:rsidR="0004223A" w:rsidRPr="005E5996" w:rsidRDefault="008E07E1" w:rsidP="004175CA">
      <w:pPr>
        <w:pStyle w:val="DescriptiveHeading"/>
      </w:pPr>
      <w:r w:rsidRPr="005E5996">
        <w:t>PARTIES</w:t>
      </w:r>
    </w:p>
    <w:p w14:paraId="65D6A3C1" w14:textId="5CF2F418" w:rsidR="0004223A" w:rsidRPr="005E5996" w:rsidRDefault="00FD4A6C" w:rsidP="004175CA">
      <w:pPr>
        <w:pStyle w:val="Parties"/>
        <w:rPr>
          <w:b/>
          <w:szCs w:val="22"/>
        </w:rPr>
      </w:pPr>
      <w:r w:rsidRPr="005E5996">
        <w:rPr>
          <w:szCs w:val="22"/>
        </w:rPr>
        <w:t xml:space="preserve"> PHILLIP CHRISTOPHER MASON and CATHRYN MARY HENDERSON MASON as Trustees of the Mason Family Pension Scheme (SASS) of 18 Bury Dyke, Crick, NN6 9XA</w:t>
      </w:r>
      <w:r w:rsidR="008E07E1" w:rsidRPr="005E5996">
        <w:rPr>
          <w:szCs w:val="22"/>
        </w:rPr>
        <w:t xml:space="preserve"> </w:t>
      </w:r>
      <w:r w:rsidR="008E07E1" w:rsidRPr="005E5996">
        <w:rPr>
          <w:rStyle w:val="DefTerm"/>
          <w:szCs w:val="22"/>
        </w:rPr>
        <w:t>(Landlord)</w:t>
      </w:r>
    </w:p>
    <w:p w14:paraId="765518AC" w14:textId="3C4384CC" w:rsidR="0004223A" w:rsidRPr="005E5996" w:rsidRDefault="00FD4A6C" w:rsidP="004175CA">
      <w:pPr>
        <w:pStyle w:val="Parties"/>
        <w:rPr>
          <w:b/>
          <w:szCs w:val="22"/>
        </w:rPr>
      </w:pPr>
      <w:r w:rsidRPr="005E5996">
        <w:rPr>
          <w:szCs w:val="22"/>
        </w:rPr>
        <w:t xml:space="preserve"> PEOPLES EXPRESS TAXI’S LIMITED</w:t>
      </w:r>
      <w:r w:rsidR="008E07E1" w:rsidRPr="005E5996">
        <w:rPr>
          <w:szCs w:val="22"/>
        </w:rPr>
        <w:t xml:space="preserve"> incorporated and registered in England and Wales with company number </w:t>
      </w:r>
      <w:r w:rsidRPr="005E5996">
        <w:rPr>
          <w:szCs w:val="22"/>
        </w:rPr>
        <w:t>04981859</w:t>
      </w:r>
      <w:r w:rsidR="008E07E1" w:rsidRPr="005E5996">
        <w:rPr>
          <w:szCs w:val="22"/>
        </w:rPr>
        <w:t xml:space="preserve"> whose registered office is at </w:t>
      </w:r>
      <w:r w:rsidRPr="005E5996">
        <w:rPr>
          <w:szCs w:val="22"/>
        </w:rPr>
        <w:t xml:space="preserve">C/O Unit 2, rear of 25 Somers Road, Rugby, CV22 7DG </w:t>
      </w:r>
      <w:r w:rsidR="008E07E1" w:rsidRPr="005E5996">
        <w:rPr>
          <w:rStyle w:val="DefTerm"/>
          <w:szCs w:val="22"/>
        </w:rPr>
        <w:t>(Tenant)</w:t>
      </w:r>
    </w:p>
    <w:p w14:paraId="5D2057FF" w14:textId="77777777" w:rsidR="0004223A" w:rsidRPr="005E5996" w:rsidRDefault="008E07E1" w:rsidP="004175CA">
      <w:pPr>
        <w:pStyle w:val="DescriptiveHeading"/>
      </w:pPr>
      <w:r w:rsidRPr="005E5996">
        <w:t>BACKGROUND</w:t>
      </w:r>
    </w:p>
    <w:p w14:paraId="3CDCB764" w14:textId="6F8B21DF" w:rsidR="0004223A" w:rsidRPr="005E5996" w:rsidRDefault="008E07E1" w:rsidP="004175CA">
      <w:pPr>
        <w:pStyle w:val="Background"/>
        <w:rPr>
          <w:szCs w:val="22"/>
        </w:rPr>
      </w:pPr>
      <w:bookmarkStart w:id="0" w:name="a466490"/>
      <w:r w:rsidRPr="005E5996">
        <w:rPr>
          <w:szCs w:val="22"/>
        </w:rPr>
        <w:t>The Landlord is the freehold owner of the Property.</w:t>
      </w:r>
      <w:bookmarkEnd w:id="0"/>
    </w:p>
    <w:p w14:paraId="59720647" w14:textId="5F01C3FE" w:rsidR="0004223A" w:rsidRPr="005E5996" w:rsidRDefault="008E07E1" w:rsidP="004175CA">
      <w:pPr>
        <w:pStyle w:val="Background"/>
        <w:rPr>
          <w:szCs w:val="22"/>
        </w:rPr>
      </w:pPr>
      <w:bookmarkStart w:id="1" w:name="a726962"/>
      <w:r w:rsidRPr="005E5996">
        <w:rPr>
          <w:szCs w:val="22"/>
        </w:rPr>
        <w:t>The Landlord has agreed to grant a lease of the Property to the Tenant on the terms set out in this lease.</w:t>
      </w:r>
      <w:bookmarkEnd w:id="1"/>
    </w:p>
    <w:p w14:paraId="53A026F8" w14:textId="77777777" w:rsidR="0004223A" w:rsidRPr="005E5996" w:rsidRDefault="008E07E1" w:rsidP="004175CA">
      <w:pPr>
        <w:pStyle w:val="DescriptiveHeading"/>
      </w:pPr>
      <w:r w:rsidRPr="005E5996">
        <w:t>AGREED TERMS</w:t>
      </w:r>
    </w:p>
    <w:p w14:paraId="4203DB13" w14:textId="77777777" w:rsidR="0004223A" w:rsidRPr="005E5996" w:rsidRDefault="008E07E1" w:rsidP="004175CA">
      <w:pPr>
        <w:pStyle w:val="TitleClause"/>
        <w:rPr>
          <w:szCs w:val="22"/>
        </w:rPr>
      </w:pPr>
      <w:r w:rsidRPr="005E5996">
        <w:rPr>
          <w:szCs w:val="22"/>
        </w:rPr>
        <w:fldChar w:fldCharType="begin"/>
      </w:r>
      <w:r w:rsidRPr="005E5996">
        <w:rPr>
          <w:szCs w:val="22"/>
        </w:rPr>
        <w:instrText>TC "1. Interpretation" \l 1</w:instrText>
      </w:r>
      <w:r w:rsidRPr="005E5996">
        <w:rPr>
          <w:szCs w:val="22"/>
        </w:rPr>
        <w:fldChar w:fldCharType="end"/>
      </w:r>
      <w:bookmarkStart w:id="2" w:name="a624030"/>
      <w:bookmarkStart w:id="3" w:name="_Toc144803051"/>
      <w:r w:rsidRPr="005E5996">
        <w:rPr>
          <w:szCs w:val="22"/>
        </w:rPr>
        <w:t>Interpretation</w:t>
      </w:r>
      <w:bookmarkEnd w:id="2"/>
      <w:bookmarkEnd w:id="3"/>
    </w:p>
    <w:p w14:paraId="28F83FB8" w14:textId="77777777" w:rsidR="0004223A" w:rsidRPr="005E5996" w:rsidRDefault="008E07E1" w:rsidP="004175CA">
      <w:pPr>
        <w:pStyle w:val="ParaClause"/>
        <w:rPr>
          <w:szCs w:val="22"/>
          <w:shd w:val="clear" w:color="auto" w:fill="FFFFFF"/>
        </w:rPr>
      </w:pPr>
      <w:r w:rsidRPr="005E5996">
        <w:rPr>
          <w:szCs w:val="22"/>
          <w:shd w:val="clear" w:color="auto" w:fill="FFFFFF"/>
        </w:rPr>
        <w:t xml:space="preserve">The following definitions and rules of interpretation apply in this </w:t>
      </w:r>
      <w:r w:rsidRPr="005E5996">
        <w:rPr>
          <w:szCs w:val="22"/>
        </w:rPr>
        <w:t>lease</w:t>
      </w:r>
      <w:r w:rsidRPr="005E5996">
        <w:rPr>
          <w:szCs w:val="22"/>
          <w:shd w:val="clear" w:color="auto" w:fill="FFFFFF"/>
        </w:rPr>
        <w:t>.</w:t>
      </w:r>
    </w:p>
    <w:p w14:paraId="56B14B30" w14:textId="77777777" w:rsidR="0004223A" w:rsidRPr="005E5996" w:rsidRDefault="008E07E1" w:rsidP="004175CA">
      <w:pPr>
        <w:pStyle w:val="Untitledsubclause1"/>
        <w:rPr>
          <w:szCs w:val="22"/>
        </w:rPr>
      </w:pPr>
      <w:bookmarkStart w:id="4" w:name="a540934"/>
      <w:r w:rsidRPr="005E5996">
        <w:rPr>
          <w:szCs w:val="22"/>
          <w:shd w:val="clear" w:color="auto" w:fill="FFFFFF"/>
        </w:rPr>
        <w:t>Definitions:</w:t>
      </w:r>
      <w:bookmarkEnd w:id="4"/>
    </w:p>
    <w:p w14:paraId="6A9E4601" w14:textId="70B4240A" w:rsidR="0004223A" w:rsidRPr="005E5996" w:rsidRDefault="008E07E1" w:rsidP="004175CA">
      <w:pPr>
        <w:pStyle w:val="DefinedTermPara"/>
        <w:rPr>
          <w:szCs w:val="22"/>
        </w:rPr>
      </w:pPr>
      <w:bookmarkStart w:id="5" w:name="a300642"/>
      <w:r w:rsidRPr="005E5996">
        <w:rPr>
          <w:rStyle w:val="DefTerm"/>
          <w:szCs w:val="22"/>
        </w:rPr>
        <w:t>Annual Rent</w:t>
      </w:r>
      <w:r w:rsidRPr="005E5996">
        <w:rPr>
          <w:szCs w:val="22"/>
        </w:rPr>
        <w:t>: rent at a rate of £</w:t>
      </w:r>
      <w:r w:rsidR="00B71302" w:rsidRPr="005E5996">
        <w:rPr>
          <w:szCs w:val="22"/>
        </w:rPr>
        <w:t>15,600.00</w:t>
      </w:r>
      <w:r w:rsidRPr="005E5996">
        <w:rPr>
          <w:szCs w:val="22"/>
        </w:rPr>
        <w:t xml:space="preserve"> per annum and then as revised under </w:t>
      </w:r>
      <w:r w:rsidRPr="005E5996">
        <w:rPr>
          <w:szCs w:val="22"/>
        </w:rPr>
        <w:fldChar w:fldCharType="begin"/>
      </w:r>
      <w:r w:rsidRPr="005E5996">
        <w:rPr>
          <w:szCs w:val="22"/>
          <w:highlight w:val="lightGray"/>
        </w:rPr>
        <w:instrText>REF a594018 \h \w</w:instrText>
      </w:r>
      <w:r w:rsidR="005E5996" w:rsidRPr="005E5996">
        <w:rPr>
          <w:szCs w:val="22"/>
        </w:rPr>
        <w:instrText xml:space="preserve"> \* MERGEFORMAT </w:instrText>
      </w:r>
      <w:r w:rsidRPr="005E5996">
        <w:rPr>
          <w:szCs w:val="22"/>
        </w:rPr>
      </w:r>
      <w:r w:rsidRPr="005E5996">
        <w:rPr>
          <w:szCs w:val="22"/>
        </w:rPr>
        <w:fldChar w:fldCharType="separate"/>
      </w:r>
      <w:r w:rsidRPr="005E5996">
        <w:rPr>
          <w:szCs w:val="22"/>
        </w:rPr>
        <w:t>Schedule 5</w:t>
      </w:r>
      <w:r w:rsidRPr="005E5996">
        <w:rPr>
          <w:szCs w:val="22"/>
        </w:rPr>
        <w:fldChar w:fldCharType="end"/>
      </w:r>
      <w:bookmarkEnd w:id="5"/>
    </w:p>
    <w:p w14:paraId="3DDD8D7C" w14:textId="77777777" w:rsidR="0004223A" w:rsidRPr="005E5996" w:rsidRDefault="008E07E1" w:rsidP="004175CA">
      <w:pPr>
        <w:pStyle w:val="DefinedTermPara"/>
        <w:rPr>
          <w:szCs w:val="22"/>
        </w:rPr>
      </w:pPr>
      <w:bookmarkStart w:id="6" w:name="a354741"/>
      <w:r w:rsidRPr="005E5996">
        <w:rPr>
          <w:rStyle w:val="DefTerm"/>
          <w:szCs w:val="22"/>
        </w:rPr>
        <w:t>Authorised Person</w:t>
      </w:r>
      <w:r w:rsidRPr="005E5996">
        <w:rPr>
          <w:szCs w:val="22"/>
        </w:rPr>
        <w:t>: any:</w:t>
      </w:r>
      <w:bookmarkEnd w:id="6"/>
    </w:p>
    <w:p w14:paraId="7789A27D" w14:textId="77777777" w:rsidR="0004223A" w:rsidRPr="005E5996" w:rsidRDefault="008E07E1" w:rsidP="004175CA">
      <w:pPr>
        <w:pStyle w:val="DefinedTermNumber"/>
        <w:rPr>
          <w:szCs w:val="22"/>
        </w:rPr>
      </w:pPr>
      <w:r w:rsidRPr="005E5996">
        <w:rPr>
          <w:szCs w:val="22"/>
        </w:rPr>
        <w:t xml:space="preserve">undertenant or person deriving title under the </w:t>
      </w:r>
      <w:proofErr w:type="gramStart"/>
      <w:r w:rsidRPr="005E5996">
        <w:rPr>
          <w:szCs w:val="22"/>
        </w:rPr>
        <w:t>Tenant;</w:t>
      </w:r>
      <w:proofErr w:type="gramEnd"/>
    </w:p>
    <w:p w14:paraId="762B8A72" w14:textId="77777777" w:rsidR="0004223A" w:rsidRPr="005E5996" w:rsidRDefault="008E07E1" w:rsidP="005E5996">
      <w:pPr>
        <w:pStyle w:val="DefinedTermNumber"/>
        <w:ind w:left="2160" w:hanging="606"/>
        <w:rPr>
          <w:szCs w:val="22"/>
        </w:rPr>
      </w:pPr>
      <w:r w:rsidRPr="005E5996">
        <w:rPr>
          <w:szCs w:val="22"/>
        </w:rPr>
        <w:t xml:space="preserve">workers, </w:t>
      </w:r>
      <w:proofErr w:type="gramStart"/>
      <w:r w:rsidRPr="005E5996">
        <w:rPr>
          <w:szCs w:val="22"/>
        </w:rPr>
        <w:t>contractors</w:t>
      </w:r>
      <w:proofErr w:type="gramEnd"/>
      <w:r w:rsidRPr="005E5996">
        <w:rPr>
          <w:szCs w:val="22"/>
        </w:rPr>
        <w:t xml:space="preserve"> or agents of the Tenant or of any person referred to in paragraph (a) of this definition; or</w:t>
      </w:r>
    </w:p>
    <w:p w14:paraId="7F6B2D1F" w14:textId="77777777" w:rsidR="0004223A" w:rsidRPr="005E5996" w:rsidRDefault="008E07E1" w:rsidP="005E5996">
      <w:pPr>
        <w:pStyle w:val="DefinedTermNumber"/>
        <w:ind w:left="2160" w:hanging="606"/>
        <w:rPr>
          <w:szCs w:val="22"/>
        </w:rPr>
      </w:pPr>
      <w:r w:rsidRPr="005E5996">
        <w:rPr>
          <w:szCs w:val="22"/>
        </w:rPr>
        <w:t>person at the Property with the actual or implied authority of the Tenant or any person referred to in paragraph (a) or paragraph (b) of this definition.</w:t>
      </w:r>
    </w:p>
    <w:p w14:paraId="76802F0F" w14:textId="77777777" w:rsidR="0004223A" w:rsidRDefault="008E07E1" w:rsidP="004175CA">
      <w:pPr>
        <w:pStyle w:val="DefinedTermPara"/>
      </w:pPr>
      <w:bookmarkStart w:id="7" w:name="a500386"/>
      <w:r>
        <w:rPr>
          <w:rStyle w:val="DefTerm"/>
        </w:rPr>
        <w:t>CDM Regulations</w:t>
      </w:r>
      <w:r>
        <w:t xml:space="preserve">: </w:t>
      </w:r>
      <w:proofErr w:type="gramStart"/>
      <w:r>
        <w:t>the</w:t>
      </w:r>
      <w:proofErr w:type="gramEnd"/>
      <w:r>
        <w:t xml:space="preserve"> Construction (Design and Management) Regulations 2015 (SI 2015/51).</w:t>
      </w:r>
      <w:bookmarkEnd w:id="7"/>
    </w:p>
    <w:p w14:paraId="2E9A3B20" w14:textId="08550D9E" w:rsidR="0004223A" w:rsidRPr="006804A7" w:rsidRDefault="008E07E1" w:rsidP="004175CA">
      <w:pPr>
        <w:pStyle w:val="DefinedTermPara"/>
        <w:rPr>
          <w:b/>
        </w:rPr>
      </w:pPr>
      <w:bookmarkStart w:id="8" w:name="a909153"/>
      <w:r>
        <w:rPr>
          <w:rStyle w:val="DefTerm"/>
        </w:rPr>
        <w:t>Contractual Term</w:t>
      </w:r>
      <w:r>
        <w:t xml:space="preserve">: a term of years from and including the date of this lease to and including </w:t>
      </w:r>
      <w:bookmarkEnd w:id="8"/>
      <w:r w:rsidR="00894723">
        <w:t xml:space="preserve">                                 2033</w:t>
      </w:r>
    </w:p>
    <w:p w14:paraId="6DDB0B05" w14:textId="628F6CBA" w:rsidR="0004223A" w:rsidRDefault="008E07E1" w:rsidP="004175CA">
      <w:pPr>
        <w:pStyle w:val="DefinedTermPara"/>
      </w:pPr>
      <w:bookmarkStart w:id="9" w:name="a675247"/>
      <w:r>
        <w:rPr>
          <w:rStyle w:val="DefTerm"/>
        </w:rPr>
        <w:t>Default Interest Rate</w:t>
      </w:r>
      <w:r>
        <w:t>: 4% per annum above the Interest Rate.</w:t>
      </w:r>
      <w:bookmarkEnd w:id="9"/>
    </w:p>
    <w:p w14:paraId="0742BB33" w14:textId="77777777" w:rsidR="0004223A" w:rsidRPr="0037390E" w:rsidRDefault="008E07E1" w:rsidP="004175CA">
      <w:pPr>
        <w:pStyle w:val="DefinedTermPara"/>
      </w:pPr>
      <w:bookmarkStart w:id="10" w:name="a262964"/>
      <w:r>
        <w:rPr>
          <w:rStyle w:val="DefTerm"/>
        </w:rPr>
        <w:t>Energy Assessor</w:t>
      </w:r>
      <w:r>
        <w:t>: an individual who is a member of an accreditation scheme approved by the Secretary of State in accordance with regulation 22 of the EPC Regulations.</w:t>
      </w:r>
      <w:bookmarkEnd w:id="10"/>
    </w:p>
    <w:p w14:paraId="26145B16" w14:textId="77777777" w:rsidR="0004223A" w:rsidRPr="00E639BF" w:rsidRDefault="008E07E1" w:rsidP="004175CA">
      <w:pPr>
        <w:pStyle w:val="DefinedTermPara"/>
      </w:pPr>
      <w:bookmarkStart w:id="11" w:name="a313336"/>
      <w:r>
        <w:rPr>
          <w:rStyle w:val="DefTerm"/>
        </w:rPr>
        <w:lastRenderedPageBreak/>
        <w:t>Energy Performance Certificate</w:t>
      </w:r>
      <w:r>
        <w:t>: a certificate as defined in regulation 2(1) of the EPC Regulations.</w:t>
      </w:r>
      <w:bookmarkEnd w:id="11"/>
    </w:p>
    <w:p w14:paraId="75F7205F" w14:textId="77777777" w:rsidR="0004223A" w:rsidRDefault="008E07E1" w:rsidP="004175CA">
      <w:pPr>
        <w:pStyle w:val="DefinedTermPara"/>
      </w:pPr>
      <w:bookmarkStart w:id="12" w:name="a132153"/>
      <w:r>
        <w:rPr>
          <w:rStyle w:val="DefTerm"/>
        </w:rPr>
        <w:t>EPC Regulations</w:t>
      </w:r>
      <w:r>
        <w:t>: Energy Performance of Buildings (England and Wales) Regulations 2012 (SI 2012/3118).</w:t>
      </w:r>
      <w:bookmarkEnd w:id="12"/>
    </w:p>
    <w:p w14:paraId="24A1E45C" w14:textId="77777777" w:rsidR="0004223A" w:rsidRDefault="008E07E1" w:rsidP="004175CA">
      <w:pPr>
        <w:pStyle w:val="DefinedTermPara"/>
      </w:pPr>
      <w:bookmarkStart w:id="13" w:name="a873289"/>
      <w:r>
        <w:rPr>
          <w:rStyle w:val="DefTerm"/>
        </w:rPr>
        <w:t>Excluded Insurance Items</w:t>
      </w:r>
      <w:r>
        <w:t>: any:</w:t>
      </w:r>
      <w:bookmarkEnd w:id="13"/>
    </w:p>
    <w:p w14:paraId="71C25D09" w14:textId="77777777" w:rsidR="0004223A" w:rsidRDefault="008E07E1" w:rsidP="004175CA">
      <w:pPr>
        <w:pStyle w:val="DefinedTermNumber"/>
      </w:pPr>
      <w:r>
        <w:t>glass forming part of the Property; and</w:t>
      </w:r>
    </w:p>
    <w:p w14:paraId="48780447" w14:textId="77777777" w:rsidR="0004223A" w:rsidRDefault="008E07E1" w:rsidP="005E5996">
      <w:pPr>
        <w:pStyle w:val="DefinedTermNumber"/>
        <w:ind w:left="2160" w:hanging="606"/>
      </w:pPr>
      <w:r>
        <w:t>tenant's fixtures that are installed by or for the Tenant, any undertenant or occupier of the Property and that form part of the Property.</w:t>
      </w:r>
    </w:p>
    <w:p w14:paraId="3F48E1BF" w14:textId="3D1F3D48" w:rsidR="0004223A" w:rsidRDefault="008E07E1" w:rsidP="004175CA">
      <w:pPr>
        <w:pStyle w:val="DefinedTermPara"/>
      </w:pPr>
      <w:bookmarkStart w:id="14" w:name="a964677"/>
      <w:r>
        <w:rPr>
          <w:rStyle w:val="DefTerm"/>
        </w:rPr>
        <w:t>Expert</w:t>
      </w:r>
      <w:r>
        <w:t xml:space="preserve">: an independent surveyor: </w:t>
      </w:r>
      <w:bookmarkEnd w:id="14"/>
    </w:p>
    <w:p w14:paraId="6A0940F0" w14:textId="77777777" w:rsidR="0004223A" w:rsidRDefault="008E07E1" w:rsidP="005E5996">
      <w:pPr>
        <w:pStyle w:val="DefinedTermNumber"/>
        <w:ind w:left="2160" w:hanging="606"/>
      </w:pPr>
      <w:r>
        <w:t xml:space="preserve">who is a Member or Fellow of the Royal Institution of </w:t>
      </w:r>
      <w:proofErr w:type="gramStart"/>
      <w:r>
        <w:t>Chartered Surveyors;</w:t>
      </w:r>
      <w:proofErr w:type="gramEnd"/>
      <w:r>
        <w:t xml:space="preserve"> </w:t>
      </w:r>
    </w:p>
    <w:p w14:paraId="000D2E41" w14:textId="30C7D234" w:rsidR="0004223A" w:rsidRDefault="008E07E1" w:rsidP="005E5996">
      <w:pPr>
        <w:pStyle w:val="DefinedTermNumber"/>
        <w:ind w:left="2160" w:hanging="606"/>
      </w:pPr>
      <w:r>
        <w:t xml:space="preserve">with at least ten years' post-qualification experience including relevant experience in the subject matter of the dispute; and </w:t>
      </w:r>
    </w:p>
    <w:p w14:paraId="14B418C8" w14:textId="7CD7E450" w:rsidR="0004223A" w:rsidRDefault="008E07E1" w:rsidP="004175CA">
      <w:pPr>
        <w:pStyle w:val="DefinedTermNumber"/>
      </w:pPr>
      <w:r>
        <w:t xml:space="preserve">appointed in accordance with </w:t>
      </w:r>
      <w:r>
        <w:fldChar w:fldCharType="begin"/>
      </w:r>
      <w:r>
        <w:instrText>PAGEREF a878413\# "'paragraph '"  \h</w:instrText>
      </w:r>
      <w:r>
        <w:fldChar w:fldCharType="separate"/>
      </w:r>
      <w:r>
        <w:t xml:space="preserve">paragraph </w:t>
      </w:r>
      <w:r>
        <w:fldChar w:fldCharType="end"/>
      </w:r>
      <w:r>
        <w:fldChar w:fldCharType="begin"/>
      </w:r>
      <w:r>
        <w:rPr>
          <w:highlight w:val="lightGray"/>
        </w:rPr>
        <w:instrText>REF a878413 \h \w</w:instrText>
      </w:r>
      <w:r>
        <w:fldChar w:fldCharType="separate"/>
      </w:r>
      <w:r>
        <w:t>2</w:t>
      </w:r>
      <w:r>
        <w:fldChar w:fldCharType="end"/>
      </w:r>
      <w:r>
        <w:t xml:space="preserve"> of </w:t>
      </w:r>
      <w:r>
        <w:fldChar w:fldCharType="begin"/>
      </w:r>
      <w:r>
        <w:rPr>
          <w:highlight w:val="lightGray"/>
        </w:rPr>
        <w:instrText>REF a667118 \h \w</w:instrText>
      </w:r>
      <w:r>
        <w:fldChar w:fldCharType="separate"/>
      </w:r>
      <w:r>
        <w:t>Part 5</w:t>
      </w:r>
      <w:r>
        <w:fldChar w:fldCharType="end"/>
      </w:r>
      <w:r>
        <w:t xml:space="preserve"> of </w:t>
      </w:r>
      <w:r>
        <w:fldChar w:fldCharType="begin"/>
      </w:r>
      <w:r>
        <w:rPr>
          <w:highlight w:val="lightGray"/>
        </w:rPr>
        <w:instrText>REF a594018 \h \w</w:instrText>
      </w:r>
      <w:r>
        <w:fldChar w:fldCharType="separate"/>
      </w:r>
      <w:r>
        <w:t>Schedule 5</w:t>
      </w:r>
      <w:r>
        <w:fldChar w:fldCharType="end"/>
      </w:r>
      <w:r>
        <w:t>.</w:t>
      </w:r>
    </w:p>
    <w:p w14:paraId="5C2767BB" w14:textId="2AE88DF9" w:rsidR="0004223A" w:rsidRDefault="008E07E1" w:rsidP="004175CA">
      <w:pPr>
        <w:pStyle w:val="DefinedTermPara"/>
      </w:pPr>
      <w:bookmarkStart w:id="15" w:name="a633723"/>
      <w:r>
        <w:rPr>
          <w:rStyle w:val="DefTerm"/>
        </w:rPr>
        <w:t>Group Company</w:t>
      </w:r>
      <w:r>
        <w:t>: a company within the same group of companies as the Tenant within the meaning of section 42(1) of the LTA 1954.</w:t>
      </w:r>
      <w:bookmarkEnd w:id="15"/>
    </w:p>
    <w:p w14:paraId="6EC34578" w14:textId="77777777" w:rsidR="0004223A" w:rsidRDefault="008E07E1" w:rsidP="004175CA">
      <w:pPr>
        <w:pStyle w:val="DefinedTermPara"/>
      </w:pPr>
      <w:bookmarkStart w:id="16" w:name="a624359"/>
      <w:r>
        <w:rPr>
          <w:rStyle w:val="DefTerm"/>
        </w:rPr>
        <w:t>Insolvency Event</w:t>
      </w:r>
      <w:r>
        <w:t xml:space="preserve">: subject to </w:t>
      </w:r>
      <w:r>
        <w:fldChar w:fldCharType="begin"/>
      </w:r>
      <w:r>
        <w:instrText>PAGEREF a321511\# "'clause '"  \h</w:instrText>
      </w:r>
      <w:r>
        <w:fldChar w:fldCharType="separate"/>
      </w:r>
      <w:r>
        <w:t xml:space="preserve">clause </w:t>
      </w:r>
      <w:r>
        <w:fldChar w:fldCharType="end"/>
      </w:r>
      <w:r>
        <w:fldChar w:fldCharType="begin"/>
      </w:r>
      <w:r>
        <w:rPr>
          <w:highlight w:val="lightGray"/>
        </w:rPr>
        <w:instrText>REF a321511 \h \w</w:instrText>
      </w:r>
      <w:r>
        <w:fldChar w:fldCharType="separate"/>
      </w:r>
      <w:r>
        <w:t>1.15</w:t>
      </w:r>
      <w:r>
        <w:fldChar w:fldCharType="end"/>
      </w:r>
      <w:r>
        <w:t>, any one or more of the following:</w:t>
      </w:r>
      <w:bookmarkEnd w:id="16"/>
    </w:p>
    <w:p w14:paraId="544D00BB" w14:textId="77777777" w:rsidR="0004223A" w:rsidRDefault="008E07E1" w:rsidP="005E5996">
      <w:pPr>
        <w:pStyle w:val="DefinedTermNumber"/>
        <w:ind w:left="2160" w:hanging="606"/>
      </w:pPr>
      <w:r>
        <w:t xml:space="preserve">the taking of any </w:t>
      </w:r>
      <w:proofErr w:type="gramStart"/>
      <w:r>
        <w:t>step in</w:t>
      </w:r>
      <w:proofErr w:type="gramEnd"/>
      <w:r>
        <w:t xml:space="preserve"> connection with any voluntary arrangement or any other compromise or arrangement for the benefit of any creditors of the Tenant or any guarantor;</w:t>
      </w:r>
    </w:p>
    <w:p w14:paraId="2921F4C1" w14:textId="77777777" w:rsidR="0004223A" w:rsidRDefault="008E07E1" w:rsidP="005E5996">
      <w:pPr>
        <w:pStyle w:val="DefinedTermNumber"/>
        <w:ind w:left="2160" w:hanging="606"/>
      </w:pPr>
      <w:r>
        <w:t xml:space="preserve">the making of an application for an administration order or the making of an administration order in relation to the Tenant or any </w:t>
      </w:r>
      <w:proofErr w:type="gramStart"/>
      <w:r>
        <w:t>guarantor;</w:t>
      </w:r>
      <w:proofErr w:type="gramEnd"/>
    </w:p>
    <w:p w14:paraId="16B75C65" w14:textId="77777777" w:rsidR="0004223A" w:rsidRDefault="008E07E1" w:rsidP="005E5996">
      <w:pPr>
        <w:pStyle w:val="DefinedTermNumber"/>
        <w:ind w:left="2160" w:hanging="606"/>
      </w:pPr>
      <w:r>
        <w:t xml:space="preserve">the giving of any notice of intention to appoint an administrator, or the filing at court of the prescribed documents in connection with the appointment of an administrator, or the appointment of an administrator, in any case in relation to the Tenant or any </w:t>
      </w:r>
      <w:proofErr w:type="gramStart"/>
      <w:r>
        <w:t>guarantor;</w:t>
      </w:r>
      <w:proofErr w:type="gramEnd"/>
    </w:p>
    <w:p w14:paraId="13603EB9" w14:textId="77777777" w:rsidR="0004223A" w:rsidRDefault="008E07E1" w:rsidP="005E5996">
      <w:pPr>
        <w:pStyle w:val="DefinedTermNumber"/>
        <w:ind w:left="2160" w:hanging="606"/>
      </w:pPr>
      <w:r>
        <w:t xml:space="preserve">the appointment of a receiver or manager or an administrative receiver in relation to any property or income of the Tenant or any </w:t>
      </w:r>
      <w:proofErr w:type="gramStart"/>
      <w:r>
        <w:t>guarantor;</w:t>
      </w:r>
      <w:proofErr w:type="gramEnd"/>
    </w:p>
    <w:p w14:paraId="6E53033D" w14:textId="77777777" w:rsidR="0004223A" w:rsidRDefault="008E07E1" w:rsidP="005E5996">
      <w:pPr>
        <w:pStyle w:val="DefinedTermNumber"/>
        <w:ind w:left="2160" w:hanging="606"/>
      </w:pPr>
      <w:r>
        <w:t xml:space="preserve">the commencement of a voluntary winding-up in respect of the Tenant or any guarantor, except a winding-up for the purpose of amalgamation or reconstruction of a solvent company in respect of which a statutory declaration of solvency has been filed with the Registrar of </w:t>
      </w:r>
      <w:proofErr w:type="gramStart"/>
      <w:r>
        <w:t>Companies;</w:t>
      </w:r>
      <w:proofErr w:type="gramEnd"/>
    </w:p>
    <w:p w14:paraId="01B038AB" w14:textId="77777777" w:rsidR="0004223A" w:rsidRDefault="008E07E1" w:rsidP="005E5996">
      <w:pPr>
        <w:pStyle w:val="DefinedTermNumber"/>
        <w:ind w:left="2160" w:hanging="606"/>
      </w:pPr>
      <w:r>
        <w:t xml:space="preserve">the making of a petition for a winding-up order or a winding-up order in respect of the Tenant or any </w:t>
      </w:r>
      <w:proofErr w:type="gramStart"/>
      <w:r>
        <w:t>guarantor;</w:t>
      </w:r>
      <w:proofErr w:type="gramEnd"/>
    </w:p>
    <w:p w14:paraId="607AB530" w14:textId="77777777" w:rsidR="0004223A" w:rsidRDefault="008E07E1" w:rsidP="005E5996">
      <w:pPr>
        <w:pStyle w:val="DefinedTermNumber"/>
        <w:ind w:left="2160" w:hanging="606"/>
      </w:pPr>
      <w:r>
        <w:t>the striking-off of the Tenant or any guarantor from the Register of Companies or the making of an application for the Tenant or any guarantor to be struck-</w:t>
      </w:r>
      <w:proofErr w:type="gramStart"/>
      <w:r>
        <w:t>off;</w:t>
      </w:r>
      <w:proofErr w:type="gramEnd"/>
    </w:p>
    <w:p w14:paraId="5E85CDB3" w14:textId="77777777" w:rsidR="0004223A" w:rsidRDefault="008E07E1" w:rsidP="005E5996">
      <w:pPr>
        <w:pStyle w:val="DefinedTermNumber"/>
        <w:ind w:left="2160" w:hanging="606"/>
      </w:pPr>
      <w:r>
        <w:t>the Tenant or any guarantor otherwise ceasing to exist (but excluding where the Tenant or any guarantor dies</w:t>
      </w:r>
      <w:proofErr w:type="gramStart"/>
      <w:r>
        <w:t>);</w:t>
      </w:r>
      <w:proofErr w:type="gramEnd"/>
    </w:p>
    <w:p w14:paraId="4E314603" w14:textId="7835888A" w:rsidR="0004223A" w:rsidRDefault="008E07E1" w:rsidP="005E5996">
      <w:pPr>
        <w:pStyle w:val="DefinedTermNumber"/>
        <w:ind w:left="2160" w:hanging="606"/>
      </w:pPr>
      <w:r>
        <w:lastRenderedPageBreak/>
        <w:t>the making of an application for a bankruptcy order, the presentation of a petition for a bankruptcy order or the making of a bankruptcy order against the Tenant or any guarantor; or</w:t>
      </w:r>
    </w:p>
    <w:p w14:paraId="5357AFD7" w14:textId="3D5C06C5" w:rsidR="0004223A" w:rsidRDefault="008E07E1" w:rsidP="005E5996">
      <w:pPr>
        <w:pStyle w:val="DefinedTermNumber"/>
        <w:ind w:left="2160" w:hanging="606"/>
      </w:pPr>
      <w:r>
        <w:t>the making of an application to court for, or obtaining, a moratorium under Part A1 of the Insolvency Act 1986 in relation to the Tenant or any guarantor</w:t>
      </w:r>
      <w:proofErr w:type="gramStart"/>
      <w:r>
        <w:t>. ;</w:t>
      </w:r>
      <w:proofErr w:type="gramEnd"/>
      <w:r>
        <w:t xml:space="preserve"> or</w:t>
      </w:r>
    </w:p>
    <w:p w14:paraId="6601A145" w14:textId="57E2A7A3" w:rsidR="0004223A" w:rsidRDefault="008E07E1" w:rsidP="005E5996">
      <w:pPr>
        <w:pStyle w:val="DefinedTermNumber"/>
        <w:ind w:left="2160" w:hanging="606"/>
      </w:pPr>
      <w:r>
        <w:t>the levying of any execution or other such process on or against, or taking control or possession of, the whole or any part of the Tenant's assets.</w:t>
      </w:r>
    </w:p>
    <w:p w14:paraId="6794CFEC" w14:textId="77777777" w:rsidR="0004223A" w:rsidRDefault="008E07E1" w:rsidP="004175CA">
      <w:pPr>
        <w:pStyle w:val="DefinedTermPara"/>
      </w:pPr>
      <w:bookmarkStart w:id="17" w:name="a514746"/>
      <w:r>
        <w:rPr>
          <w:rStyle w:val="DefTerm"/>
        </w:rPr>
        <w:t>Insurance Rent</w:t>
      </w:r>
      <w:r>
        <w:t>: the aggregate in each year of:</w:t>
      </w:r>
      <w:bookmarkEnd w:id="17"/>
    </w:p>
    <w:p w14:paraId="52F9743D" w14:textId="5989AFCC" w:rsidR="0004223A" w:rsidRPr="008E7E1F" w:rsidRDefault="008E07E1" w:rsidP="005E5996">
      <w:pPr>
        <w:pStyle w:val="DefinedTermNumber"/>
        <w:ind w:left="2160" w:hanging="606"/>
      </w:pPr>
      <w:r>
        <w:t>the gross cost of any premiums that the Landlord expends (</w:t>
      </w:r>
      <w:proofErr w:type="gramStart"/>
      <w:r>
        <w:t>before  any</w:t>
      </w:r>
      <w:proofErr w:type="gramEnd"/>
      <w:r>
        <w:t xml:space="preserve"> discount or commission is allowed or paid to the Landlord) and any fees and other expenses that the Landlord reasonably incurs in insuring the Property (excluding the Excluded Insurance Items) against the Insured Risks for the Reinstatement Cost in accordance with this lease;</w:t>
      </w:r>
    </w:p>
    <w:p w14:paraId="46ED2A64" w14:textId="0D38FC5B" w:rsidR="0004223A" w:rsidRDefault="008E07E1" w:rsidP="005E5996">
      <w:pPr>
        <w:pStyle w:val="DefinedTermNumber"/>
        <w:ind w:left="2160" w:hanging="606"/>
      </w:pPr>
      <w:r>
        <w:t xml:space="preserve">the gross cost of the premium </w:t>
      </w:r>
      <w:proofErr w:type="gramStart"/>
      <w:r>
        <w:t>before  any</w:t>
      </w:r>
      <w:proofErr w:type="gramEnd"/>
      <w:r>
        <w:t xml:space="preserve"> discount or commission for insurance for loss of Annual Rent from the Property for three years; and</w:t>
      </w:r>
    </w:p>
    <w:p w14:paraId="13801D31" w14:textId="77777777" w:rsidR="0004223A" w:rsidRDefault="008E07E1" w:rsidP="005E5996">
      <w:pPr>
        <w:pStyle w:val="DefinedTermNumber"/>
        <w:ind w:left="2160" w:hanging="606"/>
      </w:pPr>
      <w:r>
        <w:t>any IPT and any VAT (except to the extent that the Landlord obtains credit for such VAT as input tax or otherwise recovers it) payable on any sum set out in paragraphs (a) and (b) of this definition.</w:t>
      </w:r>
    </w:p>
    <w:p w14:paraId="34EC92A1" w14:textId="56C73658" w:rsidR="0004223A" w:rsidRPr="00603071" w:rsidRDefault="008E07E1" w:rsidP="004175CA">
      <w:pPr>
        <w:pStyle w:val="DefinedTermPara"/>
        <w:rPr>
          <w:b/>
        </w:rPr>
      </w:pPr>
      <w:bookmarkStart w:id="18" w:name="a639381"/>
      <w:r>
        <w:rPr>
          <w:rStyle w:val="DefTerm"/>
        </w:rPr>
        <w:t>Insured Risks:</w:t>
      </w:r>
      <w:r>
        <w:t xml:space="preserve"> (except to the extent any of the following are Uninsured Risks) fire, explosion, lightning, earthquake, tempest, storm, flood, bursting and overflowing of water tanks, apparatus or pipes, damage to underground water, oil or gas pipes or electricity wires or cables, impact by aircraft and aerial devices and articles dropped from them, impact by vehicles, terrorism, subsidence, ground slip, heave, riot, civil commotion, strikes, labour or political disturbances, malicious damage, and any other risks against which the Landlord decides to insure against from time to time and </w:t>
      </w:r>
      <w:r>
        <w:rPr>
          <w:rStyle w:val="DefTerm"/>
        </w:rPr>
        <w:t>Insured Risk</w:t>
      </w:r>
      <w:r>
        <w:t xml:space="preserve"> means any one of the Insured Risks.</w:t>
      </w:r>
      <w:bookmarkEnd w:id="18"/>
    </w:p>
    <w:p w14:paraId="72C1FC4F" w14:textId="638DE536" w:rsidR="0004223A" w:rsidRDefault="008E07E1" w:rsidP="004175CA">
      <w:pPr>
        <w:pStyle w:val="DefinedTermPara"/>
      </w:pPr>
      <w:bookmarkStart w:id="19" w:name="a697775"/>
      <w:r>
        <w:rPr>
          <w:rStyle w:val="DefTerm"/>
        </w:rPr>
        <w:t>Interest Rate</w:t>
      </w:r>
      <w:r>
        <w:t xml:space="preserve">: the base rate from time to time of </w:t>
      </w:r>
      <w:r w:rsidR="00894723">
        <w:t>Barclays Bank PLC</w:t>
      </w:r>
      <w:r>
        <w:t xml:space="preserve"> or, if that base rate stops being used or published, a comparable commercial rate specified by the Landlord (acting reasonably).</w:t>
      </w:r>
      <w:bookmarkEnd w:id="19"/>
    </w:p>
    <w:p w14:paraId="16F94A07" w14:textId="77777777" w:rsidR="0004223A" w:rsidRPr="0076320B" w:rsidRDefault="008E07E1" w:rsidP="004175CA">
      <w:pPr>
        <w:pStyle w:val="DefinedTermPara"/>
        <w:rPr>
          <w:rStyle w:val="DefTerm"/>
        </w:rPr>
      </w:pPr>
      <w:bookmarkStart w:id="20" w:name="a251324"/>
      <w:r>
        <w:rPr>
          <w:rStyle w:val="DefTerm"/>
        </w:rPr>
        <w:t>IPT</w:t>
      </w:r>
      <w:r>
        <w:rPr>
          <w:rStyle w:val="DefTerm"/>
          <w:b w:val="0"/>
        </w:rPr>
        <w:t xml:space="preserve">: </w:t>
      </w:r>
      <w:r>
        <w:t>Insurance</w:t>
      </w:r>
      <w:r>
        <w:rPr>
          <w:b/>
        </w:rPr>
        <w:t xml:space="preserve"> </w:t>
      </w:r>
      <w:r>
        <w:t>Premium</w:t>
      </w:r>
      <w:r>
        <w:rPr>
          <w:b/>
        </w:rPr>
        <w:t xml:space="preserve"> </w:t>
      </w:r>
      <w:r>
        <w:t>Tax chargeable under the Finance Act 1994 or any similar replacement or additional tax.</w:t>
      </w:r>
      <w:bookmarkEnd w:id="20"/>
    </w:p>
    <w:p w14:paraId="47B24B6A" w14:textId="77777777" w:rsidR="0004223A" w:rsidRPr="0069464B" w:rsidRDefault="008E07E1" w:rsidP="004175CA">
      <w:pPr>
        <w:pStyle w:val="DefinedTermPara"/>
        <w:rPr>
          <w:b/>
        </w:rPr>
      </w:pPr>
      <w:bookmarkStart w:id="21" w:name="a533937"/>
      <w:r>
        <w:rPr>
          <w:rStyle w:val="DefTerm"/>
        </w:rPr>
        <w:t>LPA 1925</w:t>
      </w:r>
      <w:r>
        <w:t>: Law of Property Act 1925.</w:t>
      </w:r>
      <w:bookmarkEnd w:id="21"/>
    </w:p>
    <w:p w14:paraId="1E0408D6" w14:textId="77777777" w:rsidR="0004223A" w:rsidRPr="00931B73" w:rsidRDefault="008E07E1" w:rsidP="004175CA">
      <w:pPr>
        <w:pStyle w:val="DefinedTermPara"/>
        <w:rPr>
          <w:rStyle w:val="DefTerm"/>
          <w:b w:val="0"/>
        </w:rPr>
      </w:pPr>
      <w:bookmarkStart w:id="22" w:name="a264874"/>
      <w:r>
        <w:rPr>
          <w:rStyle w:val="DefTerm"/>
        </w:rPr>
        <w:t>LTA 1927</w:t>
      </w:r>
      <w:r>
        <w:t>: Landlord and Tenant Act 1927.</w:t>
      </w:r>
      <w:bookmarkEnd w:id="22"/>
    </w:p>
    <w:p w14:paraId="1BD3BFBA" w14:textId="77777777" w:rsidR="0004223A" w:rsidRDefault="008E07E1" w:rsidP="004175CA">
      <w:pPr>
        <w:pStyle w:val="DefinedTermPara"/>
      </w:pPr>
      <w:bookmarkStart w:id="23" w:name="a956771"/>
      <w:r>
        <w:rPr>
          <w:rStyle w:val="DefTerm"/>
        </w:rPr>
        <w:t>LTA 1954</w:t>
      </w:r>
      <w:r>
        <w:t>: Landlord and Tenant Act 1954.</w:t>
      </w:r>
      <w:bookmarkEnd w:id="23"/>
    </w:p>
    <w:p w14:paraId="256F0F13" w14:textId="77777777" w:rsidR="0004223A" w:rsidRPr="007B2331" w:rsidRDefault="008E07E1" w:rsidP="004175CA">
      <w:pPr>
        <w:pStyle w:val="DefinedTermPara"/>
      </w:pPr>
      <w:bookmarkStart w:id="24" w:name="a514866"/>
      <w:r>
        <w:rPr>
          <w:rStyle w:val="DefTerm"/>
        </w:rPr>
        <w:t>LTCA 1995</w:t>
      </w:r>
      <w:r>
        <w:t>: Landlord and Tenant (Covenants) Act 1995.</w:t>
      </w:r>
      <w:bookmarkEnd w:id="24"/>
    </w:p>
    <w:p w14:paraId="546CBFC7" w14:textId="59D7E791" w:rsidR="0004223A" w:rsidRDefault="008E07E1" w:rsidP="004175CA">
      <w:pPr>
        <w:pStyle w:val="DefinedTermPara"/>
      </w:pPr>
      <w:bookmarkStart w:id="25" w:name="a678272"/>
      <w:r w:rsidRPr="00894723">
        <w:rPr>
          <w:rStyle w:val="DefTerm"/>
        </w:rPr>
        <w:t>Permitted Use</w:t>
      </w:r>
      <w:r w:rsidRPr="00894723">
        <w:t xml:space="preserve">: </w:t>
      </w:r>
      <w:r w:rsidR="00024010">
        <w:t>Taxi Company Base Office and MOT Service Station</w:t>
      </w:r>
      <w:r>
        <w:t xml:space="preserve"> within Use Class </w:t>
      </w:r>
      <w:r w:rsidR="003D2396">
        <w:t>Sui Generis and B2</w:t>
      </w:r>
      <w:r>
        <w:t xml:space="preserve"> of the Town and Country Planning (Use Classes) Order 1987 (as it applied in England at the date this lease was granted) </w:t>
      </w:r>
      <w:bookmarkEnd w:id="25"/>
    </w:p>
    <w:p w14:paraId="3F59D8F1" w14:textId="2432E1C2" w:rsidR="0004223A" w:rsidRDefault="008E07E1" w:rsidP="004175CA">
      <w:pPr>
        <w:pStyle w:val="DefinedTermPara"/>
      </w:pPr>
      <w:bookmarkStart w:id="26" w:name="a684900"/>
      <w:r>
        <w:rPr>
          <w:rStyle w:val="DefTerm"/>
        </w:rPr>
        <w:lastRenderedPageBreak/>
        <w:t>President</w:t>
      </w:r>
      <w:r>
        <w:t>: the president for the time being of the Royal Institution of Chartered Surveyors or a person acting on their behalf.</w:t>
      </w:r>
      <w:bookmarkEnd w:id="26"/>
    </w:p>
    <w:p w14:paraId="6319C2B9" w14:textId="77777777" w:rsidR="0004223A" w:rsidRDefault="008E07E1" w:rsidP="004175CA">
      <w:pPr>
        <w:pStyle w:val="DefinedTermPara"/>
      </w:pPr>
      <w:bookmarkStart w:id="27" w:name="a207004"/>
      <w:r>
        <w:rPr>
          <w:rStyle w:val="DefTerm"/>
        </w:rPr>
        <w:t>Property</w:t>
      </w:r>
      <w:r>
        <w:t xml:space="preserve">: the property described in </w:t>
      </w:r>
      <w:r>
        <w:fldChar w:fldCharType="begin"/>
      </w:r>
      <w:r>
        <w:rPr>
          <w:highlight w:val="lightGray"/>
        </w:rPr>
        <w:instrText>REF a266154 \h \w</w:instrText>
      </w:r>
      <w:r>
        <w:fldChar w:fldCharType="separate"/>
      </w:r>
      <w:r>
        <w:t>Schedule 1</w:t>
      </w:r>
      <w:r>
        <w:fldChar w:fldCharType="end"/>
      </w:r>
      <w:r>
        <w:t>.</w:t>
      </w:r>
      <w:bookmarkEnd w:id="27"/>
    </w:p>
    <w:p w14:paraId="6E5016A2" w14:textId="77777777" w:rsidR="0004223A" w:rsidRDefault="008E07E1" w:rsidP="004175CA">
      <w:pPr>
        <w:pStyle w:val="DefinedTermPara"/>
      </w:pPr>
      <w:bookmarkStart w:id="28" w:name="a482640"/>
      <w:r>
        <w:rPr>
          <w:rStyle w:val="DefTerm"/>
        </w:rPr>
        <w:t>Property Damage</w:t>
      </w:r>
      <w:r>
        <w:t>: damage to or destruction of the Property (excluding the Excluded Insurance Items) that makes the Property wholly or partially unfit for occupation and use.</w:t>
      </w:r>
      <w:bookmarkEnd w:id="28"/>
    </w:p>
    <w:p w14:paraId="1181467B" w14:textId="77777777" w:rsidR="0004223A" w:rsidRDefault="008E07E1" w:rsidP="004175CA">
      <w:pPr>
        <w:pStyle w:val="DefinedTermPara"/>
      </w:pPr>
      <w:bookmarkStart w:id="29" w:name="a923179"/>
      <w:r>
        <w:rPr>
          <w:rStyle w:val="DefTerm"/>
        </w:rPr>
        <w:t>Property Plan</w:t>
      </w:r>
      <w:r>
        <w:t xml:space="preserve">: the plan annexed to this lease at </w:t>
      </w:r>
      <w:r>
        <w:fldChar w:fldCharType="begin"/>
      </w:r>
      <w:r>
        <w:instrText>PAGEREF a846001\# "''"  \h</w:instrText>
      </w:r>
      <w:r w:rsidR="008D2045">
        <w:fldChar w:fldCharType="separate"/>
      </w:r>
      <w:r>
        <w:fldChar w:fldCharType="end"/>
      </w:r>
      <w:r>
        <w:fldChar w:fldCharType="begin"/>
      </w:r>
      <w:r>
        <w:rPr>
          <w:highlight w:val="lightGray"/>
        </w:rPr>
        <w:instrText>REF a846001 \h \w</w:instrText>
      </w:r>
      <w:r>
        <w:fldChar w:fldCharType="separate"/>
      </w:r>
      <w:r>
        <w:t>ANNEX A</w:t>
      </w:r>
      <w:r>
        <w:fldChar w:fldCharType="end"/>
      </w:r>
      <w:r>
        <w:t xml:space="preserve"> and marked "Property Plan".</w:t>
      </w:r>
      <w:bookmarkEnd w:id="29"/>
    </w:p>
    <w:p w14:paraId="27799974" w14:textId="77777777" w:rsidR="0004223A" w:rsidRDefault="008E07E1" w:rsidP="004175CA">
      <w:pPr>
        <w:pStyle w:val="DefinedTermPara"/>
      </w:pPr>
      <w:bookmarkStart w:id="30" w:name="a437496"/>
      <w:r>
        <w:rPr>
          <w:rStyle w:val="DefTerm"/>
        </w:rPr>
        <w:t>Rates and Taxes</w:t>
      </w:r>
      <w:r>
        <w:t xml:space="preserve">: all present and future rates, taxes and other impositions and outgoings payable in respect of the Property, its use and any works carried out there (or a fair proportion of the total cost of those rates, taxes, </w:t>
      </w:r>
      <w:proofErr w:type="gramStart"/>
      <w:r>
        <w:t>impositions</w:t>
      </w:r>
      <w:proofErr w:type="gramEnd"/>
      <w:r>
        <w:t xml:space="preserve"> and outgoings if any are payable in respect of the Property together with any other property) but excluding any taxes:</w:t>
      </w:r>
      <w:bookmarkEnd w:id="30"/>
    </w:p>
    <w:p w14:paraId="7F00B687" w14:textId="781A51BC" w:rsidR="0004223A" w:rsidRDefault="008E07E1" w:rsidP="005E5996">
      <w:pPr>
        <w:pStyle w:val="DefinedTermNumber"/>
        <w:ind w:left="2160" w:hanging="606"/>
      </w:pPr>
      <w:r>
        <w:t xml:space="preserve">payable by the Landlord in connection with any dealing with or disposition of the reversion to this lease </w:t>
      </w:r>
    </w:p>
    <w:p w14:paraId="6AEEED9E" w14:textId="44EA4BB7" w:rsidR="0004223A" w:rsidRDefault="008E07E1" w:rsidP="005E5996">
      <w:pPr>
        <w:pStyle w:val="DefinedTermNumber"/>
        <w:ind w:left="2160" w:hanging="606"/>
      </w:pPr>
      <w:r>
        <w:t>(</w:t>
      </w:r>
      <w:proofErr w:type="gramStart"/>
      <w:r>
        <w:t>except</w:t>
      </w:r>
      <w:proofErr w:type="gramEnd"/>
      <w:r>
        <w:t xml:space="preserve"> VAT) payable by the Landlord by reason of the receipt of any of the Rents due under this lease.</w:t>
      </w:r>
    </w:p>
    <w:p w14:paraId="6B1EB0CB" w14:textId="77777777" w:rsidR="0004223A" w:rsidRPr="002D7247" w:rsidRDefault="008E07E1" w:rsidP="004175CA">
      <w:pPr>
        <w:pStyle w:val="DefinedTermPara"/>
      </w:pPr>
      <w:bookmarkStart w:id="31" w:name="a887759"/>
      <w:r>
        <w:rPr>
          <w:rStyle w:val="DefTerm"/>
        </w:rPr>
        <w:t>Recommendation Report</w:t>
      </w:r>
      <w:r>
        <w:t>: a report as defined in regulation 4 of the EPC Regulations.</w:t>
      </w:r>
      <w:bookmarkEnd w:id="31"/>
    </w:p>
    <w:p w14:paraId="13715941" w14:textId="77777777" w:rsidR="0004223A" w:rsidRPr="00FE1BBC" w:rsidRDefault="008E07E1" w:rsidP="004175CA">
      <w:pPr>
        <w:pStyle w:val="DefinedTermPara"/>
        <w:rPr>
          <w:rStyle w:val="DefTerm"/>
        </w:rPr>
      </w:pPr>
      <w:bookmarkStart w:id="32" w:name="a968626"/>
      <w:r>
        <w:rPr>
          <w:rStyle w:val="DefTerm"/>
        </w:rPr>
        <w:t>Reinstatement Cost</w:t>
      </w:r>
      <w:r>
        <w:rPr>
          <w:rStyle w:val="DefTerm"/>
          <w:b w:val="0"/>
        </w:rPr>
        <w:t>:</w:t>
      </w:r>
      <w:r>
        <w:t xml:space="preserve"> the full cost of reinstatement of the Property (excluding the Excluded Insurance Items) </w:t>
      </w:r>
      <w:proofErr w:type="gramStart"/>
      <w:r>
        <w:t>taking into account</w:t>
      </w:r>
      <w:proofErr w:type="gramEnd"/>
      <w:r>
        <w:t xml:space="preserve"> inflation of building costs and including any costs of demolition, site clearance, site protection, shoring up, professionals' and statutory fees and incidental expenses and any other work to the Property that may be required by law and any VAT on all such costs, fees and expenses.</w:t>
      </w:r>
      <w:bookmarkEnd w:id="32"/>
    </w:p>
    <w:p w14:paraId="7E79CFAD" w14:textId="77777777" w:rsidR="0004223A" w:rsidRPr="00B165DE" w:rsidRDefault="008E07E1" w:rsidP="004175CA">
      <w:pPr>
        <w:pStyle w:val="DefinedTermPara"/>
        <w:rPr>
          <w:rStyle w:val="DefTerm"/>
          <w:b w:val="0"/>
        </w:rPr>
      </w:pPr>
      <w:bookmarkStart w:id="33" w:name="a187976"/>
      <w:r>
        <w:rPr>
          <w:rStyle w:val="DefTerm"/>
        </w:rPr>
        <w:t>Rents</w:t>
      </w:r>
      <w:r>
        <w:t xml:space="preserve">: the rents set out in </w:t>
      </w:r>
      <w:r>
        <w:fldChar w:fldCharType="begin"/>
      </w:r>
      <w:r>
        <w:instrText>PAGEREF a119235\# "'clause '"  \h</w:instrText>
      </w:r>
      <w:r>
        <w:fldChar w:fldCharType="separate"/>
      </w:r>
      <w:r>
        <w:t xml:space="preserve">clause </w:t>
      </w:r>
      <w:r>
        <w:fldChar w:fldCharType="end"/>
      </w:r>
      <w:r>
        <w:fldChar w:fldCharType="begin"/>
      </w:r>
      <w:r>
        <w:rPr>
          <w:highlight w:val="lightGray"/>
        </w:rPr>
        <w:instrText>REF a119235 \h \w</w:instrText>
      </w:r>
      <w:r>
        <w:fldChar w:fldCharType="separate"/>
      </w:r>
      <w:r>
        <w:t>2.2</w:t>
      </w:r>
      <w:r>
        <w:fldChar w:fldCharType="end"/>
      </w:r>
      <w:r>
        <w:t>.</w:t>
      </w:r>
      <w:bookmarkEnd w:id="33"/>
    </w:p>
    <w:p w14:paraId="2221217A" w14:textId="058A849A" w:rsidR="0004223A" w:rsidRPr="000F3094" w:rsidRDefault="008E07E1" w:rsidP="004175CA">
      <w:pPr>
        <w:pStyle w:val="DefinedTermPara"/>
      </w:pPr>
      <w:bookmarkStart w:id="34" w:name="a194167"/>
      <w:r>
        <w:rPr>
          <w:rStyle w:val="DefTerm"/>
        </w:rPr>
        <w:t>Rent Commencement Date</w:t>
      </w:r>
      <w:r>
        <w:t>:  the date of this lease.</w:t>
      </w:r>
      <w:bookmarkEnd w:id="34"/>
    </w:p>
    <w:p w14:paraId="6C0E0216" w14:textId="7074B0C7" w:rsidR="0004223A" w:rsidRDefault="008E07E1" w:rsidP="004175CA">
      <w:pPr>
        <w:pStyle w:val="DefinedTermPara"/>
      </w:pPr>
      <w:bookmarkStart w:id="35" w:name="a668512"/>
      <w:r>
        <w:rPr>
          <w:rStyle w:val="DefTerm"/>
        </w:rPr>
        <w:t>Rent Payment Dates</w:t>
      </w:r>
      <w:r>
        <w:t xml:space="preserve">: 25 March, 24 June, 29 </w:t>
      </w:r>
      <w:proofErr w:type="gramStart"/>
      <w:r>
        <w:t>September</w:t>
      </w:r>
      <w:proofErr w:type="gramEnd"/>
      <w:r>
        <w:t xml:space="preserve"> and 25 December.</w:t>
      </w:r>
      <w:bookmarkEnd w:id="35"/>
    </w:p>
    <w:p w14:paraId="7072EBBE" w14:textId="77777777" w:rsidR="0004223A" w:rsidRDefault="008E07E1" w:rsidP="004175CA">
      <w:pPr>
        <w:pStyle w:val="DefinedTermPara"/>
      </w:pPr>
      <w:bookmarkStart w:id="36" w:name="a142347"/>
      <w:r>
        <w:rPr>
          <w:rStyle w:val="DefTerm"/>
        </w:rPr>
        <w:t>Reservations</w:t>
      </w:r>
      <w:r>
        <w:t xml:space="preserve">: the rights excepted and reserved in </w:t>
      </w:r>
      <w:r>
        <w:fldChar w:fldCharType="begin"/>
      </w:r>
      <w:r>
        <w:instrText>PAGEREF a482168\# "'paragraph '"  \h</w:instrText>
      </w:r>
      <w:r>
        <w:fldChar w:fldCharType="separate"/>
      </w:r>
      <w:r>
        <w:t xml:space="preserve">paragraph </w:t>
      </w:r>
      <w:r>
        <w:fldChar w:fldCharType="end"/>
      </w:r>
      <w:r>
        <w:fldChar w:fldCharType="begin"/>
      </w:r>
      <w:r>
        <w:rPr>
          <w:highlight w:val="lightGray"/>
        </w:rPr>
        <w:instrText>REF a482168 \h \w</w:instrText>
      </w:r>
      <w:r>
        <w:fldChar w:fldCharType="separate"/>
      </w:r>
      <w:r>
        <w:t>1</w:t>
      </w:r>
      <w:r>
        <w:fldChar w:fldCharType="end"/>
      </w:r>
      <w:r>
        <w:t xml:space="preserve"> of </w:t>
      </w:r>
      <w:r>
        <w:fldChar w:fldCharType="begin"/>
      </w:r>
      <w:r>
        <w:rPr>
          <w:highlight w:val="lightGray"/>
        </w:rPr>
        <w:instrText>REF a979993 \h \w</w:instrText>
      </w:r>
      <w:r>
        <w:fldChar w:fldCharType="separate"/>
      </w:r>
      <w:r>
        <w:t>Schedule 3</w:t>
      </w:r>
      <w:r>
        <w:fldChar w:fldCharType="end"/>
      </w:r>
      <w:r>
        <w:t xml:space="preserve">. </w:t>
      </w:r>
      <w:bookmarkEnd w:id="36"/>
    </w:p>
    <w:p w14:paraId="28CE86A7" w14:textId="77777777" w:rsidR="0004223A" w:rsidRPr="00EC5804" w:rsidRDefault="008E07E1" w:rsidP="004175CA">
      <w:pPr>
        <w:pStyle w:val="DefinedTermPara"/>
      </w:pPr>
      <w:bookmarkStart w:id="37" w:name="a724824"/>
      <w:r>
        <w:rPr>
          <w:rStyle w:val="DefTerm"/>
        </w:rPr>
        <w:t>Service Media</w:t>
      </w:r>
      <w:r>
        <w:t xml:space="preserve">: all media for the supply or removal of Utilities and all structures, </w:t>
      </w:r>
      <w:proofErr w:type="gramStart"/>
      <w:r>
        <w:t>machinery</w:t>
      </w:r>
      <w:proofErr w:type="gramEnd"/>
      <w:r>
        <w:t xml:space="preserve"> and equipment ancillary to those media.</w:t>
      </w:r>
      <w:bookmarkEnd w:id="37"/>
    </w:p>
    <w:p w14:paraId="16108C90" w14:textId="77777777" w:rsidR="0004223A" w:rsidRDefault="008E07E1" w:rsidP="004175CA">
      <w:pPr>
        <w:pStyle w:val="DefinedTermPara"/>
      </w:pPr>
      <w:bookmarkStart w:id="38" w:name="a501146"/>
      <w:r>
        <w:rPr>
          <w:rStyle w:val="DefTerm"/>
        </w:rPr>
        <w:t>Signs</w:t>
      </w:r>
      <w:r>
        <w:t xml:space="preserve">: signs, fascia, awnings, placards, boards, </w:t>
      </w:r>
      <w:proofErr w:type="gramStart"/>
      <w:r>
        <w:t>posters</w:t>
      </w:r>
      <w:proofErr w:type="gramEnd"/>
      <w:r>
        <w:t xml:space="preserve"> and advertisements.</w:t>
      </w:r>
      <w:bookmarkEnd w:id="38"/>
    </w:p>
    <w:p w14:paraId="6219153C" w14:textId="25D40E8A" w:rsidR="0004223A" w:rsidRDefault="008E07E1" w:rsidP="004175CA">
      <w:pPr>
        <w:pStyle w:val="DefinedTermPara"/>
        <w:rPr>
          <w:rStyle w:val="DefTerm"/>
          <w:b w:val="0"/>
        </w:rPr>
      </w:pPr>
      <w:bookmarkStart w:id="39" w:name="a312233"/>
      <w:r>
        <w:rPr>
          <w:rStyle w:val="DefTerm"/>
        </w:rPr>
        <w:t>Tenant Damage:</w:t>
      </w:r>
      <w:r>
        <w:rPr>
          <w:rStyle w:val="DefTerm"/>
          <w:b w:val="0"/>
        </w:rPr>
        <w:t xml:space="preserve"> </w:t>
      </w:r>
      <w:r>
        <w:t>damage or destruction caused by an act or omission of the Tenant or any Authorised Person.</w:t>
      </w:r>
      <w:bookmarkEnd w:id="39"/>
    </w:p>
    <w:p w14:paraId="26F4D5F6" w14:textId="6B5F5391" w:rsidR="0004223A" w:rsidRDefault="008E07E1" w:rsidP="004175CA">
      <w:pPr>
        <w:pStyle w:val="DefinedTermPara"/>
      </w:pPr>
      <w:bookmarkStart w:id="40" w:name="a905483"/>
      <w:r>
        <w:rPr>
          <w:rStyle w:val="DefTerm"/>
        </w:rPr>
        <w:t>Term</w:t>
      </w:r>
      <w:r>
        <w:t xml:space="preserve">: </w:t>
      </w:r>
      <w:proofErr w:type="gramStart"/>
      <w:r>
        <w:t>the</w:t>
      </w:r>
      <w:proofErr w:type="gramEnd"/>
      <w:r>
        <w:t xml:space="preserve"> Contractual Term and any statutory continuation of this lease.</w:t>
      </w:r>
      <w:bookmarkEnd w:id="40"/>
    </w:p>
    <w:p w14:paraId="19C10DA5" w14:textId="77777777" w:rsidR="0004223A" w:rsidRPr="00A96D9E" w:rsidRDefault="008E07E1" w:rsidP="004175CA">
      <w:pPr>
        <w:pStyle w:val="DefinedTermPara"/>
      </w:pPr>
      <w:bookmarkStart w:id="41" w:name="a146665"/>
      <w:r>
        <w:rPr>
          <w:rStyle w:val="DefTerm"/>
        </w:rPr>
        <w:t>Termination Date</w:t>
      </w:r>
      <w:r>
        <w:t>: the date on which this lease determines (however it determines).</w:t>
      </w:r>
      <w:bookmarkEnd w:id="41"/>
    </w:p>
    <w:p w14:paraId="1E352D2A" w14:textId="77777777" w:rsidR="0004223A" w:rsidRDefault="008E07E1" w:rsidP="004175CA">
      <w:pPr>
        <w:pStyle w:val="DefinedTermPara"/>
      </w:pPr>
      <w:bookmarkStart w:id="42" w:name="a560610"/>
      <w:r>
        <w:rPr>
          <w:rStyle w:val="DefTerm"/>
        </w:rPr>
        <w:t>Third Party Rights</w:t>
      </w:r>
      <w:r>
        <w:t xml:space="preserve">: the matters set out in </w:t>
      </w:r>
      <w:r>
        <w:fldChar w:fldCharType="begin"/>
      </w:r>
      <w:r>
        <w:rPr>
          <w:highlight w:val="lightGray"/>
        </w:rPr>
        <w:instrText>REF a333479 \h \w</w:instrText>
      </w:r>
      <w:r>
        <w:fldChar w:fldCharType="separate"/>
      </w:r>
      <w:r>
        <w:t>Schedule 4</w:t>
      </w:r>
      <w:r>
        <w:fldChar w:fldCharType="end"/>
      </w:r>
      <w:r>
        <w:t>.</w:t>
      </w:r>
      <w:bookmarkEnd w:id="42"/>
    </w:p>
    <w:p w14:paraId="79125CE7" w14:textId="77777777" w:rsidR="0004223A" w:rsidRDefault="008E07E1" w:rsidP="004175CA">
      <w:pPr>
        <w:pStyle w:val="DefinedTermPara"/>
      </w:pPr>
      <w:bookmarkStart w:id="43" w:name="a271421"/>
      <w:r>
        <w:rPr>
          <w:rStyle w:val="DefTerm"/>
        </w:rPr>
        <w:t>Transaction</w:t>
      </w:r>
      <w:r>
        <w:t>: is:</w:t>
      </w:r>
      <w:bookmarkEnd w:id="43"/>
    </w:p>
    <w:p w14:paraId="5082F00B" w14:textId="77777777" w:rsidR="0004223A" w:rsidRDefault="008E07E1" w:rsidP="00BD63B5">
      <w:pPr>
        <w:pStyle w:val="DefinedTermNumber"/>
        <w:ind w:left="2160" w:hanging="606"/>
      </w:pPr>
      <w:r>
        <w:t xml:space="preserve">any dealing with this lease or the devolution or transmission of or parting with possession of any interest in </w:t>
      </w:r>
      <w:proofErr w:type="gramStart"/>
      <w:r>
        <w:t>it;</w:t>
      </w:r>
      <w:proofErr w:type="gramEnd"/>
    </w:p>
    <w:p w14:paraId="4A3FC603" w14:textId="77777777" w:rsidR="0004223A" w:rsidRDefault="008E07E1" w:rsidP="00BD63B5">
      <w:pPr>
        <w:pStyle w:val="DefinedTermNumber"/>
        <w:ind w:left="2160" w:hanging="606"/>
      </w:pPr>
      <w:r>
        <w:lastRenderedPageBreak/>
        <w:t xml:space="preserve">the creation of any underlease or other interest out of this lease or out of any interest or underlease derived from it and any dealing, </w:t>
      </w:r>
      <w:proofErr w:type="gramStart"/>
      <w:r>
        <w:t>devolution</w:t>
      </w:r>
      <w:proofErr w:type="gramEnd"/>
      <w:r>
        <w:t xml:space="preserve"> or transmission of or parting with possession of any such interest or underlease; or</w:t>
      </w:r>
    </w:p>
    <w:p w14:paraId="0B9C5023" w14:textId="77777777" w:rsidR="0004223A" w:rsidRPr="00B00F8F" w:rsidRDefault="008E07E1" w:rsidP="004175CA">
      <w:pPr>
        <w:pStyle w:val="DefinedTermNumber"/>
      </w:pPr>
      <w:r>
        <w:t>the making of any other arrangement for the occupation of the Property.</w:t>
      </w:r>
    </w:p>
    <w:p w14:paraId="06BB098A" w14:textId="77777777" w:rsidR="0004223A" w:rsidRDefault="008E07E1" w:rsidP="004175CA">
      <w:pPr>
        <w:pStyle w:val="DefinedTermPara"/>
      </w:pPr>
      <w:bookmarkStart w:id="44" w:name="a499761"/>
      <w:r>
        <w:rPr>
          <w:rStyle w:val="DefTerm"/>
        </w:rPr>
        <w:t>Uninsured Risks</w:t>
      </w:r>
      <w:r>
        <w:t xml:space="preserve">: any of the risks specified in the definition of Insured Risks where such risks are not insured against at the date of the relevant damage or destruction because of an exclusion imposed by the insurers or insurance for such risks was not available in the London insurance market on reasonable terms acceptable to the Landlord at the time the insurance policy was entered </w:t>
      </w:r>
      <w:proofErr w:type="gramStart"/>
      <w:r>
        <w:t>into</w:t>
      </w:r>
      <w:proofErr w:type="gramEnd"/>
      <w:r>
        <w:t xml:space="preserve"> and </w:t>
      </w:r>
      <w:r>
        <w:rPr>
          <w:rStyle w:val="DefTerm"/>
        </w:rPr>
        <w:t>Uninsured Risk</w:t>
      </w:r>
      <w:r>
        <w:t xml:space="preserve"> means any one of the Uninsured Risks.</w:t>
      </w:r>
      <w:bookmarkEnd w:id="44"/>
    </w:p>
    <w:p w14:paraId="506996CC" w14:textId="77777777" w:rsidR="0004223A" w:rsidRPr="00081C68" w:rsidRDefault="008E07E1" w:rsidP="004175CA">
      <w:pPr>
        <w:pStyle w:val="DefinedTermPara"/>
      </w:pPr>
      <w:bookmarkStart w:id="45" w:name="a201897"/>
      <w:r>
        <w:rPr>
          <w:rStyle w:val="DefTerm"/>
        </w:rPr>
        <w:t>Utilities</w:t>
      </w:r>
      <w:r>
        <w:t>: electricity, gas, water, sewage, air-conditioning, heating, energy, telecommunications, data and all other services and utilities.</w:t>
      </w:r>
      <w:bookmarkEnd w:id="45"/>
    </w:p>
    <w:p w14:paraId="7DCAFBA1" w14:textId="77777777" w:rsidR="0004223A" w:rsidRDefault="008E07E1" w:rsidP="004175CA">
      <w:pPr>
        <w:pStyle w:val="DefinedTermPara"/>
      </w:pPr>
      <w:bookmarkStart w:id="46" w:name="a362855"/>
      <w:r>
        <w:rPr>
          <w:rStyle w:val="DefTerm"/>
        </w:rPr>
        <w:t>Utility Costs</w:t>
      </w:r>
      <w:r>
        <w:t>: all costs in connection with the supply or removal of Utilities to or from the Property (or a fair proportion of the total cost if any of those costs are payable in respect of the Property together with any other property).</w:t>
      </w:r>
      <w:bookmarkEnd w:id="46"/>
    </w:p>
    <w:p w14:paraId="6F24426D" w14:textId="4F70E6C8" w:rsidR="0004223A" w:rsidRDefault="008E07E1" w:rsidP="004175CA">
      <w:pPr>
        <w:pStyle w:val="DefinedTermPara"/>
      </w:pPr>
      <w:bookmarkStart w:id="47" w:name="a146961"/>
      <w:r>
        <w:rPr>
          <w:rStyle w:val="DefTerm"/>
        </w:rPr>
        <w:t>VAT</w:t>
      </w:r>
      <w:r>
        <w:t>: value added tax or any equivalent tax chargeable in the UK.</w:t>
      </w:r>
      <w:bookmarkEnd w:id="47"/>
    </w:p>
    <w:p w14:paraId="3F53B730" w14:textId="77777777" w:rsidR="0004223A" w:rsidRDefault="008E07E1" w:rsidP="004175CA">
      <w:pPr>
        <w:pStyle w:val="Untitledsubclause1"/>
      </w:pPr>
      <w:bookmarkStart w:id="48" w:name="a912962"/>
      <w:r>
        <w:t xml:space="preserve">A reference to this </w:t>
      </w:r>
      <w:r>
        <w:rPr>
          <w:rStyle w:val="DefTerm"/>
        </w:rPr>
        <w:t>lease</w:t>
      </w:r>
      <w:r>
        <w:t xml:space="preserve">, except a reference to the date of this lease or to the grant of this lease, is a reference to this deed and any deed, licence, consent, </w:t>
      </w:r>
      <w:proofErr w:type="gramStart"/>
      <w:r>
        <w:t>approval</w:t>
      </w:r>
      <w:proofErr w:type="gramEnd"/>
      <w:r>
        <w:t xml:space="preserve"> or other instrument supplemental or collateral to it.</w:t>
      </w:r>
      <w:bookmarkEnd w:id="48"/>
    </w:p>
    <w:p w14:paraId="09A77472" w14:textId="77777777" w:rsidR="0004223A" w:rsidRDefault="008E07E1" w:rsidP="004175CA">
      <w:pPr>
        <w:pStyle w:val="Untitledsubclause1"/>
      </w:pPr>
      <w:bookmarkStart w:id="49" w:name="a473898"/>
      <w:r>
        <w:t xml:space="preserve">The Schedules form part of this lease and shall have effect as if set out in full in the body of this lease. Any reference to </w:t>
      </w:r>
      <w:r>
        <w:rPr>
          <w:rStyle w:val="DefTerm"/>
        </w:rPr>
        <w:t>this lease</w:t>
      </w:r>
      <w:r>
        <w:t xml:space="preserve"> includes the Schedules.</w:t>
      </w:r>
      <w:bookmarkEnd w:id="49"/>
    </w:p>
    <w:p w14:paraId="782B023E" w14:textId="77777777" w:rsidR="0004223A" w:rsidRDefault="008E07E1" w:rsidP="004175CA">
      <w:pPr>
        <w:pStyle w:val="Untitledsubclause1"/>
      </w:pPr>
      <w:bookmarkStart w:id="50" w:name="a872694"/>
      <w:r>
        <w:t>Unless the context otherwise requires, references to clauses, Schedules and Annexes are to the clauses, Schedules and Annexes of this lease and references to paragraphs are to paragraphs of the relevant Schedule.</w:t>
      </w:r>
      <w:bookmarkEnd w:id="50"/>
    </w:p>
    <w:p w14:paraId="2501F3A5" w14:textId="77777777" w:rsidR="0004223A" w:rsidRDefault="008E07E1" w:rsidP="004175CA">
      <w:pPr>
        <w:pStyle w:val="Untitledsubclause1"/>
      </w:pPr>
      <w:bookmarkStart w:id="51" w:name="a559193"/>
      <w:r>
        <w:t xml:space="preserve">Clause, </w:t>
      </w:r>
      <w:proofErr w:type="gramStart"/>
      <w:r>
        <w:t>Schedule</w:t>
      </w:r>
      <w:proofErr w:type="gramEnd"/>
      <w:r>
        <w:t xml:space="preserve"> and paragraph headings shall not affect the interpretation of this lease.</w:t>
      </w:r>
      <w:bookmarkEnd w:id="51"/>
    </w:p>
    <w:p w14:paraId="56ECC2CD" w14:textId="77777777" w:rsidR="0004223A" w:rsidRDefault="008E07E1" w:rsidP="004175CA">
      <w:pPr>
        <w:pStyle w:val="Untitledsubclause1"/>
      </w:pPr>
      <w:bookmarkStart w:id="52" w:name="a566688"/>
      <w:r>
        <w:t>A reference to:</w:t>
      </w:r>
      <w:bookmarkEnd w:id="52"/>
    </w:p>
    <w:p w14:paraId="53FA25B6" w14:textId="77777777" w:rsidR="0004223A" w:rsidRDefault="008E07E1" w:rsidP="004175CA">
      <w:pPr>
        <w:pStyle w:val="Untitledsubclause2"/>
      </w:pPr>
      <w:bookmarkStart w:id="53" w:name="a513346"/>
      <w:r>
        <w:t xml:space="preserve">the </w:t>
      </w:r>
      <w:r>
        <w:rPr>
          <w:rStyle w:val="DefTerm"/>
        </w:rPr>
        <w:t>Landlord</w:t>
      </w:r>
      <w:r>
        <w:t xml:space="preserve"> includes a reference to the person entitled to the immediate reversion to this </w:t>
      </w:r>
      <w:proofErr w:type="gramStart"/>
      <w:r>
        <w:t>lease;</w:t>
      </w:r>
      <w:bookmarkEnd w:id="53"/>
      <w:proofErr w:type="gramEnd"/>
    </w:p>
    <w:p w14:paraId="3E859EE5" w14:textId="4965E207" w:rsidR="0004223A" w:rsidRDefault="008E07E1" w:rsidP="004175CA">
      <w:pPr>
        <w:pStyle w:val="Untitledsubclause2"/>
      </w:pPr>
      <w:bookmarkStart w:id="54" w:name="a672252"/>
      <w:r>
        <w:t xml:space="preserve">the </w:t>
      </w:r>
      <w:r>
        <w:rPr>
          <w:rStyle w:val="DefTerm"/>
        </w:rPr>
        <w:t>Tenant</w:t>
      </w:r>
      <w:r>
        <w:t xml:space="preserve"> includes a reference to its successors in title and assigns; and</w:t>
      </w:r>
      <w:bookmarkEnd w:id="54"/>
    </w:p>
    <w:p w14:paraId="17AC2DE7" w14:textId="0B857F7E" w:rsidR="0004223A" w:rsidRDefault="008E07E1" w:rsidP="004175CA">
      <w:pPr>
        <w:pStyle w:val="Untitledsubclause2"/>
      </w:pPr>
      <w:bookmarkStart w:id="55" w:name="a473560"/>
      <w:r>
        <w:t xml:space="preserve">a </w:t>
      </w:r>
      <w:r>
        <w:rPr>
          <w:rStyle w:val="DefTerm"/>
        </w:rPr>
        <w:t>guarantor</w:t>
      </w:r>
      <w:r>
        <w:t xml:space="preserve"> is a reference to any guarantor of the tenant covenants of this lease including a guarantor who has entered into an authorised </w:t>
      </w:r>
      <w:proofErr w:type="gramStart"/>
      <w:r>
        <w:t>guarantee</w:t>
      </w:r>
      <w:proofErr w:type="gramEnd"/>
      <w:r>
        <w:t xml:space="preserve"> agreement.</w:t>
      </w:r>
      <w:bookmarkEnd w:id="55"/>
    </w:p>
    <w:p w14:paraId="4369BE1A" w14:textId="7408034B" w:rsidR="0004223A" w:rsidRDefault="008E07E1" w:rsidP="004175CA">
      <w:pPr>
        <w:pStyle w:val="Untitledsubclause1"/>
      </w:pPr>
      <w:bookmarkStart w:id="56" w:name="a308263"/>
      <w:r>
        <w:t xml:space="preserve">In relation to any payment, a reference to a </w:t>
      </w:r>
      <w:r>
        <w:rPr>
          <w:rStyle w:val="DefTerm"/>
        </w:rPr>
        <w:t>fair proportion</w:t>
      </w:r>
      <w:r>
        <w:t xml:space="preserve"> is to a fair proportion of the total amount payable, determined conclusively (except as to questions of law) by the Landlord.</w:t>
      </w:r>
      <w:bookmarkEnd w:id="56"/>
    </w:p>
    <w:p w14:paraId="4AAEB45A" w14:textId="77777777" w:rsidR="0004223A" w:rsidRDefault="008E07E1" w:rsidP="004175CA">
      <w:pPr>
        <w:pStyle w:val="Untitledsubclause1"/>
      </w:pPr>
      <w:bookmarkStart w:id="57" w:name="a173760"/>
      <w:r>
        <w:lastRenderedPageBreak/>
        <w:t xml:space="preserve">A </w:t>
      </w:r>
      <w:r>
        <w:rPr>
          <w:rStyle w:val="DefTerm"/>
        </w:rPr>
        <w:t>person</w:t>
      </w:r>
      <w:r>
        <w:t xml:space="preserve"> includes a natural person, corporate or unincorporated body (</w:t>
      </w:r>
      <w:proofErr w:type="gramStart"/>
      <w:r>
        <w:t>whether or not</w:t>
      </w:r>
      <w:proofErr w:type="gramEnd"/>
      <w:r>
        <w:t xml:space="preserve"> having separate legal personality).</w:t>
      </w:r>
      <w:bookmarkEnd w:id="57"/>
    </w:p>
    <w:p w14:paraId="2B49B06C" w14:textId="77777777" w:rsidR="0004223A" w:rsidRDefault="008E07E1" w:rsidP="004175CA">
      <w:pPr>
        <w:pStyle w:val="Untitledsubclause1"/>
      </w:pPr>
      <w:bookmarkStart w:id="58" w:name="a353752"/>
      <w:r>
        <w:t>Unless the context otherwise requires, a reference to one gender shall include a reference to the other genders.</w:t>
      </w:r>
      <w:bookmarkEnd w:id="58"/>
    </w:p>
    <w:p w14:paraId="4501DCE6" w14:textId="77777777" w:rsidR="0004223A" w:rsidRDefault="008E07E1" w:rsidP="004175CA">
      <w:pPr>
        <w:pStyle w:val="Untitledsubclause1"/>
      </w:pPr>
      <w:bookmarkStart w:id="59" w:name="a189305"/>
      <w:r>
        <w:t xml:space="preserve">The expressions </w:t>
      </w:r>
      <w:r>
        <w:rPr>
          <w:rStyle w:val="DefTerm"/>
        </w:rPr>
        <w:t>authorised guarantee agreement</w:t>
      </w:r>
      <w:r>
        <w:rPr>
          <w:bCs/>
        </w:rPr>
        <w:t xml:space="preserve">, </w:t>
      </w:r>
      <w:r>
        <w:rPr>
          <w:rStyle w:val="DefTerm"/>
        </w:rPr>
        <w:t>landlord covenant</w:t>
      </w:r>
      <w:r>
        <w:rPr>
          <w:bCs/>
        </w:rPr>
        <w:t xml:space="preserve"> and </w:t>
      </w:r>
      <w:r>
        <w:rPr>
          <w:rStyle w:val="DefTerm"/>
        </w:rPr>
        <w:t>tenant covenant</w:t>
      </w:r>
      <w:r>
        <w:t xml:space="preserve"> each has the meaning given to it by the LTCA 1995. </w:t>
      </w:r>
      <w:bookmarkEnd w:id="59"/>
    </w:p>
    <w:p w14:paraId="73845033" w14:textId="77777777" w:rsidR="0004223A" w:rsidRDefault="008E07E1" w:rsidP="004175CA">
      <w:pPr>
        <w:pStyle w:val="Untitledsubclause1"/>
      </w:pPr>
      <w:bookmarkStart w:id="60" w:name="a937435"/>
      <w:r>
        <w:t>Any obligation on the Tenant not to do something includes an obligation not to allow that thing to be done and an obligation to use best endeavours to prevent that thing being done by another person.</w:t>
      </w:r>
      <w:bookmarkEnd w:id="60"/>
    </w:p>
    <w:p w14:paraId="36059CE7" w14:textId="77777777" w:rsidR="0004223A" w:rsidRDefault="008E07E1" w:rsidP="004175CA">
      <w:pPr>
        <w:pStyle w:val="Untitledsubclause1"/>
      </w:pPr>
      <w:bookmarkStart w:id="61" w:name="a913187"/>
      <w:r>
        <w:t xml:space="preserve">References to: </w:t>
      </w:r>
      <w:bookmarkEnd w:id="61"/>
    </w:p>
    <w:p w14:paraId="106124CF" w14:textId="77777777" w:rsidR="0004223A" w:rsidRDefault="008E07E1" w:rsidP="004175CA">
      <w:pPr>
        <w:pStyle w:val="Untitledsubclause2"/>
      </w:pPr>
      <w:bookmarkStart w:id="62" w:name="a242072"/>
      <w:r>
        <w:t xml:space="preserve">the consent of the Landlord </w:t>
      </w:r>
      <w:proofErr w:type="gramStart"/>
      <w:r>
        <w:t>are</w:t>
      </w:r>
      <w:proofErr w:type="gramEnd"/>
      <w:r>
        <w:t xml:space="preserve"> to the consent of the Landlord given in accordance with </w:t>
      </w:r>
      <w:r>
        <w:fldChar w:fldCharType="begin"/>
      </w:r>
      <w:r>
        <w:instrText>PAGEREF a117374\# "'clause '"  \h</w:instrText>
      </w:r>
      <w:r>
        <w:fldChar w:fldCharType="separate"/>
      </w:r>
      <w:r>
        <w:t xml:space="preserve">clause </w:t>
      </w:r>
      <w:r>
        <w:fldChar w:fldCharType="end"/>
      </w:r>
      <w:r>
        <w:fldChar w:fldCharType="begin"/>
      </w:r>
      <w:r>
        <w:rPr>
          <w:highlight w:val="lightGray"/>
        </w:rPr>
        <w:instrText>REF a117374 \h \w</w:instrText>
      </w:r>
      <w:r>
        <w:fldChar w:fldCharType="separate"/>
      </w:r>
      <w:r>
        <w:t>53.1</w:t>
      </w:r>
      <w:r>
        <w:fldChar w:fldCharType="end"/>
      </w:r>
      <w:r>
        <w:t>;</w:t>
      </w:r>
      <w:bookmarkEnd w:id="62"/>
    </w:p>
    <w:p w14:paraId="79CDD956" w14:textId="77777777" w:rsidR="0004223A" w:rsidRDefault="008E07E1" w:rsidP="004175CA">
      <w:pPr>
        <w:pStyle w:val="Untitledsubclause2"/>
      </w:pPr>
      <w:bookmarkStart w:id="63" w:name="a373185"/>
      <w:r>
        <w:t xml:space="preserve">the approval of the Landlord </w:t>
      </w:r>
      <w:proofErr w:type="gramStart"/>
      <w:r>
        <w:t>are</w:t>
      </w:r>
      <w:proofErr w:type="gramEnd"/>
      <w:r>
        <w:t xml:space="preserve"> to the approval of the Landlord given in accordance with </w:t>
      </w:r>
      <w:r>
        <w:fldChar w:fldCharType="begin"/>
      </w:r>
      <w:r>
        <w:instrText>PAGEREF a384810\# "'clause '"  \h</w:instrText>
      </w:r>
      <w:r>
        <w:fldChar w:fldCharType="separate"/>
      </w:r>
      <w:r>
        <w:t xml:space="preserve">clause </w:t>
      </w:r>
      <w:r>
        <w:fldChar w:fldCharType="end"/>
      </w:r>
      <w:r>
        <w:fldChar w:fldCharType="begin"/>
      </w:r>
      <w:r>
        <w:rPr>
          <w:highlight w:val="lightGray"/>
        </w:rPr>
        <w:instrText>REF a384810 \h \w</w:instrText>
      </w:r>
      <w:r>
        <w:fldChar w:fldCharType="separate"/>
      </w:r>
      <w:r>
        <w:t>53.3</w:t>
      </w:r>
      <w:r>
        <w:fldChar w:fldCharType="end"/>
      </w:r>
      <w:r>
        <w:t>; and</w:t>
      </w:r>
      <w:bookmarkEnd w:id="63"/>
    </w:p>
    <w:p w14:paraId="6917A4A9" w14:textId="77777777" w:rsidR="0004223A" w:rsidRDefault="008E07E1" w:rsidP="004175CA">
      <w:pPr>
        <w:pStyle w:val="Untitledsubclause2"/>
      </w:pPr>
      <w:bookmarkStart w:id="64" w:name="a140464"/>
      <w:r>
        <w:t xml:space="preserve">any consent or approval required from the Landlord shall be construed as also including a requirement to obtain the consent or approval of: </w:t>
      </w:r>
      <w:bookmarkEnd w:id="64"/>
    </w:p>
    <w:p w14:paraId="7B14351D" w14:textId="3121DE3C" w:rsidR="0004223A" w:rsidRDefault="008E07E1" w:rsidP="004175CA">
      <w:pPr>
        <w:pStyle w:val="Untitledsubclause3"/>
      </w:pPr>
      <w:bookmarkStart w:id="65" w:name="a515546"/>
      <w:r>
        <w:t xml:space="preserve">any mortgagee of the </w:t>
      </w:r>
      <w:proofErr w:type="gramStart"/>
      <w:r>
        <w:t>Landlord ;</w:t>
      </w:r>
      <w:bookmarkEnd w:id="65"/>
      <w:proofErr w:type="gramEnd"/>
    </w:p>
    <w:p w14:paraId="51469A30" w14:textId="6A590D71" w:rsidR="0004223A" w:rsidRPr="00B46F4E" w:rsidRDefault="008E07E1" w:rsidP="004175CA">
      <w:pPr>
        <w:pStyle w:val="Parasubclause2"/>
      </w:pPr>
      <w:r>
        <w:t xml:space="preserve">where such consent or approval is required under the terms </w:t>
      </w:r>
      <w:proofErr w:type="gramStart"/>
      <w:r>
        <w:t>of  the</w:t>
      </w:r>
      <w:proofErr w:type="gramEnd"/>
      <w:r>
        <w:t xml:space="preserve"> mortgage. Except that nothing in this lease shall be construed as imposing </w:t>
      </w:r>
      <w:proofErr w:type="gramStart"/>
      <w:r>
        <w:t>on  any</w:t>
      </w:r>
      <w:proofErr w:type="gramEnd"/>
      <w:r>
        <w:t xml:space="preserve"> mortgagee any obligation (or indicating that such an obligation is imposed on  any mortgagee by the terms of the mortgage) not unreasonably to refuse any such consent.</w:t>
      </w:r>
    </w:p>
    <w:p w14:paraId="1C95F8A2" w14:textId="4DEFC3DB" w:rsidR="0004223A" w:rsidRDefault="008E07E1" w:rsidP="004175CA">
      <w:pPr>
        <w:pStyle w:val="Untitledsubclause1"/>
      </w:pPr>
      <w:bookmarkStart w:id="66" w:name="a451979"/>
      <w:r>
        <w:t xml:space="preserve">Unless the context otherwise requires, references to the </w:t>
      </w:r>
      <w:proofErr w:type="spellStart"/>
      <w:r>
        <w:t>are</w:t>
      </w:r>
      <w:proofErr w:type="spellEnd"/>
      <w:r>
        <w:t xml:space="preserve"> to the whole and any part of it.</w:t>
      </w:r>
      <w:bookmarkEnd w:id="66"/>
    </w:p>
    <w:p w14:paraId="4070267C" w14:textId="77777777" w:rsidR="0004223A" w:rsidRDefault="008E07E1" w:rsidP="004175CA">
      <w:pPr>
        <w:pStyle w:val="Untitledsubclause1"/>
      </w:pPr>
      <w:bookmarkStart w:id="67" w:name="a650951"/>
      <w:r>
        <w:t xml:space="preserve">Unless the context otherwise requires, any words following the terms </w:t>
      </w:r>
      <w:r>
        <w:rPr>
          <w:rStyle w:val="DefTerm"/>
        </w:rPr>
        <w:t>including</w:t>
      </w:r>
      <w:r>
        <w:t xml:space="preserve">, </w:t>
      </w:r>
      <w:r>
        <w:rPr>
          <w:rStyle w:val="DefTerm"/>
        </w:rPr>
        <w:t>include</w:t>
      </w:r>
      <w:proofErr w:type="gramStart"/>
      <w:r>
        <w:t xml:space="preserve">, </w:t>
      </w:r>
      <w:r>
        <w:rPr>
          <w:rStyle w:val="DefTerm"/>
        </w:rPr>
        <w:t>in particular</w:t>
      </w:r>
      <w:r>
        <w:t xml:space="preserve">, </w:t>
      </w:r>
      <w:r>
        <w:rPr>
          <w:rStyle w:val="DefTerm"/>
        </w:rPr>
        <w:t>for</w:t>
      </w:r>
      <w:proofErr w:type="gramEnd"/>
      <w:r>
        <w:rPr>
          <w:rStyle w:val="DefTerm"/>
        </w:rPr>
        <w:t xml:space="preserve"> example </w:t>
      </w:r>
      <w:r>
        <w:t>or any similar expression shall be construed as illustrative and shall not limit the sense of the words, description, definition, phrase or term preceding those terms.</w:t>
      </w:r>
      <w:bookmarkEnd w:id="67"/>
    </w:p>
    <w:p w14:paraId="29812F67" w14:textId="77777777" w:rsidR="0004223A" w:rsidRDefault="008E07E1" w:rsidP="004175CA">
      <w:pPr>
        <w:pStyle w:val="Untitledsubclause1"/>
      </w:pPr>
      <w:bookmarkStart w:id="68" w:name="a321511"/>
      <w:r>
        <w:t xml:space="preserve">For the purposes of the definition of </w:t>
      </w:r>
      <w:r>
        <w:rPr>
          <w:rStyle w:val="DefTerm"/>
        </w:rPr>
        <w:t>Insolvency Event</w:t>
      </w:r>
      <w:r>
        <w:t>:</w:t>
      </w:r>
      <w:bookmarkEnd w:id="68"/>
    </w:p>
    <w:p w14:paraId="5C04396A" w14:textId="77777777" w:rsidR="0004223A" w:rsidRDefault="008E07E1" w:rsidP="004175CA">
      <w:pPr>
        <w:pStyle w:val="Untitledsubclause2"/>
      </w:pPr>
      <w:bookmarkStart w:id="69" w:name="a839941"/>
      <w:r>
        <w:t>where any of the paragraphs in that definition apply in relation to:</w:t>
      </w:r>
      <w:bookmarkEnd w:id="69"/>
    </w:p>
    <w:p w14:paraId="291B7DC9" w14:textId="77777777" w:rsidR="0004223A" w:rsidRDefault="008E07E1" w:rsidP="004175CA">
      <w:pPr>
        <w:pStyle w:val="Untitledsubclause3"/>
      </w:pPr>
      <w:bookmarkStart w:id="70" w:name="a129737"/>
      <w:r>
        <w:t xml:space="preserve">a partnership or limited partnership (as defined in the Partnership Act 1890 and the Limited Partnerships Act 1907 respectively), that paragraph shall apply subject to the modifications referred to in the Insolvent Partnerships Order 1994 (SI 1994/2421) (as amended); and </w:t>
      </w:r>
      <w:bookmarkEnd w:id="70"/>
    </w:p>
    <w:p w14:paraId="1EB55F8A" w14:textId="77777777" w:rsidR="0004223A" w:rsidRDefault="008E07E1" w:rsidP="004175CA">
      <w:pPr>
        <w:pStyle w:val="Untitledsubclause3"/>
      </w:pPr>
      <w:bookmarkStart w:id="71" w:name="a353630"/>
      <w:r>
        <w:t xml:space="preserve">a limited liability partnership (as defined in the Limited Liability Partnerships Act 2000), that paragraph shall apply subject to the </w:t>
      </w:r>
      <w:r>
        <w:lastRenderedPageBreak/>
        <w:t>modifications referred to in the Limited Liability Partnerships Regulations 2001 (SI 2001/1090) (as amended); and</w:t>
      </w:r>
      <w:bookmarkEnd w:id="71"/>
    </w:p>
    <w:p w14:paraId="2F1EEA9B" w14:textId="77777777" w:rsidR="0004223A" w:rsidRDefault="008E07E1" w:rsidP="004175CA">
      <w:pPr>
        <w:pStyle w:val="Untitledsubclause2"/>
      </w:pPr>
      <w:bookmarkStart w:id="72" w:name="a622911"/>
      <w:r>
        <w:rPr>
          <w:rStyle w:val="DefTerm"/>
        </w:rPr>
        <w:t>Insolvency Event</w:t>
      </w:r>
      <w:r>
        <w:t xml:space="preserve"> includes any analogous proceedings or events that may be taken pursuant to the legislation of another jurisdiction in relation to a tenant or guarantor incorporated or domiciled in such relevant jurisdiction.</w:t>
      </w:r>
      <w:bookmarkEnd w:id="72"/>
    </w:p>
    <w:p w14:paraId="501AFBFF" w14:textId="302CD009" w:rsidR="0004223A" w:rsidRDefault="008E07E1" w:rsidP="004175CA">
      <w:pPr>
        <w:pStyle w:val="Untitledsubclause1"/>
      </w:pPr>
      <w:bookmarkStart w:id="73" w:name="a130971"/>
      <w:r>
        <w:t xml:space="preserve">A reference to </w:t>
      </w:r>
      <w:r>
        <w:rPr>
          <w:rStyle w:val="DefTerm"/>
        </w:rPr>
        <w:t>writing</w:t>
      </w:r>
      <w:r>
        <w:t xml:space="preserve"> or </w:t>
      </w:r>
      <w:r>
        <w:rPr>
          <w:rStyle w:val="DefTerm"/>
        </w:rPr>
        <w:t>written</w:t>
      </w:r>
      <w:r>
        <w:t xml:space="preserve"> excludes fax and email.</w:t>
      </w:r>
      <w:bookmarkEnd w:id="73"/>
    </w:p>
    <w:p w14:paraId="36424E9D" w14:textId="77777777" w:rsidR="0004223A" w:rsidRDefault="008E07E1" w:rsidP="004175CA">
      <w:pPr>
        <w:pStyle w:val="Untitledsubclause1"/>
      </w:pPr>
      <w:bookmarkStart w:id="74" w:name="a702861"/>
      <w:r>
        <w:t xml:space="preserve">Unless the context otherwise requires, words in the singular shall include the plural </w:t>
      </w:r>
      <w:proofErr w:type="gramStart"/>
      <w:r>
        <w:t>and in the plural</w:t>
      </w:r>
      <w:proofErr w:type="gramEnd"/>
      <w:r>
        <w:t xml:space="preserve"> shall include the singular.</w:t>
      </w:r>
      <w:bookmarkEnd w:id="74"/>
    </w:p>
    <w:p w14:paraId="28CEA2DF" w14:textId="08F09743" w:rsidR="0004223A" w:rsidRDefault="008E07E1" w:rsidP="004175CA">
      <w:pPr>
        <w:pStyle w:val="Untitledsubclause1"/>
      </w:pPr>
      <w:bookmarkStart w:id="75" w:name="a160994"/>
      <w:r>
        <w:t xml:space="preserve">A </w:t>
      </w:r>
      <w:r>
        <w:rPr>
          <w:rStyle w:val="DefTerm"/>
        </w:rPr>
        <w:t>working day</w:t>
      </w:r>
      <w:r>
        <w:t xml:space="preserve"> is any day which is not a Saturday, a Sunday, a bank </w:t>
      </w:r>
      <w:proofErr w:type="gramStart"/>
      <w:r>
        <w:t>holiday</w:t>
      </w:r>
      <w:proofErr w:type="gramEnd"/>
      <w:r>
        <w:t xml:space="preserve"> or a public holiday in England.</w:t>
      </w:r>
      <w:bookmarkEnd w:id="75"/>
    </w:p>
    <w:p w14:paraId="1A4B0394" w14:textId="77777777" w:rsidR="0004223A" w:rsidRDefault="008E07E1" w:rsidP="004175CA">
      <w:pPr>
        <w:pStyle w:val="Untitledsubclause1"/>
      </w:pPr>
      <w:bookmarkStart w:id="76" w:name="a747427"/>
      <w:r>
        <w:t xml:space="preserve">Unless expressly provided otherwise in this lease, a reference to legislation or a legislative provision is a reference to it as amended, </w:t>
      </w:r>
      <w:proofErr w:type="gramStart"/>
      <w:r>
        <w:t>extended</w:t>
      </w:r>
      <w:proofErr w:type="gramEnd"/>
      <w:r>
        <w:t xml:space="preserve"> or re-enacted from time to time.</w:t>
      </w:r>
      <w:bookmarkEnd w:id="76"/>
    </w:p>
    <w:p w14:paraId="4AD511F1" w14:textId="77777777" w:rsidR="0004223A" w:rsidRDefault="008E07E1" w:rsidP="004175CA">
      <w:pPr>
        <w:pStyle w:val="Untitledsubclause1"/>
      </w:pPr>
      <w:bookmarkStart w:id="77" w:name="a876619"/>
      <w:r>
        <w:t>Unless expressly provided otherwise in this lease, a reference to legislation or a legislative provision shall include all subordinate legislation made from time to time under that legislation or legislative provision.</w:t>
      </w:r>
      <w:bookmarkEnd w:id="77"/>
    </w:p>
    <w:p w14:paraId="40547AF5" w14:textId="77777777" w:rsidR="0004223A" w:rsidRDefault="008E07E1" w:rsidP="004175CA">
      <w:pPr>
        <w:pStyle w:val="Untitledsubclause1"/>
      </w:pPr>
      <w:bookmarkStart w:id="78" w:name="a113058"/>
      <w:r>
        <w:t xml:space="preserve">If any provision or part-provision of this lease is or becomes invalid, </w:t>
      </w:r>
      <w:proofErr w:type="gramStart"/>
      <w:r>
        <w:t>illegal</w:t>
      </w:r>
      <w:proofErr w:type="gramEnd"/>
      <w:r>
        <w:t xml:space="preserve"> or unenforceable, it shall be deemed deleted, but that shall not affect the validity and enforceability of the rest of this lease.</w:t>
      </w:r>
      <w:bookmarkEnd w:id="78"/>
    </w:p>
    <w:p w14:paraId="03FDD330" w14:textId="77777777" w:rsidR="0004223A" w:rsidRDefault="008E07E1" w:rsidP="004175CA">
      <w:pPr>
        <w:pStyle w:val="TitleClause"/>
      </w:pPr>
      <w:r>
        <w:fldChar w:fldCharType="begin"/>
      </w:r>
      <w:r>
        <w:instrText>TC "2. Grant" \l 1</w:instrText>
      </w:r>
      <w:r>
        <w:fldChar w:fldCharType="end"/>
      </w:r>
      <w:bookmarkStart w:id="79" w:name="a909439"/>
      <w:bookmarkStart w:id="80" w:name="_Toc144803052"/>
      <w:r>
        <w:t>Grant</w:t>
      </w:r>
      <w:bookmarkEnd w:id="79"/>
      <w:bookmarkEnd w:id="80"/>
    </w:p>
    <w:p w14:paraId="3B9B852C" w14:textId="604EB764" w:rsidR="0004223A" w:rsidRDefault="008E07E1" w:rsidP="004175CA">
      <w:pPr>
        <w:pStyle w:val="Untitledsubclause1"/>
      </w:pPr>
      <w:bookmarkStart w:id="81" w:name="a752510"/>
      <w:r>
        <w:t>The Landlord lets the Property to the Tenant:</w:t>
      </w:r>
      <w:bookmarkEnd w:id="81"/>
    </w:p>
    <w:p w14:paraId="5850AD51" w14:textId="77777777" w:rsidR="0004223A" w:rsidRDefault="008E07E1" w:rsidP="004175CA">
      <w:pPr>
        <w:pStyle w:val="Untitledsubclause2"/>
      </w:pPr>
      <w:bookmarkStart w:id="82" w:name="a667662"/>
      <w:r>
        <w:t xml:space="preserve">for the Contractual </w:t>
      </w:r>
      <w:proofErr w:type="gramStart"/>
      <w:r>
        <w:t>Term;</w:t>
      </w:r>
      <w:bookmarkEnd w:id="82"/>
      <w:proofErr w:type="gramEnd"/>
    </w:p>
    <w:p w14:paraId="2A15EF71" w14:textId="28FDC9B7" w:rsidR="0004223A" w:rsidRDefault="008E07E1" w:rsidP="004175CA">
      <w:pPr>
        <w:pStyle w:val="Untitledsubclause2"/>
      </w:pPr>
      <w:bookmarkStart w:id="83" w:name="a373702"/>
      <w:r>
        <w:t xml:space="preserve">with </w:t>
      </w:r>
      <w:proofErr w:type="gramStart"/>
      <w:r>
        <w:t>full  title</w:t>
      </w:r>
      <w:proofErr w:type="gramEnd"/>
      <w:r>
        <w:t xml:space="preserve"> guarantee;</w:t>
      </w:r>
      <w:bookmarkEnd w:id="83"/>
    </w:p>
    <w:p w14:paraId="6D50F786" w14:textId="77777777" w:rsidR="0004223A" w:rsidRDefault="008E07E1" w:rsidP="004175CA">
      <w:pPr>
        <w:pStyle w:val="Untitledsubclause2"/>
      </w:pPr>
      <w:bookmarkStart w:id="84" w:name="a910684"/>
      <w:r>
        <w:t>excepting and reserving the Reservations; and</w:t>
      </w:r>
      <w:bookmarkEnd w:id="84"/>
    </w:p>
    <w:p w14:paraId="5634CF0F" w14:textId="77777777" w:rsidR="0004223A" w:rsidRDefault="008E07E1" w:rsidP="004175CA">
      <w:pPr>
        <w:pStyle w:val="Untitledsubclause2"/>
      </w:pPr>
      <w:bookmarkStart w:id="85" w:name="a262555"/>
      <w:r>
        <w:t xml:space="preserve">subject to the </w:t>
      </w:r>
      <w:proofErr w:type="gramStart"/>
      <w:r>
        <w:t>Third Party</w:t>
      </w:r>
      <w:proofErr w:type="gramEnd"/>
      <w:r>
        <w:t xml:space="preserve"> Rights.</w:t>
      </w:r>
      <w:bookmarkEnd w:id="85"/>
    </w:p>
    <w:p w14:paraId="42F84432" w14:textId="77777777" w:rsidR="0004223A" w:rsidRDefault="008E07E1" w:rsidP="004175CA">
      <w:pPr>
        <w:pStyle w:val="Untitledsubclause1"/>
      </w:pPr>
      <w:bookmarkStart w:id="86" w:name="a119235"/>
      <w:r>
        <w:t xml:space="preserve">The grant in </w:t>
      </w:r>
      <w:r>
        <w:fldChar w:fldCharType="begin"/>
      </w:r>
      <w:r>
        <w:instrText>PAGEREF a752510\# "'clause '"  \h</w:instrText>
      </w:r>
      <w:r>
        <w:fldChar w:fldCharType="separate"/>
      </w:r>
      <w:r>
        <w:t xml:space="preserve">clause </w:t>
      </w:r>
      <w:r>
        <w:fldChar w:fldCharType="end"/>
      </w:r>
      <w:r>
        <w:fldChar w:fldCharType="begin"/>
      </w:r>
      <w:r>
        <w:rPr>
          <w:highlight w:val="lightGray"/>
        </w:rPr>
        <w:instrText>REF a752510 \h \w</w:instrText>
      </w:r>
      <w:r>
        <w:fldChar w:fldCharType="separate"/>
      </w:r>
      <w:r>
        <w:t>2.1</w:t>
      </w:r>
      <w:r>
        <w:fldChar w:fldCharType="end"/>
      </w:r>
      <w:r>
        <w:t xml:space="preserve"> is made with the Tenant paying as rent to the Landlord: </w:t>
      </w:r>
      <w:bookmarkEnd w:id="86"/>
    </w:p>
    <w:p w14:paraId="495D1286" w14:textId="77777777" w:rsidR="0004223A" w:rsidRDefault="008E07E1" w:rsidP="004175CA">
      <w:pPr>
        <w:pStyle w:val="Untitledsubclause2"/>
      </w:pPr>
      <w:bookmarkStart w:id="87" w:name="a937803"/>
      <w:r>
        <w:t xml:space="preserve">the Annual </w:t>
      </w:r>
      <w:proofErr w:type="gramStart"/>
      <w:r>
        <w:t>Rent;</w:t>
      </w:r>
      <w:bookmarkEnd w:id="87"/>
      <w:proofErr w:type="gramEnd"/>
    </w:p>
    <w:p w14:paraId="129C68C9" w14:textId="77777777" w:rsidR="0004223A" w:rsidRDefault="008E07E1" w:rsidP="004175CA">
      <w:pPr>
        <w:pStyle w:val="Untitledsubclause2"/>
      </w:pPr>
      <w:bookmarkStart w:id="88" w:name="a997284"/>
      <w:r>
        <w:t xml:space="preserve">the Insurance </w:t>
      </w:r>
      <w:proofErr w:type="gramStart"/>
      <w:r>
        <w:t>Rent;</w:t>
      </w:r>
      <w:bookmarkEnd w:id="88"/>
      <w:proofErr w:type="gramEnd"/>
    </w:p>
    <w:p w14:paraId="156CB326" w14:textId="188CAF83" w:rsidR="0004223A" w:rsidRDefault="008E07E1" w:rsidP="004175CA">
      <w:pPr>
        <w:pStyle w:val="Untitledsubclause2"/>
      </w:pPr>
      <w:bookmarkStart w:id="89" w:name="a162402"/>
      <w:r>
        <w:t xml:space="preserve">all interest payable under this </w:t>
      </w:r>
      <w:proofErr w:type="gramStart"/>
      <w:r>
        <w:t>lease;</w:t>
      </w:r>
      <w:proofErr w:type="gramEnd"/>
      <w:r>
        <w:t xml:space="preserve"> </w:t>
      </w:r>
      <w:bookmarkEnd w:id="89"/>
    </w:p>
    <w:p w14:paraId="06218144" w14:textId="7AB51C12" w:rsidR="0004223A" w:rsidRDefault="008E07E1" w:rsidP="004175CA">
      <w:pPr>
        <w:pStyle w:val="Untitledsubclause2"/>
      </w:pPr>
      <w:bookmarkStart w:id="90" w:name="a908840"/>
      <w:r>
        <w:t>all other sums payable under this lease; and</w:t>
      </w:r>
      <w:bookmarkEnd w:id="90"/>
    </w:p>
    <w:p w14:paraId="4E68B39E" w14:textId="77777777" w:rsidR="0004223A" w:rsidRPr="009A10E7" w:rsidRDefault="008E07E1" w:rsidP="004175CA">
      <w:pPr>
        <w:pStyle w:val="Untitledsubclause2"/>
      </w:pPr>
      <w:bookmarkStart w:id="91" w:name="a927497"/>
      <w:r>
        <w:t xml:space="preserve">all VAT chargeable on the other rents set out in this </w:t>
      </w:r>
      <w:r>
        <w:fldChar w:fldCharType="begin"/>
      </w:r>
      <w:r>
        <w:instrText>PAGEREF a119235\# "'clause '"  \h</w:instrText>
      </w:r>
      <w:r>
        <w:fldChar w:fldCharType="separate"/>
      </w:r>
      <w:r>
        <w:t xml:space="preserve">clause </w:t>
      </w:r>
      <w:r>
        <w:fldChar w:fldCharType="end"/>
      </w:r>
      <w:r>
        <w:fldChar w:fldCharType="begin"/>
      </w:r>
      <w:r>
        <w:rPr>
          <w:highlight w:val="lightGray"/>
        </w:rPr>
        <w:instrText>REF a119235 \h \w</w:instrText>
      </w:r>
      <w:r>
        <w:fldChar w:fldCharType="separate"/>
      </w:r>
      <w:r>
        <w:t>2.2</w:t>
      </w:r>
      <w:r>
        <w:fldChar w:fldCharType="end"/>
      </w:r>
      <w:r>
        <w:t>.</w:t>
      </w:r>
      <w:bookmarkEnd w:id="91"/>
    </w:p>
    <w:p w14:paraId="21BF8ACB" w14:textId="77777777" w:rsidR="0004223A" w:rsidRDefault="008E07E1" w:rsidP="004175CA">
      <w:pPr>
        <w:pStyle w:val="TitleClause"/>
      </w:pPr>
      <w:r>
        <w:lastRenderedPageBreak/>
        <w:fldChar w:fldCharType="begin"/>
      </w:r>
      <w:r>
        <w:instrText>TC "3. Tenant covenants" \l 1</w:instrText>
      </w:r>
      <w:r>
        <w:fldChar w:fldCharType="end"/>
      </w:r>
      <w:bookmarkStart w:id="92" w:name="a859370"/>
      <w:bookmarkStart w:id="93" w:name="_Toc144803053"/>
      <w:r>
        <w:t>Tenant covenants</w:t>
      </w:r>
      <w:bookmarkEnd w:id="92"/>
      <w:bookmarkEnd w:id="93"/>
    </w:p>
    <w:p w14:paraId="4C3C51C8" w14:textId="77777777" w:rsidR="0004223A" w:rsidRDefault="008E07E1" w:rsidP="004175CA">
      <w:pPr>
        <w:pStyle w:val="NoNumUntitledsubclause1"/>
      </w:pPr>
      <w:bookmarkStart w:id="94" w:name="a665747"/>
      <w:r>
        <w:t>The Tenant covenants with the Landlord to observe and perform the tenant covenants of this lease during the Term or (if earlier) until the Tenant is released from the tenant covenants of this lease by virtue of the LTCA 1995.</w:t>
      </w:r>
      <w:bookmarkEnd w:id="94"/>
    </w:p>
    <w:p w14:paraId="411A3CCC" w14:textId="77777777" w:rsidR="0004223A" w:rsidRDefault="008E07E1" w:rsidP="004175CA">
      <w:pPr>
        <w:pStyle w:val="TitleClause"/>
      </w:pPr>
      <w:r>
        <w:fldChar w:fldCharType="begin"/>
      </w:r>
      <w:r>
        <w:instrText>TC "4. Payment of Annual Rent" \l 1</w:instrText>
      </w:r>
      <w:r>
        <w:fldChar w:fldCharType="end"/>
      </w:r>
      <w:bookmarkStart w:id="95" w:name="a108751"/>
      <w:bookmarkStart w:id="96" w:name="_Toc144803054"/>
      <w:r>
        <w:t>Payment of Annual Rent</w:t>
      </w:r>
      <w:bookmarkEnd w:id="95"/>
      <w:bookmarkEnd w:id="96"/>
    </w:p>
    <w:p w14:paraId="269B4177" w14:textId="59FC97A6" w:rsidR="0004223A" w:rsidRDefault="008E07E1" w:rsidP="004175CA">
      <w:pPr>
        <w:pStyle w:val="NoNumUntitledsubclause1"/>
      </w:pPr>
      <w:bookmarkStart w:id="97" w:name="a959789"/>
      <w:r>
        <w:t xml:space="preserve">The Tenant must pay the Annual Rent by </w:t>
      </w:r>
      <w:proofErr w:type="gramStart"/>
      <w:r>
        <w:t>four  equal</w:t>
      </w:r>
      <w:proofErr w:type="gramEnd"/>
      <w:r>
        <w:t xml:space="preserve"> instalments in advance on or before the Rent Payment Dates except that:</w:t>
      </w:r>
      <w:bookmarkEnd w:id="97"/>
    </w:p>
    <w:p w14:paraId="2D2B4687" w14:textId="77777777" w:rsidR="0004223A" w:rsidRDefault="008E07E1" w:rsidP="004175CA">
      <w:pPr>
        <w:pStyle w:val="Untitledsubclause2"/>
      </w:pPr>
      <w:bookmarkStart w:id="98" w:name="a540929"/>
      <w:r>
        <w:t xml:space="preserve">the Tenant must pay the first instalment of Annual Rent on the Rent Commencement Date; and </w:t>
      </w:r>
      <w:bookmarkEnd w:id="98"/>
    </w:p>
    <w:p w14:paraId="703D69C7" w14:textId="1E05FEE4" w:rsidR="0004223A" w:rsidRDefault="008E07E1" w:rsidP="004175CA">
      <w:pPr>
        <w:pStyle w:val="Untitledsubclause2"/>
      </w:pPr>
      <w:bookmarkStart w:id="99" w:name="a107506"/>
      <w:r>
        <w:t xml:space="preserve">that first instalment of Annual Rent shall be the proportion of the Annual Rent calculated </w:t>
      </w:r>
      <w:proofErr w:type="gramStart"/>
      <w:r>
        <w:t>on a daily basis</w:t>
      </w:r>
      <w:proofErr w:type="gramEnd"/>
      <w:r>
        <w:t xml:space="preserve"> for the period from and including the Rent Commencement Date to and including the day before the next Rent Payment Date after the Rent Commencement Date.</w:t>
      </w:r>
      <w:bookmarkEnd w:id="99"/>
    </w:p>
    <w:p w14:paraId="7F0FF518" w14:textId="77777777" w:rsidR="0004223A" w:rsidRDefault="008E07E1" w:rsidP="004175CA">
      <w:pPr>
        <w:pStyle w:val="TitleClause"/>
      </w:pPr>
      <w:r>
        <w:fldChar w:fldCharType="begin"/>
      </w:r>
      <w:r>
        <w:instrText>TC "5. Payment method" \l 1</w:instrText>
      </w:r>
      <w:r>
        <w:fldChar w:fldCharType="end"/>
      </w:r>
      <w:bookmarkStart w:id="100" w:name="a362825"/>
      <w:bookmarkStart w:id="101" w:name="_Toc144803055"/>
      <w:r>
        <w:t>Payment method</w:t>
      </w:r>
      <w:bookmarkEnd w:id="100"/>
      <w:bookmarkEnd w:id="101"/>
    </w:p>
    <w:p w14:paraId="223A9906" w14:textId="77777777" w:rsidR="0004223A" w:rsidRDefault="008E07E1" w:rsidP="004175CA">
      <w:pPr>
        <w:pStyle w:val="NoNumUntitledsubclause1"/>
      </w:pPr>
      <w:bookmarkStart w:id="102" w:name="a704512"/>
      <w:r>
        <w:t xml:space="preserve">The Tenant must pay the Annual Rent and all other sums payable under this lease by: </w:t>
      </w:r>
      <w:bookmarkEnd w:id="102"/>
    </w:p>
    <w:p w14:paraId="3D0D4609" w14:textId="77777777" w:rsidR="0004223A" w:rsidRDefault="008E07E1" w:rsidP="004175CA">
      <w:pPr>
        <w:pStyle w:val="Untitledsubclause2"/>
      </w:pPr>
      <w:bookmarkStart w:id="103" w:name="a535116"/>
      <w:r>
        <w:t>electronic means from an account held in the name of the Tenant to the account notified from time to time to the Tenant by the Landlord; or</w:t>
      </w:r>
      <w:bookmarkEnd w:id="103"/>
    </w:p>
    <w:p w14:paraId="41448C5B" w14:textId="77777777" w:rsidR="0004223A" w:rsidRDefault="008E07E1" w:rsidP="004175CA">
      <w:pPr>
        <w:pStyle w:val="Untitledsubclause2"/>
      </w:pPr>
      <w:bookmarkStart w:id="104" w:name="a135213"/>
      <w:r>
        <w:t>any other method that the Landlord reasonably requires from time to time and notifies to the Tenant.</w:t>
      </w:r>
      <w:bookmarkEnd w:id="104"/>
    </w:p>
    <w:p w14:paraId="7DC944AA" w14:textId="77777777" w:rsidR="0004223A" w:rsidRDefault="008E07E1" w:rsidP="004175CA">
      <w:pPr>
        <w:pStyle w:val="TitleClause"/>
      </w:pPr>
      <w:r>
        <w:fldChar w:fldCharType="begin"/>
      </w:r>
      <w:r>
        <w:instrText>TC "6. No set-off" \l 1</w:instrText>
      </w:r>
      <w:r>
        <w:fldChar w:fldCharType="end"/>
      </w:r>
      <w:bookmarkStart w:id="105" w:name="a495991"/>
      <w:bookmarkStart w:id="106" w:name="_Toc144803056"/>
      <w:r>
        <w:t>No set-off</w:t>
      </w:r>
      <w:bookmarkEnd w:id="105"/>
      <w:bookmarkEnd w:id="106"/>
    </w:p>
    <w:p w14:paraId="2D5C2425" w14:textId="77777777" w:rsidR="0004223A" w:rsidRDefault="008E07E1" w:rsidP="004175CA">
      <w:pPr>
        <w:pStyle w:val="NoNumUntitledsubclause1"/>
      </w:pPr>
      <w:bookmarkStart w:id="107" w:name="a889272"/>
      <w:r>
        <w:t>The Tenant must pay the Annual Rent and all other sums payable under this lease in full without any set-off, counterclaim, deduction or withholding (other than any deduction or withholding of tax as required by law).</w:t>
      </w:r>
      <w:bookmarkEnd w:id="107"/>
    </w:p>
    <w:p w14:paraId="42E378FB" w14:textId="77777777" w:rsidR="0004223A" w:rsidRDefault="008E07E1" w:rsidP="004175CA">
      <w:pPr>
        <w:pStyle w:val="TitleClause"/>
      </w:pPr>
      <w:r>
        <w:fldChar w:fldCharType="begin"/>
      </w:r>
      <w:r>
        <w:instrText>TC "7. Interest" \l 1</w:instrText>
      </w:r>
      <w:r>
        <w:fldChar w:fldCharType="end"/>
      </w:r>
      <w:bookmarkStart w:id="108" w:name="a438573"/>
      <w:bookmarkStart w:id="109" w:name="_Toc144803057"/>
      <w:r>
        <w:t>Interest</w:t>
      </w:r>
      <w:bookmarkEnd w:id="108"/>
      <w:bookmarkEnd w:id="109"/>
    </w:p>
    <w:p w14:paraId="2BA51159" w14:textId="402C5EF0" w:rsidR="0004223A" w:rsidRDefault="008E07E1" w:rsidP="004175CA">
      <w:pPr>
        <w:pStyle w:val="Untitledsubclause1"/>
      </w:pPr>
      <w:bookmarkStart w:id="110" w:name="a950431"/>
      <w:r>
        <w:t xml:space="preserve">If any of the Annual Rent or any other sum payable by the Tenant under this lease has not been paid five working days of its due date (whether it has been formally demanded or not), the Tenant must pay to the Landlord interest on that amount at the Default Interest Rate (both before and after any judgment). Such interest shall accrue on that amount </w:t>
      </w:r>
      <w:proofErr w:type="gramStart"/>
      <w:r>
        <w:t>on a daily basis</w:t>
      </w:r>
      <w:proofErr w:type="gramEnd"/>
      <w:r>
        <w:t xml:space="preserve"> for the period beginning on and including its due date to and including the date of payment.</w:t>
      </w:r>
      <w:bookmarkEnd w:id="110"/>
    </w:p>
    <w:p w14:paraId="769746D7" w14:textId="77777777" w:rsidR="0004223A" w:rsidRDefault="008E07E1" w:rsidP="004175CA">
      <w:pPr>
        <w:pStyle w:val="Untitledsubclause1"/>
      </w:pPr>
      <w:bookmarkStart w:id="111" w:name="a281518"/>
      <w:r>
        <w:t xml:space="preserve">If the Landlord does not demand or accept any of the Annual Rent or any other sum due from, or tendered by, the Tenant under this lease because the Landlord reasonably believes that the Tenant is in breach of any of the tenant covenants of this lease, then, when that amount is accepted by the Landlord, the Tenant must pay to the Landlord interest on that amount at the Interest Rate. Such interest shall accrue </w:t>
      </w:r>
      <w:r>
        <w:lastRenderedPageBreak/>
        <w:t xml:space="preserve">on that amount </w:t>
      </w:r>
      <w:proofErr w:type="gramStart"/>
      <w:r>
        <w:t>on a daily basis</w:t>
      </w:r>
      <w:proofErr w:type="gramEnd"/>
      <w:r>
        <w:t xml:space="preserve"> for the period beginning on and including its due date to and including the date it is accepted by the Landlord.</w:t>
      </w:r>
      <w:bookmarkEnd w:id="111"/>
    </w:p>
    <w:p w14:paraId="24859933" w14:textId="77777777" w:rsidR="0004223A" w:rsidRDefault="008E07E1" w:rsidP="004175CA">
      <w:pPr>
        <w:pStyle w:val="TitleClause"/>
      </w:pPr>
      <w:r>
        <w:fldChar w:fldCharType="begin"/>
      </w:r>
      <w:r>
        <w:instrText>TC "8. Rates and Taxes" \l 1</w:instrText>
      </w:r>
      <w:r>
        <w:fldChar w:fldCharType="end"/>
      </w:r>
      <w:bookmarkStart w:id="112" w:name="a683120"/>
      <w:bookmarkStart w:id="113" w:name="_Toc144803058"/>
      <w:r>
        <w:t>Rates and Taxes</w:t>
      </w:r>
      <w:bookmarkEnd w:id="112"/>
      <w:bookmarkEnd w:id="113"/>
    </w:p>
    <w:p w14:paraId="3452ED01" w14:textId="77777777" w:rsidR="0004223A" w:rsidRDefault="008E07E1" w:rsidP="004175CA">
      <w:pPr>
        <w:pStyle w:val="Untitledsubclause1"/>
      </w:pPr>
      <w:bookmarkStart w:id="114" w:name="a315018"/>
      <w:r>
        <w:t>The Tenant must pay all Rates and Taxes.</w:t>
      </w:r>
      <w:bookmarkEnd w:id="114"/>
    </w:p>
    <w:p w14:paraId="6C5B1108" w14:textId="77777777" w:rsidR="0004223A" w:rsidRDefault="008E07E1" w:rsidP="004175CA">
      <w:pPr>
        <w:pStyle w:val="Untitledsubclause1"/>
      </w:pPr>
      <w:bookmarkStart w:id="115" w:name="a390787"/>
      <w:r>
        <w:t>The Tenant must not make any proposal to alter the rateable value of the Property (or that value as it appears on any draft rating list) without the approval of the Landlord.</w:t>
      </w:r>
      <w:bookmarkEnd w:id="115"/>
    </w:p>
    <w:p w14:paraId="7CA95FA8" w14:textId="4F5DBFB9" w:rsidR="0004223A" w:rsidRDefault="008E07E1" w:rsidP="004175CA">
      <w:pPr>
        <w:pStyle w:val="Untitledsubclause1"/>
      </w:pPr>
      <w:bookmarkStart w:id="116" w:name="a672916"/>
      <w:r>
        <w:t>If, after the Termination Date, the Landlord loses rating relief (or any similar relief or exemption) because it has been allowed to the Tenant, the Tenant must pay the Landlord an amount equal to the relief or exemption that the Landlord has lost.</w:t>
      </w:r>
      <w:bookmarkEnd w:id="116"/>
    </w:p>
    <w:p w14:paraId="08C7A4B3" w14:textId="77777777" w:rsidR="0004223A" w:rsidRDefault="008E07E1" w:rsidP="004175CA">
      <w:pPr>
        <w:pStyle w:val="TitleClause"/>
      </w:pPr>
      <w:r>
        <w:fldChar w:fldCharType="begin"/>
      </w:r>
      <w:r>
        <w:instrText>TC "9. Utilities" \l 1</w:instrText>
      </w:r>
      <w:r>
        <w:fldChar w:fldCharType="end"/>
      </w:r>
      <w:bookmarkStart w:id="117" w:name="a123605"/>
      <w:bookmarkStart w:id="118" w:name="_Toc144803059"/>
      <w:r>
        <w:t>Utilities</w:t>
      </w:r>
      <w:bookmarkEnd w:id="117"/>
      <w:bookmarkEnd w:id="118"/>
    </w:p>
    <w:p w14:paraId="6E061375" w14:textId="77777777" w:rsidR="0004223A" w:rsidRDefault="008E07E1" w:rsidP="004175CA">
      <w:pPr>
        <w:pStyle w:val="Untitledsubclause1"/>
      </w:pPr>
      <w:bookmarkStart w:id="119" w:name="a510025"/>
      <w:r>
        <w:t>The Tenant must pay all Utility Costs.</w:t>
      </w:r>
      <w:bookmarkEnd w:id="119"/>
    </w:p>
    <w:p w14:paraId="7A2564B0" w14:textId="77777777" w:rsidR="0004223A" w:rsidRDefault="008E07E1" w:rsidP="004175CA">
      <w:pPr>
        <w:pStyle w:val="Untitledsubclause1"/>
      </w:pPr>
      <w:bookmarkStart w:id="120" w:name="a767391"/>
      <w:r>
        <w:t>The Tenant must comply with all laws and with any recommendations of the relevant suppliers relating to the supply and removal of Utilities to or from the Property.</w:t>
      </w:r>
      <w:bookmarkEnd w:id="120"/>
    </w:p>
    <w:p w14:paraId="0794B771" w14:textId="77777777" w:rsidR="0004223A" w:rsidRDefault="008E07E1" w:rsidP="004175CA">
      <w:pPr>
        <w:pStyle w:val="TitleClause"/>
      </w:pPr>
      <w:r>
        <w:fldChar w:fldCharType="begin"/>
      </w:r>
      <w:r>
        <w:instrText>TC "10. Common items" \l 1</w:instrText>
      </w:r>
      <w:r>
        <w:fldChar w:fldCharType="end"/>
      </w:r>
      <w:bookmarkStart w:id="121" w:name="a794059"/>
      <w:bookmarkStart w:id="122" w:name="_Toc144803060"/>
      <w:r>
        <w:t>Common items</w:t>
      </w:r>
      <w:bookmarkEnd w:id="121"/>
      <w:bookmarkEnd w:id="122"/>
    </w:p>
    <w:p w14:paraId="6F4E1522" w14:textId="77777777" w:rsidR="0004223A" w:rsidRDefault="008E07E1" w:rsidP="004175CA">
      <w:pPr>
        <w:pStyle w:val="NoNumUntitledsubclause1"/>
      </w:pPr>
      <w:bookmarkStart w:id="123" w:name="a825588"/>
      <w:r>
        <w:t xml:space="preserve">The Tenant must pay to the Landlord on demand a fair proportion of all </w:t>
      </w:r>
      <w:proofErr w:type="gramStart"/>
      <w:r>
        <w:t>costs</w:t>
      </w:r>
      <w:proofErr w:type="gramEnd"/>
      <w:r>
        <w:t xml:space="preserve"> payable by the Landlord for the maintenance, repair, lighting, cleaning and renewal of all Service Media, structures and other items not on or in the Property but used or capable of being used by the Property in common with other land.</w:t>
      </w:r>
      <w:bookmarkEnd w:id="123"/>
    </w:p>
    <w:p w14:paraId="218DA434" w14:textId="77777777" w:rsidR="0004223A" w:rsidRDefault="008E07E1" w:rsidP="004175CA">
      <w:pPr>
        <w:pStyle w:val="TitleClause"/>
      </w:pPr>
      <w:r>
        <w:fldChar w:fldCharType="begin"/>
      </w:r>
      <w:r>
        <w:instrText>TC "11. Costs" \l 1</w:instrText>
      </w:r>
      <w:r>
        <w:fldChar w:fldCharType="end"/>
      </w:r>
      <w:bookmarkStart w:id="124" w:name="a492452"/>
      <w:bookmarkStart w:id="125" w:name="_Toc144803061"/>
      <w:r>
        <w:t>Costs</w:t>
      </w:r>
      <w:bookmarkEnd w:id="124"/>
      <w:bookmarkEnd w:id="125"/>
    </w:p>
    <w:p w14:paraId="51E11344" w14:textId="77CF31BB" w:rsidR="0004223A" w:rsidRDefault="008E07E1" w:rsidP="004175CA">
      <w:pPr>
        <w:pStyle w:val="NoNumUntitledsubclause1"/>
      </w:pPr>
      <w:bookmarkStart w:id="126" w:name="a863583"/>
      <w:r>
        <w:t xml:space="preserve">The Tenant must pay on demand and on a full indemnity basis the costs and expenses of the Landlord </w:t>
      </w:r>
      <w:del w:id="127" w:author="Bejul Lakhani-Lever" w:date="2023-09-11T16:15:00Z">
        <w:r w:rsidRPr="00BD63B5" w:rsidDel="00721F94">
          <w:rPr>
            <w:highlight w:val="yellow"/>
          </w:rPr>
          <w:delText xml:space="preserve">[and those of the Superior </w:delText>
        </w:r>
        <w:commentRangeStart w:id="128"/>
        <w:r w:rsidRPr="00BD63B5" w:rsidDel="00721F94">
          <w:rPr>
            <w:highlight w:val="yellow"/>
          </w:rPr>
          <w:delText>Landlord</w:delText>
        </w:r>
        <w:commentRangeEnd w:id="128"/>
        <w:r w:rsidR="00BD63B5" w:rsidDel="00721F94">
          <w:rPr>
            <w:rStyle w:val="CommentReference"/>
            <w:rFonts w:eastAsia="Arial"/>
            <w:lang w:eastAsia="en-GB"/>
          </w:rPr>
          <w:commentReference w:id="128"/>
        </w:r>
        <w:r w:rsidRPr="00BD63B5" w:rsidDel="00721F94">
          <w:rPr>
            <w:highlight w:val="yellow"/>
          </w:rPr>
          <w:delText>]</w:delText>
        </w:r>
        <w:r w:rsidDel="00721F94">
          <w:delText xml:space="preserve"> </w:delText>
        </w:r>
      </w:del>
      <w:r>
        <w:t>including any solicitors' or other professionals' costs and expenses (whether incurred before or after the Termination Date) in connection with, or in contemplation of, any of the following:</w:t>
      </w:r>
      <w:bookmarkEnd w:id="126"/>
    </w:p>
    <w:p w14:paraId="42ACF045" w14:textId="77777777" w:rsidR="0004223A" w:rsidRDefault="008E07E1" w:rsidP="004175CA">
      <w:pPr>
        <w:pStyle w:val="Untitledsubclause2"/>
      </w:pPr>
      <w:bookmarkStart w:id="129" w:name="a618113"/>
      <w:r>
        <w:t xml:space="preserve">the enforcement of the tenant covenants of this </w:t>
      </w:r>
      <w:proofErr w:type="gramStart"/>
      <w:r>
        <w:t>lease;</w:t>
      </w:r>
      <w:bookmarkEnd w:id="129"/>
      <w:proofErr w:type="gramEnd"/>
    </w:p>
    <w:p w14:paraId="7F8A555D" w14:textId="77777777" w:rsidR="0004223A" w:rsidRDefault="008E07E1" w:rsidP="004175CA">
      <w:pPr>
        <w:pStyle w:val="Untitledsubclause2"/>
      </w:pPr>
      <w:bookmarkStart w:id="130" w:name="a333376"/>
      <w:r>
        <w:t>serving any notice or taking any proceedings in connection with this lease under section 146 or 147 of the LPA 1925 (notwithstanding that forfeiture is avoided otherwise than by relief granted by the court</w:t>
      </w:r>
      <w:proofErr w:type="gramStart"/>
      <w:r>
        <w:t>);</w:t>
      </w:r>
      <w:bookmarkEnd w:id="130"/>
      <w:proofErr w:type="gramEnd"/>
    </w:p>
    <w:p w14:paraId="78F9C9DE" w14:textId="77777777" w:rsidR="0004223A" w:rsidRDefault="008E07E1" w:rsidP="004175CA">
      <w:pPr>
        <w:pStyle w:val="Untitledsubclause2"/>
      </w:pPr>
      <w:bookmarkStart w:id="131" w:name="a557505"/>
      <w:r>
        <w:t xml:space="preserve">serving any notice in connection with this lease under section 17 of the LTCA </w:t>
      </w:r>
      <w:proofErr w:type="gramStart"/>
      <w:r>
        <w:t>1995;</w:t>
      </w:r>
      <w:bookmarkEnd w:id="131"/>
      <w:proofErr w:type="gramEnd"/>
    </w:p>
    <w:p w14:paraId="21C237DF" w14:textId="1DBE0061" w:rsidR="0004223A" w:rsidRDefault="008E07E1" w:rsidP="004175CA">
      <w:pPr>
        <w:pStyle w:val="Untitledsubclause2"/>
      </w:pPr>
      <w:bookmarkStart w:id="132" w:name="a241044"/>
      <w:r>
        <w:t>the preparation and service of a schedule of dilapidations in connection with this lease; or</w:t>
      </w:r>
      <w:bookmarkEnd w:id="132"/>
    </w:p>
    <w:p w14:paraId="32E620FB" w14:textId="77777777" w:rsidR="0004223A" w:rsidRDefault="008E07E1" w:rsidP="004175CA">
      <w:pPr>
        <w:pStyle w:val="Untitledsubclause2"/>
      </w:pPr>
      <w:bookmarkStart w:id="133" w:name="a813941"/>
      <w:r>
        <w:t>any consent or approval applied for under:</w:t>
      </w:r>
      <w:bookmarkEnd w:id="133"/>
    </w:p>
    <w:p w14:paraId="418C1526" w14:textId="04B7CD1E" w:rsidR="0004223A" w:rsidRDefault="008E07E1" w:rsidP="004175CA">
      <w:pPr>
        <w:pStyle w:val="Untitledsubclause3"/>
      </w:pPr>
      <w:bookmarkStart w:id="134" w:name="a148246"/>
      <w:r>
        <w:t xml:space="preserve">this lease, </w:t>
      </w:r>
      <w:proofErr w:type="gramStart"/>
      <w:r>
        <w:t>whether or not</w:t>
      </w:r>
      <w:proofErr w:type="gramEnd"/>
      <w:r>
        <w:t xml:space="preserve"> it is granted (unless the consent or approval is unreasonably withheld by the Landlord. </w:t>
      </w:r>
      <w:bookmarkEnd w:id="134"/>
    </w:p>
    <w:p w14:paraId="406BB752" w14:textId="77777777" w:rsidR="0004223A" w:rsidRDefault="008E07E1" w:rsidP="004175CA">
      <w:pPr>
        <w:pStyle w:val="TitleClause"/>
      </w:pPr>
      <w:r>
        <w:lastRenderedPageBreak/>
        <w:fldChar w:fldCharType="begin"/>
      </w:r>
      <w:r>
        <w:instrText>TC "12. Prohibition of dealings" \l 1</w:instrText>
      </w:r>
      <w:r>
        <w:fldChar w:fldCharType="end"/>
      </w:r>
      <w:bookmarkStart w:id="135" w:name="a404019"/>
      <w:bookmarkStart w:id="136" w:name="_Toc144803062"/>
      <w:r>
        <w:t>Prohibition of dealings</w:t>
      </w:r>
      <w:bookmarkEnd w:id="135"/>
      <w:bookmarkEnd w:id="136"/>
    </w:p>
    <w:p w14:paraId="7F6489A5" w14:textId="291667B0" w:rsidR="0004223A" w:rsidRDefault="008E07E1" w:rsidP="004175CA">
      <w:pPr>
        <w:pStyle w:val="NoNumUntitledsubclause1"/>
      </w:pPr>
      <w:bookmarkStart w:id="137" w:name="a725466"/>
      <w:r>
        <w:t xml:space="preserve">Except as expressly permitted by </w:t>
      </w:r>
      <w:r>
        <w:fldChar w:fldCharType="begin"/>
      </w:r>
      <w:r>
        <w:instrText>PAGEREF a578098\# "'clause '"  \h</w:instrText>
      </w:r>
      <w:r>
        <w:fldChar w:fldCharType="separate"/>
      </w:r>
      <w:r>
        <w:t xml:space="preserve">clause </w:t>
      </w:r>
      <w:r>
        <w:fldChar w:fldCharType="end"/>
      </w:r>
      <w:r>
        <w:fldChar w:fldCharType="begin"/>
      </w:r>
      <w:r>
        <w:rPr>
          <w:highlight w:val="lightGray"/>
        </w:rPr>
        <w:instrText>REF a578098 \h \w</w:instrText>
      </w:r>
      <w:r>
        <w:fldChar w:fldCharType="separate"/>
      </w:r>
      <w:r>
        <w:t>13</w:t>
      </w:r>
      <w:r>
        <w:fldChar w:fldCharType="end"/>
      </w:r>
      <w:r>
        <w:t xml:space="preserve"> and</w:t>
      </w:r>
      <w:r w:rsidR="00BD63B5">
        <w:t xml:space="preserve"> </w:t>
      </w:r>
      <w:del w:id="138" w:author="Bejul Lakhani-Lever" w:date="2023-09-11T16:15:00Z">
        <w:r w:rsidRPr="00BD63B5" w:rsidDel="00721F94">
          <w:rPr>
            <w:highlight w:val="yellow"/>
          </w:rPr>
          <w:delText>[</w:delText>
        </w:r>
      </w:del>
      <w:r w:rsidRPr="00BD63B5">
        <w:rPr>
          <w:highlight w:val="yellow"/>
        </w:rPr>
        <w:fldChar w:fldCharType="begin"/>
      </w:r>
      <w:r w:rsidRPr="00BD63B5">
        <w:rPr>
          <w:highlight w:val="yellow"/>
        </w:rPr>
        <w:instrText>PAGEREF a991556\# "'clause '"  \h</w:instrText>
      </w:r>
      <w:r w:rsidRPr="00BD63B5">
        <w:rPr>
          <w:highlight w:val="yellow"/>
        </w:rPr>
      </w:r>
      <w:r w:rsidRPr="00BD63B5">
        <w:rPr>
          <w:highlight w:val="yellow"/>
        </w:rPr>
        <w:fldChar w:fldCharType="separate"/>
      </w:r>
      <w:r w:rsidRPr="00BD63B5">
        <w:rPr>
          <w:highlight w:val="yellow"/>
        </w:rPr>
        <w:t xml:space="preserve">clause </w:t>
      </w:r>
      <w:r w:rsidRPr="00BD63B5">
        <w:rPr>
          <w:highlight w:val="yellow"/>
        </w:rPr>
        <w:fldChar w:fldCharType="end"/>
      </w:r>
      <w:r w:rsidRPr="00BD63B5">
        <w:rPr>
          <w:highlight w:val="yellow"/>
        </w:rPr>
        <w:fldChar w:fldCharType="begin"/>
      </w:r>
      <w:r w:rsidRPr="00BD63B5">
        <w:rPr>
          <w:highlight w:val="yellow"/>
        </w:rPr>
        <w:instrText>REF a991556 \h \w</w:instrText>
      </w:r>
      <w:r w:rsidR="00BD63B5">
        <w:rPr>
          <w:highlight w:val="yellow"/>
        </w:rPr>
        <w:instrText xml:space="preserve"> \* MERGEFORMAT </w:instrText>
      </w:r>
      <w:r w:rsidRPr="00BD63B5">
        <w:rPr>
          <w:highlight w:val="yellow"/>
        </w:rPr>
      </w:r>
      <w:r w:rsidRPr="00BD63B5">
        <w:rPr>
          <w:highlight w:val="yellow"/>
        </w:rPr>
        <w:fldChar w:fldCharType="separate"/>
      </w:r>
      <w:r w:rsidRPr="00BD63B5">
        <w:rPr>
          <w:highlight w:val="yellow"/>
        </w:rPr>
        <w:t>14</w:t>
      </w:r>
      <w:r w:rsidRPr="00BD63B5">
        <w:rPr>
          <w:highlight w:val="yellow"/>
        </w:rPr>
        <w:fldChar w:fldCharType="end"/>
      </w:r>
      <w:r w:rsidRPr="00BD63B5">
        <w:rPr>
          <w:highlight w:val="yellow"/>
        </w:rPr>
        <w:t xml:space="preserve"> </w:t>
      </w:r>
      <w:commentRangeStart w:id="139"/>
      <w:r w:rsidRPr="00BD63B5">
        <w:rPr>
          <w:highlight w:val="yellow"/>
        </w:rPr>
        <w:t>and</w:t>
      </w:r>
      <w:commentRangeEnd w:id="139"/>
      <w:r w:rsidR="00BD63B5">
        <w:rPr>
          <w:rStyle w:val="CommentReference"/>
          <w:rFonts w:eastAsia="Arial"/>
          <w:lang w:eastAsia="en-GB"/>
        </w:rPr>
        <w:commentReference w:id="139"/>
      </w:r>
      <w:del w:id="140" w:author="Bejul Lakhani-Lever" w:date="2023-09-11T16:15:00Z">
        <w:r w:rsidRPr="00BD63B5" w:rsidDel="00721F94">
          <w:rPr>
            <w:highlight w:val="yellow"/>
          </w:rPr>
          <w:delText>]</w:delText>
        </w:r>
      </w:del>
      <w:r>
        <w:t xml:space="preserve"> </w:t>
      </w:r>
      <w:r>
        <w:fldChar w:fldCharType="begin"/>
      </w:r>
      <w:r>
        <w:instrText>PAGEREF a420700\# "'clause '"  \h</w:instrText>
      </w:r>
      <w:r>
        <w:fldChar w:fldCharType="separate"/>
      </w:r>
      <w:r>
        <w:t xml:space="preserve">clause </w:t>
      </w:r>
      <w:r>
        <w:fldChar w:fldCharType="end"/>
      </w:r>
      <w:r>
        <w:fldChar w:fldCharType="begin"/>
      </w:r>
      <w:r>
        <w:rPr>
          <w:highlight w:val="lightGray"/>
        </w:rPr>
        <w:instrText>REF a420700 \h \w</w:instrText>
      </w:r>
      <w:r>
        <w:fldChar w:fldCharType="separate"/>
      </w:r>
      <w:r>
        <w:t>15</w:t>
      </w:r>
      <w:r>
        <w:fldChar w:fldCharType="end"/>
      </w:r>
      <w:ins w:id="141" w:author="Bejul Lakhani-Lever" w:date="2023-09-11T16:16:00Z">
        <w:r w:rsidR="00721F94">
          <w:t xml:space="preserve"> </w:t>
        </w:r>
      </w:ins>
      <w:r>
        <w:t>and</w:t>
      </w:r>
      <w:ins w:id="142" w:author="Bejul Lakhani-Lever" w:date="2023-09-11T16:16:00Z">
        <w:r w:rsidR="00721F94">
          <w:t xml:space="preserve"> </w:t>
        </w:r>
      </w:ins>
      <w:r>
        <w:fldChar w:fldCharType="begin"/>
      </w:r>
      <w:r>
        <w:instrText>PAGEREF a395475\# "'clause '"  \h</w:instrText>
      </w:r>
      <w:r>
        <w:fldChar w:fldCharType="separate"/>
      </w:r>
      <w:r>
        <w:t xml:space="preserve">clause </w:t>
      </w:r>
      <w:r>
        <w:fldChar w:fldCharType="end"/>
      </w:r>
      <w:r>
        <w:fldChar w:fldCharType="begin"/>
      </w:r>
      <w:r>
        <w:rPr>
          <w:highlight w:val="lightGray"/>
        </w:rPr>
        <w:instrText>REF a395475 \h \w</w:instrText>
      </w:r>
      <w:r>
        <w:fldChar w:fldCharType="separate"/>
      </w:r>
      <w:r>
        <w:t>16</w:t>
      </w:r>
      <w:r>
        <w:fldChar w:fldCharType="end"/>
      </w:r>
      <w:r>
        <w:t>, the Tenant must not:</w:t>
      </w:r>
      <w:bookmarkEnd w:id="137"/>
    </w:p>
    <w:p w14:paraId="4F017C5F" w14:textId="465D40E2" w:rsidR="0004223A" w:rsidRDefault="008E07E1" w:rsidP="004175CA">
      <w:pPr>
        <w:pStyle w:val="Untitledsubclause2"/>
      </w:pPr>
      <w:bookmarkStart w:id="143" w:name="a751736"/>
      <w:r>
        <w:t xml:space="preserve">assign, underlet, charge, part with or share possession or occupation of the whole or part of either this lease or the Property; or </w:t>
      </w:r>
      <w:bookmarkEnd w:id="143"/>
    </w:p>
    <w:p w14:paraId="070D250D" w14:textId="5473AEF4" w:rsidR="0004223A" w:rsidRDefault="008E07E1" w:rsidP="004175CA">
      <w:pPr>
        <w:pStyle w:val="Untitledsubclause2"/>
      </w:pPr>
      <w:bookmarkStart w:id="144" w:name="a364523"/>
      <w:r>
        <w:t>assign, part with or share any of the benefits or burdens of this lease, or in any interest derived from it, whether by a virtual assignment or other similar arrangement; or</w:t>
      </w:r>
      <w:bookmarkEnd w:id="144"/>
    </w:p>
    <w:p w14:paraId="1E5323B7" w14:textId="77777777" w:rsidR="0004223A" w:rsidRDefault="008E07E1" w:rsidP="004175CA">
      <w:pPr>
        <w:pStyle w:val="Untitledsubclause2"/>
      </w:pPr>
      <w:bookmarkStart w:id="145" w:name="a684458"/>
      <w:r>
        <w:t>hold the lease on trust for any person (except pending registration of a dealing permitted by this lease at HM Land Registry or by reason only of joint legal ownership).</w:t>
      </w:r>
      <w:bookmarkEnd w:id="145"/>
    </w:p>
    <w:p w14:paraId="768DDB99" w14:textId="77777777" w:rsidR="0004223A" w:rsidRPr="003C7350" w:rsidRDefault="008E07E1" w:rsidP="004175CA">
      <w:pPr>
        <w:pStyle w:val="TitleClause"/>
      </w:pPr>
      <w:r>
        <w:fldChar w:fldCharType="begin"/>
      </w:r>
      <w:r>
        <w:instrText>TC "13. Assignments" \l 1</w:instrText>
      </w:r>
      <w:r>
        <w:fldChar w:fldCharType="end"/>
      </w:r>
      <w:bookmarkStart w:id="146" w:name="a578098"/>
      <w:bookmarkStart w:id="147" w:name="_Toc144803063"/>
      <w:r>
        <w:t>Assignments</w:t>
      </w:r>
      <w:bookmarkEnd w:id="146"/>
      <w:bookmarkEnd w:id="147"/>
    </w:p>
    <w:p w14:paraId="3B2E7EA8" w14:textId="77777777" w:rsidR="0004223A" w:rsidRPr="003C7350" w:rsidRDefault="008E07E1" w:rsidP="004175CA">
      <w:pPr>
        <w:pStyle w:val="Untitledsubclause1"/>
      </w:pPr>
      <w:bookmarkStart w:id="148" w:name="a304835"/>
      <w:r>
        <w:t>The Tenant may assign the whole of this lease with the consent of the Landlord (such consent not to be unreasonably withheld).</w:t>
      </w:r>
      <w:bookmarkEnd w:id="148"/>
    </w:p>
    <w:p w14:paraId="01BDD976" w14:textId="77777777" w:rsidR="0004223A" w:rsidRPr="003C7350" w:rsidRDefault="008E07E1" w:rsidP="004175CA">
      <w:pPr>
        <w:pStyle w:val="Untitledsubclause1"/>
      </w:pPr>
      <w:bookmarkStart w:id="149" w:name="a506412"/>
      <w:r>
        <w:t>The Landlord and the Tenant agree that, for the purposes of section 19(1A) of the LTA 1927, the Landlord may give its consent to an assignment subject to all or any of the following conditions:</w:t>
      </w:r>
      <w:bookmarkEnd w:id="149"/>
    </w:p>
    <w:p w14:paraId="6B4C42F4" w14:textId="77777777" w:rsidR="0004223A" w:rsidRPr="003C7350" w:rsidRDefault="008E07E1" w:rsidP="004175CA">
      <w:pPr>
        <w:pStyle w:val="Untitledsubclause2"/>
      </w:pPr>
      <w:bookmarkStart w:id="150" w:name="a485164"/>
      <w:r>
        <w:t xml:space="preserve">a condition that the assignor enters into an authorised </w:t>
      </w:r>
      <w:proofErr w:type="gramStart"/>
      <w:r>
        <w:t>guarantee</w:t>
      </w:r>
      <w:proofErr w:type="gramEnd"/>
      <w:r>
        <w:t xml:space="preserve"> agreement in favour of the Landlord which:</w:t>
      </w:r>
      <w:bookmarkEnd w:id="150"/>
    </w:p>
    <w:p w14:paraId="67B18898" w14:textId="77777777" w:rsidR="0004223A" w:rsidRPr="003C7350" w:rsidRDefault="008E07E1" w:rsidP="004175CA">
      <w:pPr>
        <w:pStyle w:val="Untitledsubclause3"/>
      </w:pPr>
      <w:bookmarkStart w:id="151" w:name="a163420"/>
      <w:r>
        <w:t xml:space="preserve">is in respect of all the tenant covenants of this </w:t>
      </w:r>
      <w:proofErr w:type="gramStart"/>
      <w:r>
        <w:rPr>
          <w:rStyle w:val="cohidesearchterm"/>
        </w:rPr>
        <w:t>lease</w:t>
      </w:r>
      <w:r>
        <w:t>;</w:t>
      </w:r>
      <w:bookmarkEnd w:id="151"/>
      <w:proofErr w:type="gramEnd"/>
    </w:p>
    <w:p w14:paraId="20D22D07" w14:textId="77777777" w:rsidR="0004223A" w:rsidRPr="003C7350" w:rsidRDefault="008E07E1" w:rsidP="004175CA">
      <w:pPr>
        <w:pStyle w:val="Untitledsubclause3"/>
      </w:pPr>
      <w:bookmarkStart w:id="152" w:name="a367774"/>
      <w:r>
        <w:t xml:space="preserve">is in respect of the period beginning with the date the assignee becomes bound by those covenants and ending on the date when the assignee is released from those covenants by virtue of section 5 of the LTCA </w:t>
      </w:r>
      <w:proofErr w:type="gramStart"/>
      <w:r>
        <w:t>1995;</w:t>
      </w:r>
      <w:bookmarkEnd w:id="152"/>
      <w:proofErr w:type="gramEnd"/>
    </w:p>
    <w:p w14:paraId="3A16180C" w14:textId="77777777" w:rsidR="0004223A" w:rsidRPr="003C7350" w:rsidRDefault="008E07E1" w:rsidP="004175CA">
      <w:pPr>
        <w:pStyle w:val="Untitledsubclause3"/>
      </w:pPr>
      <w:bookmarkStart w:id="153" w:name="a652776"/>
      <w:r>
        <w:t xml:space="preserve">imposes principal debtor liability on the </w:t>
      </w:r>
      <w:proofErr w:type="gramStart"/>
      <w:r>
        <w:t>assignor;</w:t>
      </w:r>
      <w:bookmarkEnd w:id="153"/>
      <w:proofErr w:type="gramEnd"/>
    </w:p>
    <w:p w14:paraId="34200503" w14:textId="77777777" w:rsidR="00BD63B5" w:rsidRPr="00BD63B5" w:rsidRDefault="008E07E1" w:rsidP="004175CA">
      <w:pPr>
        <w:pStyle w:val="Untitledsubclause3"/>
        <w:rPr>
          <w:rFonts w:ascii="Times New Roman" w:hAnsi="Times New Roman"/>
          <w:szCs w:val="24"/>
        </w:rPr>
      </w:pPr>
      <w:bookmarkStart w:id="154" w:name="a331128"/>
      <w:r>
        <w:t xml:space="preserve">requires (in the event of a disclaimer of this </w:t>
      </w:r>
      <w:r>
        <w:rPr>
          <w:rStyle w:val="cohidesearchterm"/>
        </w:rPr>
        <w:t>lease</w:t>
      </w:r>
      <w:r>
        <w:t xml:space="preserve">) the assignor to </w:t>
      </w:r>
      <w:proofErr w:type="gramStart"/>
      <w:r>
        <w:t>enter into</w:t>
      </w:r>
      <w:proofErr w:type="gramEnd"/>
      <w:r>
        <w:t xml:space="preserve"> a new tenancy for a term equal to the unexpired residue of the Contractual Term; and</w:t>
      </w:r>
      <w:bookmarkStart w:id="155" w:name="a942638"/>
      <w:bookmarkEnd w:id="154"/>
    </w:p>
    <w:p w14:paraId="6BCE8238" w14:textId="3D20F33B" w:rsidR="0004223A" w:rsidRPr="00BD63B5" w:rsidRDefault="008E07E1" w:rsidP="004175CA">
      <w:pPr>
        <w:pStyle w:val="Untitledsubclause3"/>
        <w:rPr>
          <w:rFonts w:ascii="Times New Roman" w:hAnsi="Times New Roman"/>
          <w:szCs w:val="24"/>
        </w:rPr>
      </w:pPr>
      <w:r>
        <w:t xml:space="preserve">is otherwise in a form reasonably required by the </w:t>
      </w:r>
      <w:proofErr w:type="gramStart"/>
      <w:r>
        <w:t>Landlord;</w:t>
      </w:r>
      <w:bookmarkEnd w:id="155"/>
      <w:proofErr w:type="gramEnd"/>
    </w:p>
    <w:p w14:paraId="6C668E0F" w14:textId="36812D92" w:rsidR="0004223A" w:rsidRPr="003C7350" w:rsidRDefault="008E07E1" w:rsidP="004175CA">
      <w:pPr>
        <w:pStyle w:val="Untitledsubclause2"/>
      </w:pPr>
      <w:bookmarkStart w:id="156" w:name="a738434"/>
      <w:r>
        <w:t xml:space="preserve">a condition that any guarantor of the assignor (other than a guarantor under an authorised </w:t>
      </w:r>
      <w:proofErr w:type="gramStart"/>
      <w:r>
        <w:t>guarantee</w:t>
      </w:r>
      <w:proofErr w:type="gramEnd"/>
      <w:r>
        <w:t xml:space="preserve"> agreement) enters into a guarantee in favour of the Landlord in a form reasonably required by the Landlord guaranteeing that the assignor will comply with the terms of the authorised guarantee agreement; or</w:t>
      </w:r>
      <w:bookmarkEnd w:id="156"/>
    </w:p>
    <w:p w14:paraId="3564CF0F" w14:textId="024324CD" w:rsidR="0004223A" w:rsidRPr="003C7350" w:rsidRDefault="008E07E1" w:rsidP="004175CA">
      <w:pPr>
        <w:pStyle w:val="Untitledsubclause2"/>
      </w:pPr>
      <w:bookmarkStart w:id="157" w:name="a946296"/>
      <w:r>
        <w:t xml:space="preserve">a condition that a person of standing acceptable to the Landlord (acting reasonably) </w:t>
      </w:r>
      <w:proofErr w:type="gramStart"/>
      <w:r>
        <w:t>enters into</w:t>
      </w:r>
      <w:proofErr w:type="gramEnd"/>
      <w:r>
        <w:t xml:space="preserve"> a guarantee and indemnity of the tenant covenants of this lease in favour of the Landlord in the form set out in </w:t>
      </w:r>
      <w:r>
        <w:fldChar w:fldCharType="begin"/>
      </w:r>
      <w:r>
        <w:rPr>
          <w:highlight w:val="lightGray"/>
        </w:rPr>
        <w:instrText>REF a241565 \h \w</w:instrText>
      </w:r>
      <w:r>
        <w:fldChar w:fldCharType="separate"/>
      </w:r>
      <w:r>
        <w:t>Schedule 7</w:t>
      </w:r>
      <w:r>
        <w:fldChar w:fldCharType="end"/>
      </w:r>
      <w:r>
        <w:t xml:space="preserve"> (but with such amendments and additions as the Landlord may reasonably require or</w:t>
      </w:r>
      <w:bookmarkEnd w:id="157"/>
    </w:p>
    <w:p w14:paraId="776844CB" w14:textId="0DDBC114" w:rsidR="0004223A" w:rsidRPr="003C7350" w:rsidRDefault="008E07E1" w:rsidP="004175CA">
      <w:pPr>
        <w:pStyle w:val="Untitledsubclause2"/>
      </w:pPr>
      <w:bookmarkStart w:id="158" w:name="a572275"/>
      <w:r>
        <w:lastRenderedPageBreak/>
        <w:t xml:space="preserve">a condition that the assignee </w:t>
      </w:r>
      <w:proofErr w:type="gramStart"/>
      <w:r>
        <w:t>enters into</w:t>
      </w:r>
      <w:proofErr w:type="gramEnd"/>
      <w:r>
        <w:t xml:space="preserve"> a rent deposit deed with the Landlord in a form reasonably required by the Landlord and for an initial deposit of six months' Annual Rent (as at the date of assignment) plus a sum equivalent to VAT on that Annual Rent.</w:t>
      </w:r>
      <w:bookmarkEnd w:id="158"/>
    </w:p>
    <w:p w14:paraId="7624117C" w14:textId="77777777" w:rsidR="0004223A" w:rsidRPr="003C7350" w:rsidRDefault="008E07E1" w:rsidP="004175CA">
      <w:pPr>
        <w:pStyle w:val="Untitledsubclause1"/>
      </w:pPr>
      <w:bookmarkStart w:id="159" w:name="a792685"/>
      <w:r>
        <w:t>The Landlord and the Tenant agree that, for the purposes of section 19(1A) of the LTA 1927, the Landlord may refuse its consent to an assignment if any of the following circumstances exist:</w:t>
      </w:r>
      <w:bookmarkEnd w:id="159"/>
    </w:p>
    <w:p w14:paraId="60BFB80F" w14:textId="209BB206" w:rsidR="0004223A" w:rsidRPr="003C7350" w:rsidRDefault="008E07E1" w:rsidP="004175CA">
      <w:pPr>
        <w:pStyle w:val="Untitledsubclause2"/>
      </w:pPr>
      <w:bookmarkStart w:id="160" w:name="a503367"/>
      <w:r>
        <w:t xml:space="preserve">the Annual Rent or any other sum due under this lease is </w:t>
      </w:r>
      <w:proofErr w:type="gramStart"/>
      <w:r>
        <w:t>outstanding;</w:t>
      </w:r>
      <w:proofErr w:type="gramEnd"/>
      <w:r>
        <w:t xml:space="preserve"> </w:t>
      </w:r>
      <w:bookmarkEnd w:id="160"/>
    </w:p>
    <w:p w14:paraId="3604F496" w14:textId="77777777" w:rsidR="0004223A" w:rsidRPr="003C7350" w:rsidRDefault="008E07E1" w:rsidP="004175CA">
      <w:pPr>
        <w:pStyle w:val="Untitledsubclause2"/>
      </w:pPr>
      <w:bookmarkStart w:id="161" w:name="a562984"/>
      <w:r>
        <w:t>there is a material breach of covenant by the Tenant that has not been remedied; or</w:t>
      </w:r>
      <w:bookmarkEnd w:id="161"/>
    </w:p>
    <w:p w14:paraId="7727EFDC" w14:textId="77777777" w:rsidR="0004223A" w:rsidRDefault="008E07E1" w:rsidP="004175CA">
      <w:pPr>
        <w:pStyle w:val="Untitledsubclause2"/>
      </w:pPr>
      <w:bookmarkStart w:id="162" w:name="a280515"/>
      <w:r>
        <w:t xml:space="preserve">in the Landlord's reasonable </w:t>
      </w:r>
      <w:proofErr w:type="gramStart"/>
      <w:r>
        <w:t>opinion</w:t>
      </w:r>
      <w:proofErr w:type="gramEnd"/>
      <w:r>
        <w:t xml:space="preserve"> the assignee is not of sufficient financial standing to enable it to comply with the Tenant's covenants and conditions contained in this lease.</w:t>
      </w:r>
      <w:bookmarkEnd w:id="162"/>
    </w:p>
    <w:p w14:paraId="5229D52A" w14:textId="77777777" w:rsidR="0004223A" w:rsidRPr="003C7350" w:rsidRDefault="008E07E1" w:rsidP="004175CA">
      <w:pPr>
        <w:pStyle w:val="Untitledsubclause1"/>
      </w:pPr>
      <w:bookmarkStart w:id="163" w:name="a162166"/>
      <w:r>
        <w:t>Nothing in this clause shall prevent the Landlord from giving consent subject to any other reasonable condition nor from refusing consent to an assignment in any other circumstance where it is reasonable to do so.</w:t>
      </w:r>
      <w:bookmarkEnd w:id="163"/>
    </w:p>
    <w:p w14:paraId="29E38B0B" w14:textId="7E013C5B" w:rsidR="0004223A" w:rsidRPr="00B77EF8" w:rsidRDefault="008E07E1" w:rsidP="004175CA">
      <w:pPr>
        <w:pStyle w:val="TitleClause"/>
      </w:pPr>
      <w:r w:rsidRPr="005E5996">
        <w:fldChar w:fldCharType="begin"/>
      </w:r>
      <w:r w:rsidRPr="00B77EF8">
        <w:instrText>TC "14. [Underletting" \l 1</w:instrText>
      </w:r>
      <w:r w:rsidRPr="005E5996">
        <w:fldChar w:fldCharType="end"/>
      </w:r>
      <w:bookmarkStart w:id="164" w:name="a991556"/>
      <w:bookmarkStart w:id="165" w:name="_Toc144803064"/>
      <w:r w:rsidRPr="00B77EF8">
        <w:t>Underletting</w:t>
      </w:r>
      <w:bookmarkEnd w:id="164"/>
      <w:bookmarkEnd w:id="165"/>
    </w:p>
    <w:p w14:paraId="1959F639" w14:textId="5538653F" w:rsidR="0004223A" w:rsidRPr="003C7350" w:rsidRDefault="008E07E1" w:rsidP="004175CA">
      <w:pPr>
        <w:pStyle w:val="Untitledsubclause1"/>
      </w:pPr>
      <w:bookmarkStart w:id="166" w:name="a846467"/>
      <w:r>
        <w:t xml:space="preserve">The Tenant may underlet the whole of the </w:t>
      </w:r>
      <w:proofErr w:type="gramStart"/>
      <w:r>
        <w:t>Property  in</w:t>
      </w:r>
      <w:proofErr w:type="gramEnd"/>
      <w:r>
        <w:t xml:space="preserve"> accordance with this </w:t>
      </w:r>
      <w:r>
        <w:fldChar w:fldCharType="begin"/>
      </w:r>
      <w:r>
        <w:instrText>PAGEREF a991556\# "'clause '"  \h</w:instrText>
      </w:r>
      <w:r>
        <w:fldChar w:fldCharType="separate"/>
      </w:r>
      <w:r>
        <w:t xml:space="preserve">clause </w:t>
      </w:r>
      <w:r>
        <w:fldChar w:fldCharType="end"/>
      </w:r>
      <w:r>
        <w:fldChar w:fldCharType="begin"/>
      </w:r>
      <w:r>
        <w:rPr>
          <w:highlight w:val="lightGray"/>
        </w:rPr>
        <w:instrText>REF a991556 \h \w</w:instrText>
      </w:r>
      <w:r>
        <w:fldChar w:fldCharType="separate"/>
      </w:r>
      <w:r>
        <w:t>14</w:t>
      </w:r>
      <w:r>
        <w:fldChar w:fldCharType="end"/>
      </w:r>
      <w:r>
        <w:t xml:space="preserve"> and with the consent of the Landlord (such consent not to be unreasonably withheld).</w:t>
      </w:r>
      <w:bookmarkEnd w:id="166"/>
    </w:p>
    <w:p w14:paraId="2B47984A" w14:textId="0D1A894A" w:rsidR="0004223A" w:rsidRPr="003C7350" w:rsidRDefault="008E07E1" w:rsidP="004175CA">
      <w:pPr>
        <w:pStyle w:val="Untitledsubclause1"/>
      </w:pPr>
      <w:bookmarkStart w:id="167" w:name="a237438"/>
      <w:r>
        <w:t>The Tenant must not underlet the whole of the Property:</w:t>
      </w:r>
      <w:bookmarkEnd w:id="167"/>
    </w:p>
    <w:p w14:paraId="74AA0F78" w14:textId="77777777" w:rsidR="0004223A" w:rsidRPr="003C7350" w:rsidRDefault="008E07E1" w:rsidP="004175CA">
      <w:pPr>
        <w:pStyle w:val="Untitledsubclause2"/>
      </w:pPr>
      <w:bookmarkStart w:id="168" w:name="a664091"/>
      <w:r>
        <w:t xml:space="preserve">together with any property, or any right over property, that is not included within this </w:t>
      </w:r>
      <w:proofErr w:type="gramStart"/>
      <w:r>
        <w:t>lease;</w:t>
      </w:r>
      <w:bookmarkEnd w:id="168"/>
      <w:proofErr w:type="gramEnd"/>
    </w:p>
    <w:p w14:paraId="3B205E76" w14:textId="77777777" w:rsidR="0004223A" w:rsidRPr="003C7350" w:rsidRDefault="008E07E1" w:rsidP="004175CA">
      <w:pPr>
        <w:pStyle w:val="Untitledsubclause2"/>
      </w:pPr>
      <w:bookmarkStart w:id="169" w:name="a652231"/>
      <w:r>
        <w:t xml:space="preserve">at a fine or premium or reverse </w:t>
      </w:r>
      <w:proofErr w:type="gramStart"/>
      <w:r>
        <w:t>premium;</w:t>
      </w:r>
      <w:bookmarkEnd w:id="169"/>
      <w:proofErr w:type="gramEnd"/>
    </w:p>
    <w:p w14:paraId="63D4B60C" w14:textId="77777777" w:rsidR="0004223A" w:rsidRPr="003C7350" w:rsidRDefault="008E07E1" w:rsidP="004175CA">
      <w:pPr>
        <w:pStyle w:val="Untitledsubclause2"/>
      </w:pPr>
      <w:bookmarkStart w:id="170" w:name="a532852"/>
      <w:r>
        <w:t xml:space="preserve">allowing any rent-free period to the undertenant that exceeds the period that is then usual in the open market for such a </w:t>
      </w:r>
      <w:proofErr w:type="gramStart"/>
      <w:r>
        <w:t>letting;</w:t>
      </w:r>
      <w:proofErr w:type="gramEnd"/>
      <w:r>
        <w:t xml:space="preserve"> </w:t>
      </w:r>
      <w:bookmarkEnd w:id="170"/>
    </w:p>
    <w:p w14:paraId="7258DAC0" w14:textId="77777777" w:rsidR="0004223A" w:rsidRPr="003C7350" w:rsidRDefault="008E07E1" w:rsidP="004175CA">
      <w:pPr>
        <w:pStyle w:val="Untitledsubclause2"/>
      </w:pPr>
      <w:bookmarkStart w:id="171" w:name="a345087"/>
      <w:r>
        <w:t>unless the underlease has first been validly excluded from the provisions of the LTA 1954 (where it is a lease that might otherwise acquire security of tenure under Part II of the LTA 1954</w:t>
      </w:r>
      <w:proofErr w:type="gramStart"/>
      <w:r>
        <w:t>);</w:t>
      </w:r>
      <w:bookmarkEnd w:id="171"/>
      <w:proofErr w:type="gramEnd"/>
    </w:p>
    <w:p w14:paraId="55CCE345" w14:textId="5183DC9E" w:rsidR="0004223A" w:rsidRPr="003C7350" w:rsidRDefault="008E07E1" w:rsidP="004175CA">
      <w:pPr>
        <w:pStyle w:val="Untitledsubclause2"/>
      </w:pPr>
      <w:bookmarkStart w:id="172" w:name="a315572"/>
      <w:r>
        <w:t xml:space="preserve">for a term that will expire by effluxion of time later than three days before the Contractual Term expires by effluxion of </w:t>
      </w:r>
      <w:proofErr w:type="gramStart"/>
      <w:r>
        <w:t>time;</w:t>
      </w:r>
      <w:bookmarkEnd w:id="172"/>
      <w:proofErr w:type="gramEnd"/>
    </w:p>
    <w:p w14:paraId="3037C115" w14:textId="7EE74A48" w:rsidR="0004223A" w:rsidRPr="003C7350" w:rsidRDefault="008E07E1" w:rsidP="004175CA">
      <w:pPr>
        <w:pStyle w:val="Untitledsubclause2"/>
      </w:pPr>
      <w:bookmarkStart w:id="173" w:name="a775704"/>
      <w:r>
        <w:t xml:space="preserve">unless the undertenant has first </w:t>
      </w:r>
      <w:proofErr w:type="gramStart"/>
      <w:r>
        <w:t>entered into</w:t>
      </w:r>
      <w:proofErr w:type="gramEnd"/>
      <w:r>
        <w:t xml:space="preserve"> a direct covenant in favour of the Landlord to observe and perform the tenant covenants in the underlease and any document that is collateral or supplemental to it; and</w:t>
      </w:r>
      <w:bookmarkEnd w:id="173"/>
    </w:p>
    <w:p w14:paraId="65F7157F" w14:textId="44CE6886" w:rsidR="0004223A" w:rsidRPr="003C7350" w:rsidRDefault="008E07E1" w:rsidP="004175CA">
      <w:pPr>
        <w:pStyle w:val="Untitledsubclause2"/>
      </w:pPr>
      <w:bookmarkStart w:id="174" w:name="a402518"/>
      <w:r>
        <w:t xml:space="preserve">unless (if reasonably required by the Landlord) a person of standing acceptable to the Landlord (acting reasonably) </w:t>
      </w:r>
      <w:proofErr w:type="gramStart"/>
      <w:r>
        <w:t>enters into</w:t>
      </w:r>
      <w:proofErr w:type="gramEnd"/>
      <w:r>
        <w:t xml:space="preserve"> a guarantee and indemnity of the tenant covenants of the underlease in favour of the Landlord </w:t>
      </w:r>
      <w:r>
        <w:lastRenderedPageBreak/>
        <w:t xml:space="preserve">in the form set out in </w:t>
      </w:r>
      <w:r>
        <w:fldChar w:fldCharType="begin"/>
      </w:r>
      <w:r>
        <w:rPr>
          <w:highlight w:val="lightGray"/>
        </w:rPr>
        <w:instrText>REF a241565 \h \w</w:instrText>
      </w:r>
      <w:r>
        <w:fldChar w:fldCharType="separate"/>
      </w:r>
      <w:r>
        <w:t>Schedule 7</w:t>
      </w:r>
      <w:r>
        <w:fldChar w:fldCharType="end"/>
      </w:r>
      <w:r>
        <w:t xml:space="preserve"> (but with such amendments and additions as the Landlord may reasonably require).</w:t>
      </w:r>
      <w:bookmarkEnd w:id="174"/>
    </w:p>
    <w:p w14:paraId="5300A54B" w14:textId="77777777" w:rsidR="0004223A" w:rsidRPr="003C7350" w:rsidRDefault="008E07E1" w:rsidP="004175CA">
      <w:pPr>
        <w:pStyle w:val="Untitledsubclause1"/>
      </w:pPr>
      <w:bookmarkStart w:id="175" w:name="a911439"/>
      <w:r>
        <w:t>Any underletting by the Tenant must include:</w:t>
      </w:r>
      <w:bookmarkEnd w:id="175"/>
    </w:p>
    <w:p w14:paraId="5AD20742" w14:textId="77777777" w:rsidR="0004223A" w:rsidRPr="002452F9" w:rsidRDefault="008E07E1" w:rsidP="004175CA">
      <w:pPr>
        <w:pStyle w:val="Untitledsubclause2"/>
      </w:pPr>
      <w:bookmarkStart w:id="176" w:name="a885814"/>
      <w:r>
        <w:t xml:space="preserve">an agreement between the Tenant and the undertenant that the provisions of sections 24 to 28 of the LTA 1954 are excluded from applying to the tenancy created by the underlease (where the underlease was required to be contracted out under </w:t>
      </w:r>
      <w:r>
        <w:fldChar w:fldCharType="begin"/>
      </w:r>
      <w:r>
        <w:instrText>PAGEREF a345087\# "'clause '"  \h</w:instrText>
      </w:r>
      <w:r>
        <w:fldChar w:fldCharType="separate"/>
      </w:r>
      <w:r>
        <w:t xml:space="preserve">clause </w:t>
      </w:r>
      <w:r>
        <w:fldChar w:fldCharType="end"/>
      </w:r>
      <w:r>
        <w:fldChar w:fldCharType="begin"/>
      </w:r>
      <w:r>
        <w:rPr>
          <w:highlight w:val="lightGray"/>
        </w:rPr>
        <w:instrText>REF a345087 \h \w</w:instrText>
      </w:r>
      <w:r>
        <w:fldChar w:fldCharType="separate"/>
      </w:r>
      <w:r>
        <w:t>14.2(d)</w:t>
      </w:r>
      <w:r>
        <w:fldChar w:fldCharType="end"/>
      </w:r>
      <w:r>
        <w:t>);</w:t>
      </w:r>
      <w:bookmarkEnd w:id="176"/>
    </w:p>
    <w:p w14:paraId="466D6716" w14:textId="121F3143" w:rsidR="0004223A" w:rsidRPr="003C7350" w:rsidRDefault="008E07E1" w:rsidP="004175CA">
      <w:pPr>
        <w:pStyle w:val="Untitledsubclause2"/>
      </w:pPr>
      <w:bookmarkStart w:id="177" w:name="a267419"/>
      <w:r>
        <w:t xml:space="preserve">the reservation of a rent which is not less than the open market rental value of the Property  at the date on which the Landlord grants consent to the underletting and which is payable at the same times as the Annual Rent under this lease (but this shall not prevent an underlease providing for a rent-free period of a length permitted by </w:t>
      </w:r>
      <w:r>
        <w:fldChar w:fldCharType="begin"/>
      </w:r>
      <w:r>
        <w:instrText>PAGEREF a532852\# "'clause '"  \h</w:instrText>
      </w:r>
      <w:r>
        <w:fldChar w:fldCharType="separate"/>
      </w:r>
      <w:r>
        <w:t xml:space="preserve">clause </w:t>
      </w:r>
      <w:r>
        <w:fldChar w:fldCharType="end"/>
      </w:r>
      <w:r>
        <w:fldChar w:fldCharType="begin"/>
      </w:r>
      <w:r>
        <w:rPr>
          <w:highlight w:val="lightGray"/>
        </w:rPr>
        <w:instrText>REF a532852 \h \w</w:instrText>
      </w:r>
      <w:r>
        <w:fldChar w:fldCharType="separate"/>
      </w:r>
      <w:r>
        <w:t>14.2(c)</w:t>
      </w:r>
      <w:r>
        <w:fldChar w:fldCharType="end"/>
      </w:r>
      <w:r>
        <w:t>);</w:t>
      </w:r>
      <w:bookmarkEnd w:id="177"/>
    </w:p>
    <w:p w14:paraId="6E189759" w14:textId="28C68B3F" w:rsidR="0004223A" w:rsidRPr="003C7350" w:rsidRDefault="008E07E1" w:rsidP="004175CA">
      <w:pPr>
        <w:pStyle w:val="Untitledsubclause2"/>
      </w:pPr>
      <w:bookmarkStart w:id="178" w:name="a343752"/>
      <w:r>
        <w:t xml:space="preserve">provisions for the review of rent at the same dates and on the same basis as the review of the Annual Rent in this lease unless the term of the underlease is </w:t>
      </w:r>
      <w:r w:rsidR="0081724D">
        <w:t>three</w:t>
      </w:r>
      <w:r>
        <w:t xml:space="preserve"> years or </w:t>
      </w:r>
      <w:proofErr w:type="gramStart"/>
      <w:r>
        <w:t>less;</w:t>
      </w:r>
      <w:bookmarkEnd w:id="178"/>
      <w:proofErr w:type="gramEnd"/>
    </w:p>
    <w:p w14:paraId="407321CD" w14:textId="77777777" w:rsidR="0004223A" w:rsidRPr="003C7350" w:rsidRDefault="008E07E1" w:rsidP="004175CA">
      <w:pPr>
        <w:pStyle w:val="Untitledsubclause2"/>
      </w:pPr>
      <w:bookmarkStart w:id="179" w:name="a797379"/>
      <w:r>
        <w:t>a covenant by the undertenant not to:</w:t>
      </w:r>
      <w:bookmarkEnd w:id="179"/>
    </w:p>
    <w:p w14:paraId="1BE481AD" w14:textId="163DB813" w:rsidR="0004223A" w:rsidRDefault="008E07E1" w:rsidP="004175CA">
      <w:pPr>
        <w:pStyle w:val="Untitledsubclause3"/>
      </w:pPr>
      <w:bookmarkStart w:id="180" w:name="a878454"/>
      <w:r>
        <w:t xml:space="preserve">assign or charge the whole or any part of the </w:t>
      </w:r>
      <w:proofErr w:type="gramStart"/>
      <w:r>
        <w:t>underlease;</w:t>
      </w:r>
      <w:proofErr w:type="gramEnd"/>
      <w:r>
        <w:t xml:space="preserve"> </w:t>
      </w:r>
      <w:bookmarkEnd w:id="180"/>
    </w:p>
    <w:p w14:paraId="284F9946" w14:textId="3E3CB840" w:rsidR="0004223A" w:rsidRPr="003C7350" w:rsidRDefault="008E07E1" w:rsidP="004175CA">
      <w:pPr>
        <w:pStyle w:val="Untitledsubclause3"/>
      </w:pPr>
      <w:bookmarkStart w:id="181" w:name="a375945"/>
      <w:r>
        <w:t xml:space="preserve">part with, share possession or share occupation of the whole or any part of the underlet </w:t>
      </w:r>
      <w:proofErr w:type="gramStart"/>
      <w:r>
        <w:t>property;</w:t>
      </w:r>
      <w:bookmarkEnd w:id="181"/>
      <w:proofErr w:type="gramEnd"/>
    </w:p>
    <w:p w14:paraId="10B7DA97" w14:textId="77777777" w:rsidR="0004223A" w:rsidRPr="003C7350" w:rsidRDefault="008E07E1" w:rsidP="004175CA">
      <w:pPr>
        <w:pStyle w:val="Untitledsubclause3"/>
      </w:pPr>
      <w:bookmarkStart w:id="182" w:name="a418195"/>
      <w:r>
        <w:t xml:space="preserve">underlet the whole or part only of the underlet </w:t>
      </w:r>
      <w:proofErr w:type="gramStart"/>
      <w:r>
        <w:t>property;</w:t>
      </w:r>
      <w:bookmarkEnd w:id="182"/>
      <w:proofErr w:type="gramEnd"/>
    </w:p>
    <w:p w14:paraId="78498342" w14:textId="4CC13FA5" w:rsidR="0004223A" w:rsidRPr="003C7350" w:rsidRDefault="008E07E1" w:rsidP="004175CA">
      <w:pPr>
        <w:pStyle w:val="Untitledsubclause3"/>
      </w:pPr>
      <w:bookmarkStart w:id="183" w:name="a563820"/>
      <w:r>
        <w:t xml:space="preserve">assign, part with or share any of the benefits or burdens of the underlease, or any interest derived from it, whether by a virtual assignment or other similar </w:t>
      </w:r>
      <w:proofErr w:type="gramStart"/>
      <w:r>
        <w:t>arrangement;</w:t>
      </w:r>
      <w:bookmarkEnd w:id="183"/>
      <w:proofErr w:type="gramEnd"/>
    </w:p>
    <w:p w14:paraId="373D61DB" w14:textId="77777777" w:rsidR="0004223A" w:rsidRDefault="008E07E1" w:rsidP="004175CA">
      <w:pPr>
        <w:pStyle w:val="Untitledsubclause3"/>
      </w:pPr>
      <w:bookmarkStart w:id="184" w:name="a675297"/>
      <w:r>
        <w:t>hold the underlease on trust for any person (except pending registration of a dealing permitted by the underlease at HM Land Registry or by reason only of joint legal ownership); and</w:t>
      </w:r>
      <w:bookmarkEnd w:id="184"/>
    </w:p>
    <w:p w14:paraId="48DFD12B" w14:textId="01F53400" w:rsidR="0004223A" w:rsidRPr="003C7350" w:rsidRDefault="008E07E1" w:rsidP="004175CA">
      <w:pPr>
        <w:pStyle w:val="Untitledsubclause3"/>
      </w:pPr>
      <w:bookmarkStart w:id="185" w:name="a276952"/>
      <w:r>
        <w:t>(</w:t>
      </w:r>
      <w:proofErr w:type="gramStart"/>
      <w:r>
        <w:t>if</w:t>
      </w:r>
      <w:proofErr w:type="gramEnd"/>
      <w:r>
        <w:t xml:space="preserve"> the underlease permits the undertenant to assign the underlease) assign the underlease without first procuring a direct covenant in favour of the Landlord to observe and perform the covenants in the underlease and any document that is collateral or supplemental to it;</w:t>
      </w:r>
      <w:bookmarkEnd w:id="185"/>
    </w:p>
    <w:p w14:paraId="4D684AD1" w14:textId="19261CE7" w:rsidR="0004223A" w:rsidRPr="003C7350" w:rsidRDefault="008E07E1" w:rsidP="004175CA">
      <w:pPr>
        <w:pStyle w:val="Untitledsubclause2"/>
      </w:pPr>
      <w:bookmarkStart w:id="186" w:name="a822996"/>
      <w:r>
        <w:t>a covenant by the undertenant to comply with the terms of this lease</w:t>
      </w:r>
      <w:r w:rsidRPr="00C33EF2">
        <w:t xml:space="preserve"> except the covenant to pay</w:t>
      </w:r>
      <w:r>
        <w:t xml:space="preserve"> the Annual Rent; and</w:t>
      </w:r>
      <w:bookmarkEnd w:id="186"/>
    </w:p>
    <w:p w14:paraId="05C556BD" w14:textId="2F20D207" w:rsidR="0004223A" w:rsidRPr="003C7350" w:rsidRDefault="008E07E1" w:rsidP="004175CA">
      <w:pPr>
        <w:pStyle w:val="Untitledsubclause2"/>
      </w:pPr>
      <w:bookmarkStart w:id="187" w:name="a812410"/>
      <w:r>
        <w:t xml:space="preserve">provisions requiring the consent or approval of the Landlord to be obtained in respect of any matter for which the consent or approval of the Landlord is required under this lease. </w:t>
      </w:r>
      <w:bookmarkEnd w:id="187"/>
    </w:p>
    <w:p w14:paraId="110A51B0" w14:textId="77777777" w:rsidR="0004223A" w:rsidRDefault="008E07E1" w:rsidP="004175CA">
      <w:pPr>
        <w:pStyle w:val="Untitledsubclause1"/>
      </w:pPr>
      <w:bookmarkStart w:id="188" w:name="a782582"/>
      <w:r>
        <w:t xml:space="preserve">Any underletting by the Tenant must otherwise be: </w:t>
      </w:r>
      <w:bookmarkEnd w:id="188"/>
    </w:p>
    <w:p w14:paraId="53EC971E" w14:textId="77777777" w:rsidR="0004223A" w:rsidRDefault="008E07E1" w:rsidP="004175CA">
      <w:pPr>
        <w:pStyle w:val="Untitledsubclause2"/>
      </w:pPr>
      <w:bookmarkStart w:id="189" w:name="a980211"/>
      <w:r>
        <w:t xml:space="preserve">by </w:t>
      </w:r>
      <w:proofErr w:type="gramStart"/>
      <w:r>
        <w:t>deed;</w:t>
      </w:r>
      <w:bookmarkEnd w:id="189"/>
      <w:proofErr w:type="gramEnd"/>
    </w:p>
    <w:p w14:paraId="366E2CFF" w14:textId="7D0AEA4A" w:rsidR="0004223A" w:rsidRDefault="008E07E1" w:rsidP="004175CA">
      <w:pPr>
        <w:pStyle w:val="Untitledsubclause2"/>
      </w:pPr>
      <w:bookmarkStart w:id="190" w:name="a782331"/>
      <w:r>
        <w:t>consistent with and include tenant covenants no less onerous than those in this lease excluding the covenant in this lease to pay the Annual Rent; and</w:t>
      </w:r>
      <w:bookmarkEnd w:id="190"/>
    </w:p>
    <w:p w14:paraId="3BC0F6F9" w14:textId="77777777" w:rsidR="0004223A" w:rsidRDefault="008E07E1" w:rsidP="004175CA">
      <w:pPr>
        <w:pStyle w:val="Untitledsubclause2"/>
      </w:pPr>
      <w:bookmarkStart w:id="191" w:name="a764185"/>
      <w:r>
        <w:lastRenderedPageBreak/>
        <w:t>in a form approved by the Landlord (such approval not to be unreasonably withheld).</w:t>
      </w:r>
      <w:bookmarkEnd w:id="191"/>
    </w:p>
    <w:p w14:paraId="74CF7B1B" w14:textId="77777777" w:rsidR="0004223A" w:rsidRDefault="008E07E1" w:rsidP="004175CA">
      <w:pPr>
        <w:pStyle w:val="Untitledsubclause1"/>
      </w:pPr>
      <w:bookmarkStart w:id="192" w:name="a491039"/>
      <w:r>
        <w:t>In relation to any underlease granted by the Tenant, the Tenant must:</w:t>
      </w:r>
      <w:bookmarkEnd w:id="192"/>
    </w:p>
    <w:p w14:paraId="56B2B40B" w14:textId="77777777" w:rsidR="0004223A" w:rsidRDefault="008E07E1" w:rsidP="004175CA">
      <w:pPr>
        <w:pStyle w:val="Untitledsubclause2"/>
      </w:pPr>
      <w:bookmarkStart w:id="193" w:name="a376339"/>
      <w:r>
        <w:t>not vary the terms of the underlease nor accept a surrender of the underlease without the consent of the Landlord (such consent not to be unreasonably withheld</w:t>
      </w:r>
      <w:proofErr w:type="gramStart"/>
      <w:r>
        <w:t>);</w:t>
      </w:r>
      <w:bookmarkEnd w:id="193"/>
      <w:proofErr w:type="gramEnd"/>
    </w:p>
    <w:p w14:paraId="20B1DFF1" w14:textId="77777777" w:rsidR="0004223A" w:rsidRDefault="008E07E1" w:rsidP="004175CA">
      <w:pPr>
        <w:pStyle w:val="Untitledsubclause2"/>
      </w:pPr>
      <w:bookmarkStart w:id="194" w:name="a346192"/>
      <w:r>
        <w:t>enforce the tenant covenants in the underlease and not waive any of them nor allow any reduction in the rent payable under the underlease; and</w:t>
      </w:r>
      <w:bookmarkEnd w:id="194"/>
    </w:p>
    <w:p w14:paraId="62E8E123" w14:textId="77777777" w:rsidR="0004223A" w:rsidRDefault="008E07E1" w:rsidP="004175CA">
      <w:pPr>
        <w:pStyle w:val="Untitledsubclause2"/>
      </w:pPr>
      <w:bookmarkStart w:id="195" w:name="a590306"/>
      <w:r>
        <w:t>ensure that in relation to any rent review the revised rent is not agreed without the approval of the Landlord (such approval not to be unreasonably withheld).</w:t>
      </w:r>
      <w:bookmarkEnd w:id="195"/>
    </w:p>
    <w:p w14:paraId="1B11EB96" w14:textId="1AB96D4B" w:rsidR="0004223A" w:rsidRDefault="008E07E1" w:rsidP="004175CA">
      <w:pPr>
        <w:pStyle w:val="TitleClause"/>
      </w:pPr>
      <w:r>
        <w:fldChar w:fldCharType="begin"/>
      </w:r>
      <w:r>
        <w:instrText>TC "15. [Sharing Occupation" \l 1</w:instrText>
      </w:r>
      <w:r>
        <w:fldChar w:fldCharType="end"/>
      </w:r>
      <w:bookmarkStart w:id="196" w:name="a420700"/>
      <w:bookmarkStart w:id="197" w:name="_Toc144803065"/>
      <w:r>
        <w:t>Sharing Occupation</w:t>
      </w:r>
      <w:bookmarkEnd w:id="196"/>
      <w:bookmarkEnd w:id="197"/>
    </w:p>
    <w:p w14:paraId="1987943D" w14:textId="77777777" w:rsidR="0004223A" w:rsidRPr="003C7350" w:rsidRDefault="008E07E1" w:rsidP="004175CA">
      <w:pPr>
        <w:pStyle w:val="Untitledsubclause1"/>
      </w:pPr>
      <w:bookmarkStart w:id="198" w:name="a793755"/>
      <w:r>
        <w:t>The Tenant may share occupation of the Property with a Group Company for as long as that company remains a Group Company and provided that no relationship of landlord and tenant is established by that arrangement.</w:t>
      </w:r>
      <w:bookmarkEnd w:id="198"/>
    </w:p>
    <w:p w14:paraId="014EAB3A" w14:textId="701CDD3A" w:rsidR="0004223A" w:rsidRPr="003C7350" w:rsidRDefault="008E07E1" w:rsidP="004175CA">
      <w:pPr>
        <w:pStyle w:val="Untitledsubclause1"/>
      </w:pPr>
      <w:bookmarkStart w:id="199" w:name="a315543"/>
      <w:r>
        <w:t xml:space="preserve">The Tenant is not permitted to share occupation under </w:t>
      </w:r>
      <w:r>
        <w:fldChar w:fldCharType="begin"/>
      </w:r>
      <w:r>
        <w:instrText>PAGEREF a793755\# "'clause '"  \h</w:instrText>
      </w:r>
      <w:r>
        <w:fldChar w:fldCharType="separate"/>
      </w:r>
      <w:r>
        <w:t xml:space="preserve">clause </w:t>
      </w:r>
      <w:r>
        <w:fldChar w:fldCharType="end"/>
      </w:r>
      <w:r>
        <w:fldChar w:fldCharType="begin"/>
      </w:r>
      <w:r>
        <w:rPr>
          <w:highlight w:val="lightGray"/>
        </w:rPr>
        <w:instrText>REF a793755 \h \w</w:instrText>
      </w:r>
      <w:r>
        <w:fldChar w:fldCharType="separate"/>
      </w:r>
      <w:r>
        <w:t>15.1</w:t>
      </w:r>
      <w:r>
        <w:fldChar w:fldCharType="end"/>
      </w:r>
      <w:r>
        <w:t xml:space="preserve"> if the Permitted Part has been underlet.</w:t>
      </w:r>
      <w:bookmarkEnd w:id="199"/>
    </w:p>
    <w:p w14:paraId="420B72FD" w14:textId="33B1190E" w:rsidR="0004223A" w:rsidRDefault="008E07E1" w:rsidP="004175CA">
      <w:pPr>
        <w:pStyle w:val="TitleClause"/>
      </w:pPr>
      <w:r>
        <w:fldChar w:fldCharType="begin"/>
      </w:r>
      <w:r>
        <w:instrText>TC "16. [Charging" \l 1</w:instrText>
      </w:r>
      <w:r>
        <w:fldChar w:fldCharType="end"/>
      </w:r>
      <w:bookmarkStart w:id="200" w:name="a395475"/>
      <w:bookmarkStart w:id="201" w:name="_Toc144803066"/>
      <w:r>
        <w:t>Charging</w:t>
      </w:r>
      <w:bookmarkEnd w:id="200"/>
      <w:bookmarkEnd w:id="201"/>
    </w:p>
    <w:p w14:paraId="4C47201D" w14:textId="77956381" w:rsidR="0004223A" w:rsidRPr="00443603" w:rsidRDefault="008E07E1" w:rsidP="004175CA">
      <w:pPr>
        <w:pStyle w:val="NoNumUntitledsubclause1"/>
      </w:pPr>
      <w:bookmarkStart w:id="202" w:name="a540300"/>
      <w:r>
        <w:t>The Tenant may charge the whole of this lease with the consent of the Landlord (such consent not to be unreasonably withheld).</w:t>
      </w:r>
      <w:bookmarkEnd w:id="202"/>
    </w:p>
    <w:p w14:paraId="5FA7D36C" w14:textId="77777777" w:rsidR="0004223A" w:rsidRDefault="008E07E1" w:rsidP="004175CA">
      <w:pPr>
        <w:pStyle w:val="TitleClause"/>
      </w:pPr>
      <w:r>
        <w:fldChar w:fldCharType="begin"/>
      </w:r>
      <w:r>
        <w:instrText>TC "17. Notification and registration of dealings" \l 1</w:instrText>
      </w:r>
      <w:r>
        <w:fldChar w:fldCharType="end"/>
      </w:r>
      <w:bookmarkStart w:id="203" w:name="a623087"/>
      <w:bookmarkStart w:id="204" w:name="_Toc144803067"/>
      <w:r>
        <w:t>Notification and registration of dealings</w:t>
      </w:r>
      <w:bookmarkEnd w:id="203"/>
      <w:bookmarkEnd w:id="204"/>
    </w:p>
    <w:p w14:paraId="4466BCBD" w14:textId="2337F7D3" w:rsidR="0004223A" w:rsidRDefault="008E07E1" w:rsidP="004175CA">
      <w:pPr>
        <w:pStyle w:val="Untitledsubclause1"/>
      </w:pPr>
      <w:bookmarkStart w:id="205" w:name="a798019"/>
      <w:r>
        <w:t xml:space="preserve">Within one month of any Transaction, the Tenant must: </w:t>
      </w:r>
      <w:bookmarkEnd w:id="205"/>
    </w:p>
    <w:p w14:paraId="346364B8" w14:textId="77777777" w:rsidR="0004223A" w:rsidRDefault="008E07E1" w:rsidP="004175CA">
      <w:pPr>
        <w:pStyle w:val="Untitledsubclause2"/>
      </w:pPr>
      <w:bookmarkStart w:id="206" w:name="a134347"/>
      <w:r>
        <w:t xml:space="preserve">give the Landlord notice of the </w:t>
      </w:r>
      <w:proofErr w:type="gramStart"/>
      <w:r>
        <w:t>Transaction;</w:t>
      </w:r>
      <w:bookmarkEnd w:id="206"/>
      <w:proofErr w:type="gramEnd"/>
    </w:p>
    <w:p w14:paraId="641BBA50" w14:textId="5790F45B" w:rsidR="0004223A" w:rsidRDefault="008E07E1" w:rsidP="004175CA">
      <w:pPr>
        <w:pStyle w:val="Untitledsubclause2"/>
      </w:pPr>
      <w:bookmarkStart w:id="207" w:name="a360365"/>
      <w:r>
        <w:t>deliver two certified copies of any document effecting or evidencing the Transaction to the Landlord (including two certified copies of any notice served under, or any declaration or statutory declaration made in accordance with, section 38A of the LTA 1954 as part of such Transaction); and</w:t>
      </w:r>
      <w:bookmarkEnd w:id="207"/>
    </w:p>
    <w:p w14:paraId="16C7763E" w14:textId="1C596C7B" w:rsidR="0004223A" w:rsidRDefault="008E07E1" w:rsidP="004175CA">
      <w:pPr>
        <w:pStyle w:val="Untitledsubclause2"/>
      </w:pPr>
      <w:bookmarkStart w:id="208" w:name="a818326"/>
      <w:r>
        <w:t>pay the Landlord a registration fee of £50 (plus VAT</w:t>
      </w:r>
      <w:bookmarkEnd w:id="208"/>
    </w:p>
    <w:p w14:paraId="7D0FE091" w14:textId="77777777" w:rsidR="0004223A" w:rsidRDefault="008E07E1" w:rsidP="004175CA">
      <w:pPr>
        <w:pStyle w:val="Untitledsubclause1"/>
      </w:pPr>
      <w:bookmarkStart w:id="209" w:name="a546757"/>
      <w:r>
        <w:t>In respect of every Transaction that is registrable at HM Land Registry, the Tenant must:</w:t>
      </w:r>
      <w:bookmarkEnd w:id="209"/>
    </w:p>
    <w:p w14:paraId="652715C8" w14:textId="77777777" w:rsidR="0004223A" w:rsidRDefault="008E07E1" w:rsidP="004175CA">
      <w:pPr>
        <w:pStyle w:val="Untitledsubclause2"/>
      </w:pPr>
      <w:bookmarkStart w:id="210" w:name="a389829"/>
      <w:r>
        <w:t xml:space="preserve">apply to register a Transaction promptly following completion of that </w:t>
      </w:r>
      <w:proofErr w:type="gramStart"/>
      <w:r>
        <w:t>Transaction;</w:t>
      </w:r>
      <w:bookmarkEnd w:id="210"/>
      <w:proofErr w:type="gramEnd"/>
    </w:p>
    <w:p w14:paraId="277B8448" w14:textId="77777777" w:rsidR="0004223A" w:rsidRDefault="008E07E1" w:rsidP="004175CA">
      <w:pPr>
        <w:pStyle w:val="Untitledsubclause2"/>
      </w:pPr>
      <w:bookmarkStart w:id="211" w:name="a449023"/>
      <w:r>
        <w:t>respond promptly and properly to any requisitions raised by HM Land Registry in connection with an application to register a Transaction; and</w:t>
      </w:r>
      <w:bookmarkEnd w:id="211"/>
    </w:p>
    <w:p w14:paraId="488E83D7" w14:textId="3E79CBF3" w:rsidR="0004223A" w:rsidRDefault="008E07E1" w:rsidP="004175CA">
      <w:pPr>
        <w:pStyle w:val="Untitledsubclause2"/>
      </w:pPr>
      <w:bookmarkStart w:id="212" w:name="a399456"/>
      <w:r>
        <w:lastRenderedPageBreak/>
        <w:t>send the Landlord official copies of its title (and where applicable of the undertenant's title) within one month of completion of the registration.</w:t>
      </w:r>
      <w:bookmarkEnd w:id="212"/>
    </w:p>
    <w:p w14:paraId="1E64A619" w14:textId="77777777" w:rsidR="0004223A" w:rsidRDefault="008E07E1" w:rsidP="004175CA">
      <w:pPr>
        <w:pStyle w:val="Parasubclause1"/>
      </w:pPr>
      <w:proofErr w:type="gramStart"/>
      <w:r>
        <w:t>For the purpose of</w:t>
      </w:r>
      <w:proofErr w:type="gramEnd"/>
      <w:r>
        <w:t xml:space="preserve"> </w:t>
      </w:r>
      <w:r>
        <w:fldChar w:fldCharType="begin"/>
      </w:r>
      <w:r>
        <w:instrText>PAGEREF a546757\# "'clause '"  \h</w:instrText>
      </w:r>
      <w:r>
        <w:fldChar w:fldCharType="separate"/>
      </w:r>
      <w:r>
        <w:t xml:space="preserve">clause </w:t>
      </w:r>
      <w:r>
        <w:fldChar w:fldCharType="end"/>
      </w:r>
      <w:r>
        <w:fldChar w:fldCharType="begin"/>
      </w:r>
      <w:r>
        <w:rPr>
          <w:highlight w:val="lightGray"/>
        </w:rPr>
        <w:instrText>REF a546757 \h \w</w:instrText>
      </w:r>
      <w:r>
        <w:fldChar w:fldCharType="separate"/>
      </w:r>
      <w:r>
        <w:t>17.2</w:t>
      </w:r>
      <w:r>
        <w:fldChar w:fldCharType="end"/>
      </w:r>
      <w:r>
        <w:t>, any obligation on the Tenant to do something includes an obligation to procure that the thing is done.</w:t>
      </w:r>
    </w:p>
    <w:p w14:paraId="1644E281" w14:textId="77777777" w:rsidR="0004223A" w:rsidRPr="008A5721" w:rsidRDefault="008E07E1" w:rsidP="004175CA">
      <w:pPr>
        <w:pStyle w:val="Untitledsubclause1"/>
      </w:pPr>
      <w:bookmarkStart w:id="213" w:name="a461988"/>
      <w:r>
        <w:t>If requested by the Landlord, the Tenant must promptly supply the Landlord with full details of the occupiers of the Property and the terms on which they occupy it.</w:t>
      </w:r>
      <w:bookmarkEnd w:id="213"/>
    </w:p>
    <w:p w14:paraId="6BB22509" w14:textId="77777777" w:rsidR="0004223A" w:rsidRDefault="008E07E1" w:rsidP="004175CA">
      <w:pPr>
        <w:pStyle w:val="TitleClause"/>
      </w:pPr>
      <w:r>
        <w:fldChar w:fldCharType="begin"/>
      </w:r>
      <w:r>
        <w:instrText>TC "18. Repair" \l 1</w:instrText>
      </w:r>
      <w:r>
        <w:fldChar w:fldCharType="end"/>
      </w:r>
      <w:bookmarkStart w:id="214" w:name="a926650"/>
      <w:bookmarkStart w:id="215" w:name="_Toc144803068"/>
      <w:r>
        <w:t>Repair</w:t>
      </w:r>
      <w:bookmarkEnd w:id="214"/>
      <w:bookmarkEnd w:id="215"/>
    </w:p>
    <w:p w14:paraId="2C43B0A0" w14:textId="77777777" w:rsidR="0004223A" w:rsidRDefault="008E07E1" w:rsidP="004175CA">
      <w:pPr>
        <w:pStyle w:val="Untitledsubclause1"/>
      </w:pPr>
      <w:bookmarkStart w:id="216" w:name="a892634"/>
      <w:r>
        <w:t>The Tenant must:</w:t>
      </w:r>
      <w:bookmarkEnd w:id="216"/>
    </w:p>
    <w:p w14:paraId="3BDBA266" w14:textId="0FE8507B" w:rsidR="0004223A" w:rsidRDefault="008E07E1" w:rsidP="004175CA">
      <w:pPr>
        <w:pStyle w:val="Untitledsubclause2"/>
      </w:pPr>
      <w:bookmarkStart w:id="217" w:name="a211917"/>
      <w:r>
        <w:t xml:space="preserve">subject to  </w:t>
      </w:r>
      <w:r>
        <w:fldChar w:fldCharType="begin"/>
      </w:r>
      <w:r>
        <w:instrText>PAGEREF a295463\# "'clause '"  \h</w:instrText>
      </w:r>
      <w:r>
        <w:fldChar w:fldCharType="separate"/>
      </w:r>
      <w:r>
        <w:t xml:space="preserve">clause </w:t>
      </w:r>
      <w:r>
        <w:fldChar w:fldCharType="end"/>
      </w:r>
      <w:r>
        <w:fldChar w:fldCharType="begin"/>
      </w:r>
      <w:r>
        <w:rPr>
          <w:highlight w:val="lightGray"/>
        </w:rPr>
        <w:instrText>REF a295463 \h \w</w:instrText>
      </w:r>
      <w:r>
        <w:fldChar w:fldCharType="separate"/>
      </w:r>
      <w:r>
        <w:t>18.3</w:t>
      </w:r>
      <w:r>
        <w:fldChar w:fldCharType="end"/>
      </w:r>
      <w:r>
        <w:t xml:space="preserve">, keep the Property in good and substantial repair </w:t>
      </w:r>
      <w:proofErr w:type="gramStart"/>
      <w:r>
        <w:t>and;</w:t>
      </w:r>
      <w:bookmarkEnd w:id="217"/>
      <w:proofErr w:type="gramEnd"/>
    </w:p>
    <w:p w14:paraId="73F1E656" w14:textId="5B9480E2" w:rsidR="0004223A" w:rsidRPr="00721F94" w:rsidRDefault="008E07E1" w:rsidP="004175CA">
      <w:pPr>
        <w:pStyle w:val="Untitledsubclause2"/>
        <w:rPr>
          <w:rPrChange w:id="218" w:author="Bejul Lakhani-Lever" w:date="2023-09-11T16:16:00Z">
            <w:rPr>
              <w:highlight w:val="yellow"/>
            </w:rPr>
          </w:rPrChange>
        </w:rPr>
      </w:pPr>
      <w:bookmarkStart w:id="219" w:name="a405819"/>
      <w:del w:id="220" w:author="Bejul Lakhani-Lever" w:date="2023-09-11T16:16:00Z">
        <w:r w:rsidRPr="0050101D" w:rsidDel="00721F94">
          <w:rPr>
            <w:highlight w:val="yellow"/>
          </w:rPr>
          <w:delText>[</w:delText>
        </w:r>
      </w:del>
      <w:r w:rsidRPr="00721F94">
        <w:rPr>
          <w:rPrChange w:id="221" w:author="Bejul Lakhani-Lever" w:date="2023-09-11T16:16:00Z">
            <w:rPr>
              <w:highlight w:val="yellow"/>
            </w:rPr>
          </w:rPrChange>
        </w:rPr>
        <w:t xml:space="preserve">ensure that any Service Media forming part of the Property </w:t>
      </w:r>
      <w:del w:id="222" w:author="Bejul Lakhani-Lever" w:date="2023-09-11T16:16:00Z">
        <w:r w:rsidRPr="00721F94" w:rsidDel="00721F94">
          <w:rPr>
            <w:rPrChange w:id="223" w:author="Bejul Lakhani-Lever" w:date="2023-09-11T16:16:00Z">
              <w:rPr>
                <w:highlight w:val="yellow"/>
              </w:rPr>
            </w:rPrChange>
          </w:rPr>
          <w:delText xml:space="preserve">[and any Tenant’s Plant] </w:delText>
        </w:r>
      </w:del>
      <w:r w:rsidRPr="00721F94">
        <w:rPr>
          <w:rPrChange w:id="224" w:author="Bejul Lakhani-Lever" w:date="2023-09-11T16:16:00Z">
            <w:rPr>
              <w:highlight w:val="yellow"/>
            </w:rPr>
          </w:rPrChange>
        </w:rPr>
        <w:t>is kept in good working order;</w:t>
      </w:r>
      <w:del w:id="225" w:author="Bejul Lakhani-Lever" w:date="2023-09-11T16:16:00Z">
        <w:r w:rsidRPr="00721F94" w:rsidDel="00721F94">
          <w:rPr>
            <w:rPrChange w:id="226" w:author="Bejul Lakhani-Lever" w:date="2023-09-11T16:16:00Z">
              <w:rPr>
                <w:highlight w:val="yellow"/>
              </w:rPr>
            </w:rPrChange>
          </w:rPr>
          <w:delText>]</w:delText>
        </w:r>
      </w:del>
      <w:bookmarkEnd w:id="219"/>
    </w:p>
    <w:p w14:paraId="221E75CB" w14:textId="77777777" w:rsidR="0004223A" w:rsidRPr="008D7983" w:rsidRDefault="008E07E1" w:rsidP="004175CA">
      <w:pPr>
        <w:pStyle w:val="Untitledsubclause2"/>
      </w:pPr>
      <w:bookmarkStart w:id="227" w:name="a932493"/>
      <w:commentRangeStart w:id="228"/>
      <w:r>
        <w:t>keep</w:t>
      </w:r>
      <w:commentRangeEnd w:id="228"/>
      <w:r w:rsidR="0050101D">
        <w:rPr>
          <w:rStyle w:val="CommentReference"/>
          <w:rFonts w:eastAsia="Arial"/>
          <w:lang w:eastAsia="en-GB"/>
        </w:rPr>
        <w:commentReference w:id="228"/>
      </w:r>
      <w:r>
        <w:t xml:space="preserve"> the Property clean, </w:t>
      </w:r>
      <w:proofErr w:type="gramStart"/>
      <w:r>
        <w:t>tidy</w:t>
      </w:r>
      <w:proofErr w:type="gramEnd"/>
      <w:r>
        <w:t xml:space="preserve"> and clear of rubbish; and</w:t>
      </w:r>
      <w:bookmarkEnd w:id="227"/>
    </w:p>
    <w:p w14:paraId="0599ACAA" w14:textId="77777777" w:rsidR="0004223A" w:rsidRDefault="008E07E1" w:rsidP="004175CA">
      <w:pPr>
        <w:pStyle w:val="Untitledsubclause2"/>
      </w:pPr>
      <w:bookmarkStart w:id="229" w:name="a574755"/>
      <w:r>
        <w:t>replace as soon as possible with glass of similar appearance and of similar or better quality any glass forming part of the Property that becomes cracked or broken.</w:t>
      </w:r>
      <w:bookmarkEnd w:id="229"/>
    </w:p>
    <w:p w14:paraId="4FED187A" w14:textId="77777777" w:rsidR="0004223A" w:rsidRDefault="008E07E1" w:rsidP="004175CA">
      <w:pPr>
        <w:pStyle w:val="Untitledsubclause1"/>
      </w:pPr>
      <w:bookmarkStart w:id="230" w:name="a295463"/>
      <w:r>
        <w:t xml:space="preserve">The Tenant shall not be liable to repair the Property (excluding any Excluded Insurance Items) to the extent that any disrepair has been caused by: </w:t>
      </w:r>
      <w:bookmarkEnd w:id="230"/>
    </w:p>
    <w:p w14:paraId="55D0E672" w14:textId="77777777" w:rsidR="0004223A" w:rsidRDefault="008E07E1" w:rsidP="004175CA">
      <w:pPr>
        <w:pStyle w:val="Untitledsubclause2"/>
      </w:pPr>
      <w:bookmarkStart w:id="231" w:name="a968984"/>
      <w:r>
        <w:t>an Insured Risk unless and to the extent that:</w:t>
      </w:r>
      <w:bookmarkEnd w:id="231"/>
    </w:p>
    <w:p w14:paraId="4A25935B" w14:textId="77777777" w:rsidR="0004223A" w:rsidRDefault="008E07E1" w:rsidP="004175CA">
      <w:pPr>
        <w:pStyle w:val="Untitledsubclause3"/>
      </w:pPr>
      <w:bookmarkStart w:id="232" w:name="a202619"/>
      <w:r>
        <w:t xml:space="preserve">the policy of insurance of the Property has been vitiated or any insurance proceeds withheld in consequence of any act or omission of the Tenant or any Authorised Person (except where the Tenant has paid an amount equal to any insurance money that the insurers refuse to pay in accordance with </w:t>
      </w:r>
      <w:r>
        <w:fldChar w:fldCharType="begin"/>
      </w:r>
      <w:r>
        <w:instrText>PAGEREF a151521\# "'paragraph '"  \h</w:instrText>
      </w:r>
      <w:r>
        <w:fldChar w:fldCharType="separate"/>
      </w:r>
      <w:r>
        <w:t xml:space="preserve">paragraph </w:t>
      </w:r>
      <w:r>
        <w:fldChar w:fldCharType="end"/>
      </w:r>
      <w:r>
        <w:fldChar w:fldCharType="begin"/>
      </w:r>
      <w:r>
        <w:rPr>
          <w:highlight w:val="lightGray"/>
        </w:rPr>
        <w:instrText>REF a151521 \h \w</w:instrText>
      </w:r>
      <w:r>
        <w:fldChar w:fldCharType="separate"/>
      </w:r>
      <w:r>
        <w:t>3.2(f)</w:t>
      </w:r>
      <w:r>
        <w:fldChar w:fldCharType="end"/>
      </w:r>
      <w:r>
        <w:t xml:space="preserve"> of </w:t>
      </w:r>
      <w:r>
        <w:fldChar w:fldCharType="begin"/>
      </w:r>
      <w:r>
        <w:rPr>
          <w:highlight w:val="lightGray"/>
        </w:rPr>
        <w:instrText>REF a876152 \h \w</w:instrText>
      </w:r>
      <w:r>
        <w:fldChar w:fldCharType="separate"/>
      </w:r>
      <w:r>
        <w:t>Schedule 6</w:t>
      </w:r>
      <w:r>
        <w:fldChar w:fldCharType="end"/>
      </w:r>
      <w:r>
        <w:t>); or</w:t>
      </w:r>
      <w:bookmarkEnd w:id="232"/>
    </w:p>
    <w:p w14:paraId="1E92F223" w14:textId="25E96A5D" w:rsidR="0004223A" w:rsidRDefault="008E07E1" w:rsidP="004175CA">
      <w:pPr>
        <w:pStyle w:val="Untitledsubclause3"/>
      </w:pPr>
      <w:bookmarkStart w:id="233" w:name="a447182"/>
      <w:r>
        <w:t xml:space="preserve">the insurance cover in relation to that disrepair is limited as referred to in </w:t>
      </w:r>
      <w:r>
        <w:fldChar w:fldCharType="begin"/>
      </w:r>
      <w:r>
        <w:instrText>PAGEREF a435329\# "'paragraph '"  \h</w:instrText>
      </w:r>
      <w:r>
        <w:fldChar w:fldCharType="separate"/>
      </w:r>
      <w:r>
        <w:t xml:space="preserve">paragraph </w:t>
      </w:r>
      <w:r>
        <w:fldChar w:fldCharType="end"/>
      </w:r>
      <w:r>
        <w:fldChar w:fldCharType="begin"/>
      </w:r>
      <w:r>
        <w:rPr>
          <w:highlight w:val="lightGray"/>
        </w:rPr>
        <w:instrText>REF a435329 \h \w</w:instrText>
      </w:r>
      <w:r>
        <w:fldChar w:fldCharType="separate"/>
      </w:r>
      <w:r>
        <w:t>1.3</w:t>
      </w:r>
      <w:r>
        <w:fldChar w:fldCharType="end"/>
      </w:r>
      <w:r>
        <w:t xml:space="preserve"> of </w:t>
      </w:r>
      <w:r>
        <w:fldChar w:fldCharType="begin"/>
      </w:r>
      <w:r>
        <w:rPr>
          <w:highlight w:val="lightGray"/>
        </w:rPr>
        <w:instrText>REF a876152 \h \w</w:instrText>
      </w:r>
      <w:r>
        <w:fldChar w:fldCharType="separate"/>
      </w:r>
      <w:r>
        <w:t>Schedule 6</w:t>
      </w:r>
      <w:r>
        <w:fldChar w:fldCharType="end"/>
      </w:r>
      <w:r>
        <w:t xml:space="preserve">. </w:t>
      </w:r>
      <w:bookmarkEnd w:id="233"/>
    </w:p>
    <w:p w14:paraId="065FE7A9" w14:textId="3E0064B1" w:rsidR="0004223A" w:rsidRPr="001B0368" w:rsidRDefault="008E07E1" w:rsidP="004175CA">
      <w:pPr>
        <w:pStyle w:val="Untitledsubclause2"/>
      </w:pPr>
      <w:bookmarkStart w:id="234" w:name="a556302"/>
      <w:r>
        <w:t>Property Damage by an Uninsured Risk unless such Property Damage is Tenant Damage.</w:t>
      </w:r>
      <w:bookmarkEnd w:id="234"/>
    </w:p>
    <w:p w14:paraId="2846E1B0" w14:textId="77777777" w:rsidR="0004223A" w:rsidRDefault="008E07E1" w:rsidP="004175CA">
      <w:pPr>
        <w:pStyle w:val="TitleClause"/>
      </w:pPr>
      <w:r>
        <w:fldChar w:fldCharType="begin"/>
      </w:r>
      <w:r>
        <w:instrText>TC "19. Decoration" \l 1</w:instrText>
      </w:r>
      <w:r>
        <w:fldChar w:fldCharType="end"/>
      </w:r>
      <w:bookmarkStart w:id="235" w:name="a997221"/>
      <w:bookmarkStart w:id="236" w:name="_Toc144803069"/>
      <w:r>
        <w:t>Decoration</w:t>
      </w:r>
      <w:bookmarkEnd w:id="235"/>
      <w:bookmarkEnd w:id="236"/>
    </w:p>
    <w:p w14:paraId="424CE59E" w14:textId="77777777" w:rsidR="0004223A" w:rsidRDefault="008E07E1" w:rsidP="004175CA">
      <w:pPr>
        <w:pStyle w:val="NoNumUntitledsubclause1"/>
      </w:pPr>
      <w:bookmarkStart w:id="237" w:name="a344806"/>
      <w:r>
        <w:t>The Tenant must:</w:t>
      </w:r>
      <w:bookmarkEnd w:id="237"/>
    </w:p>
    <w:p w14:paraId="1B11BF95" w14:textId="77777777" w:rsidR="0004223A" w:rsidRDefault="008E07E1" w:rsidP="004175CA">
      <w:pPr>
        <w:pStyle w:val="Untitledsubclause2"/>
      </w:pPr>
      <w:bookmarkStart w:id="238" w:name="a107908"/>
      <w:r>
        <w:t xml:space="preserve">decorate the exterior and interior of the Property as often as is reasonably necessary and also in the last three months before the Termination </w:t>
      </w:r>
      <w:proofErr w:type="gramStart"/>
      <w:r>
        <w:t>Date;</w:t>
      </w:r>
      <w:bookmarkEnd w:id="238"/>
      <w:proofErr w:type="gramEnd"/>
    </w:p>
    <w:p w14:paraId="12EF8129" w14:textId="77777777" w:rsidR="0004223A" w:rsidRDefault="008E07E1" w:rsidP="004175CA">
      <w:pPr>
        <w:pStyle w:val="Untitledsubclause2"/>
      </w:pPr>
      <w:bookmarkStart w:id="239" w:name="a803323"/>
      <w:r>
        <w:t>carry out all decoration (including all appropriate preparatory work) in a good and proper manner using good quality materials that are appropriate to the Property and the Permitted Use; and</w:t>
      </w:r>
      <w:bookmarkEnd w:id="239"/>
    </w:p>
    <w:p w14:paraId="093AC70F" w14:textId="77777777" w:rsidR="0004223A" w:rsidRDefault="008E07E1" w:rsidP="004175CA">
      <w:pPr>
        <w:pStyle w:val="Untitledsubclause2"/>
      </w:pPr>
      <w:bookmarkStart w:id="240" w:name="a270940"/>
      <w:r>
        <w:t>carry out:</w:t>
      </w:r>
      <w:bookmarkEnd w:id="240"/>
    </w:p>
    <w:p w14:paraId="2EF330AA" w14:textId="77777777" w:rsidR="0004223A" w:rsidRDefault="008E07E1" w:rsidP="004175CA">
      <w:pPr>
        <w:pStyle w:val="Untitledsubclause3"/>
      </w:pPr>
      <w:bookmarkStart w:id="241" w:name="a935431"/>
      <w:r>
        <w:lastRenderedPageBreak/>
        <w:t>any decoration of the exterior of the Property required at any time during the Term (including in the last three months before the Termination Date); and</w:t>
      </w:r>
      <w:bookmarkEnd w:id="241"/>
    </w:p>
    <w:p w14:paraId="429EB5A9" w14:textId="77777777" w:rsidR="0004223A" w:rsidRDefault="008E07E1" w:rsidP="004175CA">
      <w:pPr>
        <w:pStyle w:val="Untitledsubclause3"/>
      </w:pPr>
      <w:bookmarkStart w:id="242" w:name="a927862"/>
      <w:r>
        <w:t xml:space="preserve">the decoration of the interior of the Property required in the last three months before the Termination </w:t>
      </w:r>
      <w:proofErr w:type="gramStart"/>
      <w:r>
        <w:t>Date;</w:t>
      </w:r>
      <w:bookmarkEnd w:id="242"/>
      <w:proofErr w:type="gramEnd"/>
    </w:p>
    <w:p w14:paraId="5DABEE4F" w14:textId="77777777" w:rsidR="0004223A" w:rsidRDefault="008E07E1" w:rsidP="004175CA">
      <w:pPr>
        <w:pStyle w:val="Parasubclause2"/>
      </w:pPr>
      <w:r>
        <w:t>to the reasonable satisfaction of the Landlord and using materials, designs and colours approved by the Landlord (acting reasonably).</w:t>
      </w:r>
    </w:p>
    <w:p w14:paraId="27E22557" w14:textId="77777777" w:rsidR="0004223A" w:rsidRDefault="008E07E1" w:rsidP="004175CA">
      <w:pPr>
        <w:pStyle w:val="TitleClause"/>
      </w:pPr>
      <w:r>
        <w:fldChar w:fldCharType="begin"/>
      </w:r>
      <w:r>
        <w:instrText>TC "20. Alterations" \l 1</w:instrText>
      </w:r>
      <w:r>
        <w:fldChar w:fldCharType="end"/>
      </w:r>
      <w:bookmarkStart w:id="243" w:name="a338233"/>
      <w:bookmarkStart w:id="244" w:name="_Toc144803070"/>
      <w:r>
        <w:t>Alterations</w:t>
      </w:r>
      <w:bookmarkEnd w:id="243"/>
      <w:bookmarkEnd w:id="244"/>
    </w:p>
    <w:p w14:paraId="29BF4FE0" w14:textId="77777777" w:rsidR="0004223A" w:rsidRDefault="008E07E1" w:rsidP="004175CA">
      <w:pPr>
        <w:pStyle w:val="Untitledsubclause1"/>
      </w:pPr>
      <w:bookmarkStart w:id="245" w:name="a136516"/>
      <w:r>
        <w:t xml:space="preserve">Except as permitted by this </w:t>
      </w:r>
      <w:r>
        <w:fldChar w:fldCharType="begin"/>
      </w:r>
      <w:r>
        <w:instrText>PAGEREF a338233\# "'clause '"  \h</w:instrText>
      </w:r>
      <w:r>
        <w:fldChar w:fldCharType="separate"/>
      </w:r>
      <w:r>
        <w:t xml:space="preserve">clause </w:t>
      </w:r>
      <w:r>
        <w:fldChar w:fldCharType="end"/>
      </w:r>
      <w:r>
        <w:fldChar w:fldCharType="begin"/>
      </w:r>
      <w:r>
        <w:rPr>
          <w:highlight w:val="lightGray"/>
        </w:rPr>
        <w:instrText>REF a338233 \h \w</w:instrText>
      </w:r>
      <w:r>
        <w:fldChar w:fldCharType="separate"/>
      </w:r>
      <w:r>
        <w:t>20</w:t>
      </w:r>
      <w:r>
        <w:fldChar w:fldCharType="end"/>
      </w:r>
      <w:r>
        <w:t>, the Tenant must not make any:</w:t>
      </w:r>
      <w:bookmarkEnd w:id="245"/>
    </w:p>
    <w:p w14:paraId="2B6812FA" w14:textId="77777777" w:rsidR="0004223A" w:rsidRDefault="008E07E1" w:rsidP="004175CA">
      <w:pPr>
        <w:pStyle w:val="Untitledsubclause2"/>
      </w:pPr>
      <w:bookmarkStart w:id="246" w:name="a759781"/>
      <w:r>
        <w:t>alteration or addition to the Property; or</w:t>
      </w:r>
      <w:bookmarkEnd w:id="246"/>
    </w:p>
    <w:p w14:paraId="52ACC90D" w14:textId="77777777" w:rsidR="0004223A" w:rsidRDefault="008E07E1" w:rsidP="004175CA">
      <w:pPr>
        <w:pStyle w:val="Untitledsubclause2"/>
      </w:pPr>
      <w:bookmarkStart w:id="247" w:name="a538002"/>
      <w:r>
        <w:t>opening in any boundary of the Property.</w:t>
      </w:r>
      <w:bookmarkEnd w:id="247"/>
    </w:p>
    <w:p w14:paraId="49A9D575" w14:textId="77777777" w:rsidR="0004223A" w:rsidRDefault="008E07E1" w:rsidP="004175CA">
      <w:pPr>
        <w:pStyle w:val="Untitledsubclause1"/>
      </w:pPr>
      <w:bookmarkStart w:id="248" w:name="a423093"/>
      <w:r>
        <w:t xml:space="preserve">Any alterations permitted by this clause are subject to </w:t>
      </w:r>
      <w:r>
        <w:fldChar w:fldCharType="begin"/>
      </w:r>
      <w:r>
        <w:instrText>PAGEREF a455030\# "'clause '"  \h</w:instrText>
      </w:r>
      <w:r>
        <w:fldChar w:fldCharType="separate"/>
      </w:r>
      <w:r>
        <w:t xml:space="preserve">clause </w:t>
      </w:r>
      <w:r>
        <w:fldChar w:fldCharType="end"/>
      </w:r>
      <w:r>
        <w:fldChar w:fldCharType="begin"/>
      </w:r>
      <w:r>
        <w:rPr>
          <w:highlight w:val="lightGray"/>
        </w:rPr>
        <w:instrText>REF a455030 \h \w</w:instrText>
      </w:r>
      <w:r>
        <w:fldChar w:fldCharType="separate"/>
      </w:r>
      <w:r>
        <w:t>20.7</w:t>
      </w:r>
      <w:r>
        <w:fldChar w:fldCharType="end"/>
      </w:r>
      <w:r>
        <w:t xml:space="preserve">. </w:t>
      </w:r>
      <w:bookmarkEnd w:id="248"/>
    </w:p>
    <w:p w14:paraId="136ECC43" w14:textId="77777777" w:rsidR="0004223A" w:rsidRDefault="008E07E1" w:rsidP="004175CA">
      <w:pPr>
        <w:pStyle w:val="Untitledsubclause1"/>
      </w:pPr>
      <w:bookmarkStart w:id="249" w:name="a540374"/>
      <w:r>
        <w:t>The Tenant may make internal non-structural alterations to the Property with the consent of the Landlord (such consent not to be unreasonably withheld or delayed).</w:t>
      </w:r>
      <w:bookmarkEnd w:id="249"/>
    </w:p>
    <w:p w14:paraId="1C9EE941" w14:textId="77777777" w:rsidR="0004223A" w:rsidRDefault="008E07E1" w:rsidP="004175CA">
      <w:pPr>
        <w:pStyle w:val="Untitledsubclause1"/>
      </w:pPr>
      <w:bookmarkStart w:id="250" w:name="a118263"/>
      <w:r>
        <w:t>The Tenant may carry out minor alterations that consist of making minor perforations in any boundary of the Property or in the structural elements of the Property provided that:</w:t>
      </w:r>
      <w:bookmarkEnd w:id="250"/>
    </w:p>
    <w:p w14:paraId="17671DF6" w14:textId="77777777" w:rsidR="0004223A" w:rsidRDefault="008E07E1" w:rsidP="004175CA">
      <w:pPr>
        <w:pStyle w:val="Untitledsubclause2"/>
      </w:pPr>
      <w:bookmarkStart w:id="251" w:name="a685106"/>
      <w:r>
        <w:t xml:space="preserve">those alterations are reasonably required in connection with any works permitted under this </w:t>
      </w:r>
      <w:r>
        <w:fldChar w:fldCharType="begin"/>
      </w:r>
      <w:r>
        <w:instrText>PAGEREF a338233\# "'clause '"  \h</w:instrText>
      </w:r>
      <w:r>
        <w:fldChar w:fldCharType="separate"/>
      </w:r>
      <w:r>
        <w:t xml:space="preserve">clause </w:t>
      </w:r>
      <w:r>
        <w:fldChar w:fldCharType="end"/>
      </w:r>
      <w:r>
        <w:fldChar w:fldCharType="begin"/>
      </w:r>
      <w:r>
        <w:rPr>
          <w:highlight w:val="lightGray"/>
        </w:rPr>
        <w:instrText>REF a338233 \h \w</w:instrText>
      </w:r>
      <w:r>
        <w:fldChar w:fldCharType="separate"/>
      </w:r>
      <w:r>
        <w:t>20</w:t>
      </w:r>
      <w:r>
        <w:fldChar w:fldCharType="end"/>
      </w:r>
      <w:r>
        <w:t>;</w:t>
      </w:r>
      <w:bookmarkEnd w:id="251"/>
    </w:p>
    <w:p w14:paraId="69F51472" w14:textId="77777777" w:rsidR="0004223A" w:rsidRDefault="008E07E1" w:rsidP="004175CA">
      <w:pPr>
        <w:pStyle w:val="Untitledsubclause2"/>
      </w:pPr>
      <w:bookmarkStart w:id="252" w:name="a730526"/>
      <w:r>
        <w:t>those alterations do not adversely impact on the structural integrity of the Property; and</w:t>
      </w:r>
      <w:bookmarkEnd w:id="252"/>
    </w:p>
    <w:p w14:paraId="7A1E4E73" w14:textId="77777777" w:rsidR="0004223A" w:rsidRDefault="008E07E1" w:rsidP="004175CA">
      <w:pPr>
        <w:pStyle w:val="Untitledsubclause2"/>
      </w:pPr>
      <w:bookmarkStart w:id="253" w:name="a414461"/>
      <w:r>
        <w:t>the Tenant obtains the consent of the Landlord (such consent not to be unreasonably withheld or delayed).</w:t>
      </w:r>
      <w:bookmarkEnd w:id="253"/>
    </w:p>
    <w:p w14:paraId="63B8EE4B" w14:textId="77777777" w:rsidR="0004223A" w:rsidRDefault="008E07E1" w:rsidP="004175CA">
      <w:pPr>
        <w:pStyle w:val="Untitledsubclause1"/>
      </w:pPr>
      <w:bookmarkStart w:id="254" w:name="a133291"/>
      <w:r>
        <w:t xml:space="preserve">With the consent of the Landlord (such consent not to be unreasonably withheld or delayed), the Tenant may: </w:t>
      </w:r>
      <w:bookmarkEnd w:id="254"/>
    </w:p>
    <w:p w14:paraId="489A9D6B" w14:textId="77777777" w:rsidR="0004223A" w:rsidRDefault="008E07E1" w:rsidP="004175CA">
      <w:pPr>
        <w:pStyle w:val="Untitledsubclause2"/>
      </w:pPr>
      <w:bookmarkStart w:id="255" w:name="a719883"/>
      <w:r>
        <w:t>install any Service Media at the Property; or</w:t>
      </w:r>
      <w:bookmarkEnd w:id="255"/>
    </w:p>
    <w:p w14:paraId="6E95FA78" w14:textId="77777777" w:rsidR="0004223A" w:rsidRDefault="008E07E1" w:rsidP="004175CA">
      <w:pPr>
        <w:pStyle w:val="Untitledsubclause2"/>
      </w:pPr>
      <w:bookmarkStart w:id="256" w:name="a882232"/>
      <w:r>
        <w:t>alter the route of any Service Media at the Property.</w:t>
      </w:r>
      <w:bookmarkEnd w:id="256"/>
    </w:p>
    <w:p w14:paraId="0AB6BD51" w14:textId="77777777" w:rsidR="0004223A" w:rsidRPr="002F467C" w:rsidRDefault="008E07E1" w:rsidP="004175CA">
      <w:pPr>
        <w:pStyle w:val="Untitledsubclause1"/>
      </w:pPr>
      <w:bookmarkStart w:id="257" w:name="a455030"/>
      <w:r>
        <w:t xml:space="preserve">The Tenant must not carry out any alteration to the Property which would </w:t>
      </w:r>
      <w:commentRangeStart w:id="258"/>
      <w:del w:id="259" w:author="Bejul Lakhani-Lever" w:date="2023-09-11T16:16:00Z">
        <w:r w:rsidRPr="0050101D" w:rsidDel="00721F94">
          <w:rPr>
            <w:highlight w:val="yellow"/>
          </w:rPr>
          <w:delText>[</w:delText>
        </w:r>
      </w:del>
      <w:r w:rsidRPr="0050101D">
        <w:rPr>
          <w:highlight w:val="yellow"/>
        </w:rPr>
        <w:t>, or may reasonably be expected to</w:t>
      </w:r>
      <w:r>
        <w:t>,</w:t>
      </w:r>
      <w:del w:id="260" w:author="Bejul Lakhani-Lever" w:date="2023-09-11T16:16:00Z">
        <w:r w:rsidDel="00721F94">
          <w:delText>]</w:delText>
        </w:r>
      </w:del>
      <w:r>
        <w:t xml:space="preserve"> </w:t>
      </w:r>
      <w:commentRangeEnd w:id="258"/>
      <w:r w:rsidR="0050101D">
        <w:rPr>
          <w:rStyle w:val="CommentReference"/>
          <w:rFonts w:eastAsia="Arial"/>
          <w:lang w:eastAsia="en-GB"/>
        </w:rPr>
        <w:commentReference w:id="258"/>
      </w:r>
      <w:r>
        <w:t>have an adverse effect on the asset rating in any Energy Performance Certificate for the Property.</w:t>
      </w:r>
      <w:bookmarkEnd w:id="257"/>
    </w:p>
    <w:p w14:paraId="1F89794F" w14:textId="77777777" w:rsidR="0004223A" w:rsidRDefault="008E07E1" w:rsidP="004175CA">
      <w:pPr>
        <w:pStyle w:val="TitleClause"/>
      </w:pPr>
      <w:r>
        <w:fldChar w:fldCharType="begin"/>
      </w:r>
      <w:r>
        <w:instrText>TC "21. Signs" \l 1</w:instrText>
      </w:r>
      <w:r>
        <w:fldChar w:fldCharType="end"/>
      </w:r>
      <w:bookmarkStart w:id="261" w:name="a746627"/>
      <w:bookmarkStart w:id="262" w:name="_Toc144803071"/>
      <w:r>
        <w:t>Signs</w:t>
      </w:r>
      <w:bookmarkEnd w:id="261"/>
      <w:bookmarkEnd w:id="262"/>
    </w:p>
    <w:p w14:paraId="77FF9DF8" w14:textId="77777777" w:rsidR="0004223A" w:rsidRDefault="008E07E1" w:rsidP="004175CA">
      <w:pPr>
        <w:pStyle w:val="Untitledsubclause1"/>
      </w:pPr>
      <w:bookmarkStart w:id="263" w:name="a900149"/>
      <w:r>
        <w:t>The Tenant must not:</w:t>
      </w:r>
      <w:bookmarkEnd w:id="263"/>
    </w:p>
    <w:p w14:paraId="245C1DDE" w14:textId="77777777" w:rsidR="0004223A" w:rsidRDefault="008E07E1" w:rsidP="004175CA">
      <w:pPr>
        <w:pStyle w:val="Untitledsubclause2"/>
      </w:pPr>
      <w:bookmarkStart w:id="264" w:name="a287670"/>
      <w:r>
        <w:t xml:space="preserve">display any Signs inside the Property that are visible from the outside; or </w:t>
      </w:r>
      <w:bookmarkEnd w:id="264"/>
    </w:p>
    <w:p w14:paraId="7CF2A157" w14:textId="77777777" w:rsidR="0004223A" w:rsidRDefault="008E07E1" w:rsidP="004175CA">
      <w:pPr>
        <w:pStyle w:val="Untitledsubclause2"/>
      </w:pPr>
      <w:bookmarkStart w:id="265" w:name="a977292"/>
      <w:r>
        <w:lastRenderedPageBreak/>
        <w:t xml:space="preserve">attach any Signs to the exterior of the </w:t>
      </w:r>
      <w:proofErr w:type="gramStart"/>
      <w:r>
        <w:t>Property;</w:t>
      </w:r>
      <w:bookmarkEnd w:id="265"/>
      <w:proofErr w:type="gramEnd"/>
    </w:p>
    <w:p w14:paraId="032482B1" w14:textId="4B6D111E" w:rsidR="0004223A" w:rsidRDefault="008E07E1" w:rsidP="004175CA">
      <w:pPr>
        <w:pStyle w:val="Parasubclause1"/>
      </w:pPr>
      <w:r>
        <w:t>except</w:t>
      </w:r>
      <w:r w:rsidR="00BD63B5">
        <w:t xml:space="preserve"> </w:t>
      </w:r>
      <w:r>
        <w:t xml:space="preserve">Signs of a design, </w:t>
      </w:r>
      <w:proofErr w:type="gramStart"/>
      <w:r>
        <w:t>size</w:t>
      </w:r>
      <w:proofErr w:type="gramEnd"/>
      <w:r>
        <w:t xml:space="preserve"> and number and in positions that are appropriate to the nature and location of the Property and to the Permitted Use.</w:t>
      </w:r>
    </w:p>
    <w:p w14:paraId="2AB66BFC" w14:textId="77777777" w:rsidR="0004223A" w:rsidRDefault="008E07E1" w:rsidP="004175CA">
      <w:pPr>
        <w:pStyle w:val="Untitledsubclause1"/>
      </w:pPr>
      <w:bookmarkStart w:id="266" w:name="a140176"/>
      <w:r>
        <w:t>The Tenant must allow the Landlord to fix to and keep at the Property:</w:t>
      </w:r>
      <w:bookmarkEnd w:id="266"/>
    </w:p>
    <w:p w14:paraId="3359786B" w14:textId="706DAC3A" w:rsidR="0004223A" w:rsidRDefault="008E07E1" w:rsidP="004175CA">
      <w:pPr>
        <w:pStyle w:val="Untitledsubclause2"/>
      </w:pPr>
      <w:bookmarkStart w:id="267" w:name="a172457"/>
      <w:r>
        <w:t>during the</w:t>
      </w:r>
      <w:r w:rsidR="00BD63B5">
        <w:t xml:space="preserve"> </w:t>
      </w:r>
      <w:r w:rsidR="00195E7C">
        <w:t>six</w:t>
      </w:r>
      <w:r>
        <w:t xml:space="preserve"> month period before the Termination Date, any re-letting board as the Landlord reasonably requires </w:t>
      </w:r>
      <w:r w:rsidRPr="0050101D">
        <w:rPr>
          <w:highlight w:val="yellow"/>
        </w:rPr>
        <w:t>[</w:t>
      </w:r>
      <w:del w:id="268" w:author="Bejul Lakhani-Lever" w:date="2023-09-11T16:17:00Z">
        <w:r w:rsidRPr="0050101D" w:rsidDel="00721F94">
          <w:rPr>
            <w:highlight w:val="yellow"/>
          </w:rPr>
          <w:delText xml:space="preserve">except where there is a genuine prospect of the Tenant renewing this lease and the Tenant is genuinely and actively pursuing that </w:delText>
        </w:r>
        <w:commentRangeStart w:id="269"/>
        <w:r w:rsidRPr="0050101D" w:rsidDel="00721F94">
          <w:rPr>
            <w:highlight w:val="yellow"/>
          </w:rPr>
          <w:delText>renewal</w:delText>
        </w:r>
        <w:commentRangeEnd w:id="269"/>
        <w:r w:rsidR="0050101D" w:rsidDel="00721F94">
          <w:rPr>
            <w:rStyle w:val="CommentReference"/>
            <w:rFonts w:eastAsia="Arial"/>
            <w:lang w:eastAsia="en-GB"/>
          </w:rPr>
          <w:commentReference w:id="269"/>
        </w:r>
        <w:r w:rsidRPr="0050101D" w:rsidDel="00721F94">
          <w:rPr>
            <w:highlight w:val="yellow"/>
          </w:rPr>
          <w:delText>];</w:delText>
        </w:r>
        <w:r w:rsidDel="00721F94">
          <w:delText xml:space="preserve"> </w:delText>
        </w:r>
      </w:del>
      <w:r>
        <w:t>and</w:t>
      </w:r>
      <w:bookmarkEnd w:id="267"/>
    </w:p>
    <w:p w14:paraId="0A6D717F" w14:textId="77777777" w:rsidR="0004223A" w:rsidRDefault="008E07E1" w:rsidP="004175CA">
      <w:pPr>
        <w:pStyle w:val="Untitledsubclause2"/>
      </w:pPr>
      <w:bookmarkStart w:id="270" w:name="a601185"/>
      <w:r>
        <w:t>at any time during the Term, any sale board as the Landlord reasonably requires.</w:t>
      </w:r>
      <w:bookmarkEnd w:id="270"/>
    </w:p>
    <w:p w14:paraId="23A7D9B3" w14:textId="77777777" w:rsidR="0004223A" w:rsidRDefault="008E07E1" w:rsidP="004175CA">
      <w:pPr>
        <w:pStyle w:val="TitleClause"/>
      </w:pPr>
      <w:r>
        <w:fldChar w:fldCharType="begin"/>
      </w:r>
      <w:r>
        <w:instrText>TC "22. Returning the Property to the Landlord" \l 1</w:instrText>
      </w:r>
      <w:r>
        <w:fldChar w:fldCharType="end"/>
      </w:r>
      <w:bookmarkStart w:id="271" w:name="a506253"/>
      <w:bookmarkStart w:id="272" w:name="_Toc144803072"/>
      <w:r>
        <w:t>Returning the Property to the Landlord</w:t>
      </w:r>
      <w:bookmarkEnd w:id="271"/>
      <w:bookmarkEnd w:id="272"/>
    </w:p>
    <w:p w14:paraId="79576338" w14:textId="77777777" w:rsidR="0004223A" w:rsidRDefault="008E07E1" w:rsidP="004175CA">
      <w:pPr>
        <w:pStyle w:val="Untitledsubclause1"/>
      </w:pPr>
      <w:bookmarkStart w:id="273" w:name="a504065"/>
      <w:r>
        <w:t>The Tenant must return the Property to the Landlord on the Termination Date with vacant possession and in the repair and condition required by this lease.</w:t>
      </w:r>
      <w:bookmarkEnd w:id="273"/>
    </w:p>
    <w:p w14:paraId="28864837" w14:textId="77777777" w:rsidR="0004223A" w:rsidRPr="00161A8A" w:rsidRDefault="008E07E1" w:rsidP="004175CA">
      <w:pPr>
        <w:pStyle w:val="Untitledsubclause1"/>
      </w:pPr>
      <w:bookmarkStart w:id="274" w:name="a329163"/>
      <w:r>
        <w:t xml:space="preserve">Subject to </w:t>
      </w:r>
      <w:r>
        <w:fldChar w:fldCharType="begin"/>
      </w:r>
      <w:r>
        <w:instrText>PAGEREF a798514\# "'clause '"  \h</w:instrText>
      </w:r>
      <w:r>
        <w:fldChar w:fldCharType="separate"/>
      </w:r>
      <w:r>
        <w:t xml:space="preserve">clause </w:t>
      </w:r>
      <w:r>
        <w:fldChar w:fldCharType="end"/>
      </w:r>
      <w:r>
        <w:fldChar w:fldCharType="begin"/>
      </w:r>
      <w:r>
        <w:rPr>
          <w:highlight w:val="lightGray"/>
        </w:rPr>
        <w:instrText>REF a798514 \h \w</w:instrText>
      </w:r>
      <w:r>
        <w:fldChar w:fldCharType="separate"/>
      </w:r>
      <w:r>
        <w:t>22.3</w:t>
      </w:r>
      <w:r>
        <w:fldChar w:fldCharType="end"/>
      </w:r>
      <w:r>
        <w:t>, the Tenant must by the Termination Date:</w:t>
      </w:r>
      <w:bookmarkEnd w:id="274"/>
    </w:p>
    <w:p w14:paraId="428D3CF9" w14:textId="77777777" w:rsidR="0004223A" w:rsidRDefault="008E07E1" w:rsidP="004175CA">
      <w:pPr>
        <w:pStyle w:val="Untitledsubclause2"/>
      </w:pPr>
      <w:bookmarkStart w:id="275" w:name="a782251"/>
      <w:r>
        <w:t>remove:</w:t>
      </w:r>
      <w:bookmarkEnd w:id="275"/>
    </w:p>
    <w:p w14:paraId="3F68F1E0" w14:textId="77777777" w:rsidR="0004223A" w:rsidRPr="00161A8A" w:rsidRDefault="008E07E1" w:rsidP="004175CA">
      <w:pPr>
        <w:pStyle w:val="Untitledsubclause3"/>
      </w:pPr>
      <w:bookmarkStart w:id="276" w:name="a697800"/>
      <w:r>
        <w:t xml:space="preserve">any tenant's fixtures from the </w:t>
      </w:r>
      <w:proofErr w:type="gramStart"/>
      <w:r>
        <w:t>Property;</w:t>
      </w:r>
      <w:bookmarkEnd w:id="276"/>
      <w:proofErr w:type="gramEnd"/>
    </w:p>
    <w:p w14:paraId="3813FAEA" w14:textId="77777777" w:rsidR="0004223A" w:rsidRPr="00161A8A" w:rsidRDefault="008E07E1" w:rsidP="004175CA">
      <w:pPr>
        <w:pStyle w:val="Untitledsubclause3"/>
      </w:pPr>
      <w:bookmarkStart w:id="277" w:name="a902130"/>
      <w:r>
        <w:t>any alterations to the Property undertaken by or for any tenant, undertenant or occupier during or in anticipation of this lease [and any Previous Lease Alterations]; and</w:t>
      </w:r>
      <w:bookmarkEnd w:id="277"/>
    </w:p>
    <w:p w14:paraId="718DA2FE" w14:textId="77777777" w:rsidR="0004223A" w:rsidRPr="00161A8A" w:rsidRDefault="008E07E1" w:rsidP="004175CA">
      <w:pPr>
        <w:pStyle w:val="Untitledsubclause3"/>
      </w:pPr>
      <w:bookmarkStart w:id="278" w:name="a130654"/>
      <w:r>
        <w:t>any Signs erected by the Tenant at the Property; and</w:t>
      </w:r>
      <w:bookmarkEnd w:id="278"/>
    </w:p>
    <w:p w14:paraId="61B2EF1F" w14:textId="77777777" w:rsidR="0004223A" w:rsidRPr="00161A8A" w:rsidRDefault="008E07E1" w:rsidP="004175CA">
      <w:pPr>
        <w:pStyle w:val="Untitledsubclause2"/>
      </w:pPr>
      <w:bookmarkStart w:id="279" w:name="a911355"/>
      <w:r>
        <w:t>make good any damage caused to the Property by the removal of those items and alterations.</w:t>
      </w:r>
      <w:bookmarkEnd w:id="279"/>
    </w:p>
    <w:p w14:paraId="288C540D" w14:textId="586176DC" w:rsidR="0004223A" w:rsidRDefault="008E07E1" w:rsidP="004175CA">
      <w:pPr>
        <w:pStyle w:val="Untitledsubclause1"/>
      </w:pPr>
      <w:bookmarkStart w:id="280" w:name="a798514"/>
      <w:r>
        <w:t xml:space="preserve">If the Landlord gives notice to the Tenant no later than two months before the Termination Date specifying which of the tenant's fixtures, alterations and other matters set out in </w:t>
      </w:r>
      <w:r>
        <w:fldChar w:fldCharType="begin"/>
      </w:r>
      <w:r>
        <w:instrText>PAGEREF a697800\# "'clause '"  \h</w:instrText>
      </w:r>
      <w:r>
        <w:fldChar w:fldCharType="separate"/>
      </w:r>
      <w:r>
        <w:t xml:space="preserve">clause </w:t>
      </w:r>
      <w:r>
        <w:fldChar w:fldCharType="end"/>
      </w:r>
      <w:r>
        <w:fldChar w:fldCharType="begin"/>
      </w:r>
      <w:r>
        <w:rPr>
          <w:highlight w:val="lightGray"/>
        </w:rPr>
        <w:instrText>REF a697800 \h \w</w:instrText>
      </w:r>
      <w:r>
        <w:fldChar w:fldCharType="separate"/>
      </w:r>
      <w:r>
        <w:t>22.2(a)(</w:t>
      </w:r>
      <w:proofErr w:type="spellStart"/>
      <w:r>
        <w:t>i</w:t>
      </w:r>
      <w:proofErr w:type="spellEnd"/>
      <w:r>
        <w:t>)</w:t>
      </w:r>
      <w:r>
        <w:fldChar w:fldCharType="end"/>
      </w:r>
      <w:r>
        <w:rPr>
          <w:i/>
        </w:rPr>
        <w:t xml:space="preserve"> </w:t>
      </w:r>
      <w:r>
        <w:t>and</w:t>
      </w:r>
      <w:r>
        <w:rPr>
          <w:i/>
        </w:rPr>
        <w:t xml:space="preserve"> </w:t>
      </w:r>
      <w:r>
        <w:fldChar w:fldCharType="begin"/>
      </w:r>
      <w:r>
        <w:instrText>PAGEREF a902130\# "'clause '"  \h</w:instrText>
      </w:r>
      <w:r>
        <w:fldChar w:fldCharType="separate"/>
      </w:r>
      <w:r>
        <w:t xml:space="preserve">clause </w:t>
      </w:r>
      <w:r>
        <w:fldChar w:fldCharType="end"/>
      </w:r>
      <w:r>
        <w:fldChar w:fldCharType="begin"/>
      </w:r>
      <w:r>
        <w:rPr>
          <w:highlight w:val="lightGray"/>
        </w:rPr>
        <w:instrText>REF a902130 \h \w</w:instrText>
      </w:r>
      <w:r>
        <w:fldChar w:fldCharType="separate"/>
      </w:r>
      <w:r>
        <w:t>22.2(a)(ii)</w:t>
      </w:r>
      <w:r>
        <w:fldChar w:fldCharType="end"/>
      </w:r>
      <w:r>
        <w:t xml:space="preserve"> shall not be removed pursuant to </w:t>
      </w:r>
      <w:r>
        <w:fldChar w:fldCharType="begin"/>
      </w:r>
      <w:r>
        <w:instrText>PAGEREF a329163\# "'clause '"  \h</w:instrText>
      </w:r>
      <w:r>
        <w:fldChar w:fldCharType="separate"/>
      </w:r>
      <w:r>
        <w:t xml:space="preserve">clause </w:t>
      </w:r>
      <w:r>
        <w:fldChar w:fldCharType="end"/>
      </w:r>
      <w:r>
        <w:fldChar w:fldCharType="begin"/>
      </w:r>
      <w:r>
        <w:rPr>
          <w:highlight w:val="lightGray"/>
        </w:rPr>
        <w:instrText>REF a329163 \h \w</w:instrText>
      </w:r>
      <w:r>
        <w:fldChar w:fldCharType="separate"/>
      </w:r>
      <w:r>
        <w:t>22.2</w:t>
      </w:r>
      <w:r>
        <w:fldChar w:fldCharType="end"/>
      </w:r>
      <w:r>
        <w:t>, the Tenant must not remove the specified tenant's fixtures, alterations or other matters pursuant to that clause.</w:t>
      </w:r>
      <w:bookmarkEnd w:id="280"/>
    </w:p>
    <w:p w14:paraId="2A813DC2" w14:textId="77777777" w:rsidR="0004223A" w:rsidRDefault="008E07E1" w:rsidP="004175CA">
      <w:pPr>
        <w:pStyle w:val="Untitledsubclause1"/>
      </w:pPr>
      <w:bookmarkStart w:id="281" w:name="a975390"/>
      <w:r>
        <w:t>On or before the Termination Date, the Tenant must remove from the Property all chattels belonging to or used by it.</w:t>
      </w:r>
      <w:bookmarkEnd w:id="281"/>
    </w:p>
    <w:p w14:paraId="3B2AF672" w14:textId="77777777" w:rsidR="0004223A" w:rsidRDefault="008E07E1" w:rsidP="004175CA">
      <w:pPr>
        <w:pStyle w:val="Untitledsubclause1"/>
      </w:pPr>
      <w:bookmarkStart w:id="282" w:name="a671436"/>
      <w:r>
        <w:t>The Tenant:</w:t>
      </w:r>
      <w:bookmarkEnd w:id="282"/>
    </w:p>
    <w:p w14:paraId="7A3D4B60" w14:textId="77777777" w:rsidR="0004223A" w:rsidRDefault="008E07E1" w:rsidP="004175CA">
      <w:pPr>
        <w:pStyle w:val="Untitledsubclause2"/>
      </w:pPr>
      <w:bookmarkStart w:id="283" w:name="a603439"/>
      <w:r>
        <w:t xml:space="preserve">irrevocably appoints the Landlord to be the Tenant's agent to store or dispose of any chattels or items fixed to the Property by the Tenant and left by the Tenant for more than ten working days after the Termination </w:t>
      </w:r>
      <w:proofErr w:type="gramStart"/>
      <w:r>
        <w:t>Date;</w:t>
      </w:r>
      <w:proofErr w:type="gramEnd"/>
      <w:r>
        <w:t xml:space="preserve"> and</w:t>
      </w:r>
      <w:bookmarkEnd w:id="283"/>
    </w:p>
    <w:p w14:paraId="1C81AB85" w14:textId="77777777" w:rsidR="0004223A" w:rsidRDefault="008E07E1" w:rsidP="004175CA">
      <w:pPr>
        <w:pStyle w:val="Untitledsubclause2"/>
      </w:pPr>
      <w:bookmarkStart w:id="284" w:name="a506837"/>
      <w:r>
        <w:t>must indemnify the Landlord in respect of any claim made by a third party in relation to that storage or disposal.</w:t>
      </w:r>
      <w:bookmarkEnd w:id="284"/>
    </w:p>
    <w:p w14:paraId="359DDAB8" w14:textId="77777777" w:rsidR="0004223A" w:rsidRDefault="008E07E1" w:rsidP="004175CA">
      <w:pPr>
        <w:pStyle w:val="Parasubclause1"/>
      </w:pPr>
      <w:r>
        <w:lastRenderedPageBreak/>
        <w:t>The Landlord shall not be liable to the Tenant by reason of that storage or disposal.</w:t>
      </w:r>
    </w:p>
    <w:p w14:paraId="03DC90AD" w14:textId="77777777" w:rsidR="0004223A" w:rsidRDefault="008E07E1" w:rsidP="004175CA">
      <w:pPr>
        <w:pStyle w:val="TitleClause"/>
      </w:pPr>
      <w:r>
        <w:fldChar w:fldCharType="begin"/>
      </w:r>
      <w:r>
        <w:instrText>TC "23. Use" \l 1</w:instrText>
      </w:r>
      <w:r>
        <w:fldChar w:fldCharType="end"/>
      </w:r>
      <w:bookmarkStart w:id="285" w:name="a263982"/>
      <w:bookmarkStart w:id="286" w:name="_Toc144803073"/>
      <w:r>
        <w:t>Use</w:t>
      </w:r>
      <w:bookmarkEnd w:id="285"/>
      <w:bookmarkEnd w:id="286"/>
    </w:p>
    <w:p w14:paraId="3FA6E96E" w14:textId="77777777" w:rsidR="0004223A" w:rsidRDefault="008E07E1" w:rsidP="004175CA">
      <w:pPr>
        <w:pStyle w:val="Untitledsubclause1"/>
      </w:pPr>
      <w:bookmarkStart w:id="287" w:name="a906396"/>
      <w:r>
        <w:t>The Tenant must not use the Property for any purpose other than the Permitted Use.</w:t>
      </w:r>
      <w:bookmarkEnd w:id="287"/>
    </w:p>
    <w:p w14:paraId="0155FDBA" w14:textId="77777777" w:rsidR="0004223A" w:rsidRDefault="008E07E1" w:rsidP="004175CA">
      <w:pPr>
        <w:pStyle w:val="Untitledsubclause1"/>
      </w:pPr>
      <w:bookmarkStart w:id="288" w:name="a465438"/>
      <w:r>
        <w:t>The Tenant must not:</w:t>
      </w:r>
      <w:bookmarkEnd w:id="288"/>
    </w:p>
    <w:p w14:paraId="5AF37719" w14:textId="43FF9FD9" w:rsidR="0004223A" w:rsidRDefault="008E07E1" w:rsidP="004175CA">
      <w:pPr>
        <w:pStyle w:val="Untitledsubclause2"/>
      </w:pPr>
      <w:bookmarkStart w:id="289" w:name="a158695"/>
      <w:r>
        <w:t xml:space="preserve">use the Property for any illegal purposes nor for any purpose or in a manner that would cause loss, damage, injury, nuisance or inconvenience to the Landlord or any property that neighbours the </w:t>
      </w:r>
      <w:proofErr w:type="gramStart"/>
      <w:r>
        <w:t>Property;</w:t>
      </w:r>
      <w:bookmarkEnd w:id="289"/>
      <w:proofErr w:type="gramEnd"/>
    </w:p>
    <w:p w14:paraId="492CF291" w14:textId="77777777" w:rsidR="0004223A" w:rsidRDefault="008E07E1" w:rsidP="004175CA">
      <w:pPr>
        <w:pStyle w:val="Untitledsubclause2"/>
      </w:pPr>
      <w:bookmarkStart w:id="290" w:name="a210796"/>
      <w:r>
        <w:t xml:space="preserve">use the Property as a betting shop or an amusement arcade or otherwise for the purposes of gaming or </w:t>
      </w:r>
      <w:proofErr w:type="gramStart"/>
      <w:r>
        <w:t>gambling;</w:t>
      </w:r>
      <w:bookmarkEnd w:id="290"/>
      <w:proofErr w:type="gramEnd"/>
    </w:p>
    <w:p w14:paraId="5C628CF9" w14:textId="77777777" w:rsidR="0004223A" w:rsidRDefault="008E07E1" w:rsidP="004175CA">
      <w:pPr>
        <w:pStyle w:val="Untitledsubclause2"/>
      </w:pPr>
      <w:bookmarkStart w:id="291" w:name="a891721"/>
      <w:r>
        <w:t xml:space="preserve">hold any auction at the </w:t>
      </w:r>
      <w:proofErr w:type="gramStart"/>
      <w:r>
        <w:t>Property;</w:t>
      </w:r>
      <w:bookmarkEnd w:id="291"/>
      <w:proofErr w:type="gramEnd"/>
    </w:p>
    <w:p w14:paraId="4BC726AA" w14:textId="77777777" w:rsidR="0004223A" w:rsidRDefault="008E07E1" w:rsidP="004175CA">
      <w:pPr>
        <w:pStyle w:val="Untitledsubclause2"/>
      </w:pPr>
      <w:bookmarkStart w:id="292" w:name="a796666"/>
      <w:r>
        <w:t xml:space="preserve">allow any noise, music, flashing lights, fumes or smells to emanate from the Property so as to cause a nuisance or annoyance to any property that neighbours the </w:t>
      </w:r>
      <w:proofErr w:type="gramStart"/>
      <w:r>
        <w:t>Property;</w:t>
      </w:r>
      <w:bookmarkEnd w:id="292"/>
      <w:proofErr w:type="gramEnd"/>
    </w:p>
    <w:p w14:paraId="32232B6A" w14:textId="77777777" w:rsidR="0004223A" w:rsidRDefault="008E07E1" w:rsidP="004175CA">
      <w:pPr>
        <w:pStyle w:val="Untitledsubclause2"/>
      </w:pPr>
      <w:bookmarkStart w:id="293" w:name="a544087"/>
      <w:r>
        <w:t xml:space="preserve">overload any part of the Property nor overload or block any Service Media at or serving the </w:t>
      </w:r>
      <w:proofErr w:type="gramStart"/>
      <w:r>
        <w:t>Property;</w:t>
      </w:r>
      <w:proofErr w:type="gramEnd"/>
      <w:r>
        <w:t xml:space="preserve"> </w:t>
      </w:r>
      <w:bookmarkEnd w:id="293"/>
    </w:p>
    <w:p w14:paraId="0A454B51" w14:textId="77777777" w:rsidR="0004223A" w:rsidRDefault="008E07E1" w:rsidP="004175CA">
      <w:pPr>
        <w:pStyle w:val="Untitledsubclause2"/>
      </w:pPr>
      <w:bookmarkStart w:id="294" w:name="a717501"/>
      <w:r>
        <w:t xml:space="preserve">store, sell or display any offensive, dangerous, illegal, explosive or highly flammable items at the </w:t>
      </w:r>
      <w:proofErr w:type="gramStart"/>
      <w:r>
        <w:t>Property;</w:t>
      </w:r>
      <w:proofErr w:type="gramEnd"/>
      <w:r>
        <w:t xml:space="preserve"> </w:t>
      </w:r>
      <w:bookmarkEnd w:id="294"/>
    </w:p>
    <w:p w14:paraId="1F6712AF" w14:textId="77777777" w:rsidR="0004223A" w:rsidRDefault="008E07E1" w:rsidP="004175CA">
      <w:pPr>
        <w:pStyle w:val="Untitledsubclause2"/>
      </w:pPr>
      <w:bookmarkStart w:id="295" w:name="a581542"/>
      <w:r>
        <w:t>(</w:t>
      </w:r>
      <w:proofErr w:type="gramStart"/>
      <w:r>
        <w:t>except</w:t>
      </w:r>
      <w:proofErr w:type="gramEnd"/>
      <w:r>
        <w:t xml:space="preserve"> as permitted by </w:t>
      </w:r>
      <w:r>
        <w:fldChar w:fldCharType="begin"/>
      </w:r>
      <w:r>
        <w:instrText>PAGEREF a133291\# "'clause '"  \h</w:instrText>
      </w:r>
      <w:r>
        <w:fldChar w:fldCharType="separate"/>
      </w:r>
      <w:r>
        <w:t xml:space="preserve">clause </w:t>
      </w:r>
      <w:r>
        <w:fldChar w:fldCharType="end"/>
      </w:r>
      <w:r>
        <w:fldChar w:fldCharType="begin"/>
      </w:r>
      <w:r>
        <w:rPr>
          <w:highlight w:val="lightGray"/>
        </w:rPr>
        <w:instrText>REF a133291 \h \w</w:instrText>
      </w:r>
      <w:r>
        <w:fldChar w:fldCharType="separate"/>
      </w:r>
      <w:r>
        <w:t>20.6</w:t>
      </w:r>
      <w:r>
        <w:fldChar w:fldCharType="end"/>
      </w:r>
      <w:r>
        <w:t>) interfere with any Service Media at the Property;</w:t>
      </w:r>
      <w:bookmarkEnd w:id="295"/>
    </w:p>
    <w:p w14:paraId="50447626" w14:textId="77777777" w:rsidR="0004223A" w:rsidRDefault="008E07E1" w:rsidP="004175CA">
      <w:pPr>
        <w:pStyle w:val="Untitledsubclause2"/>
      </w:pPr>
      <w:bookmarkStart w:id="296" w:name="a610245"/>
      <w:r>
        <w:t xml:space="preserve">keep any pets or any other animal, bird, fish, reptile or insect at the Property (except guide dogs or other animals used as aids </w:t>
      </w:r>
      <w:proofErr w:type="gramStart"/>
      <w:r>
        <w:t>provided</w:t>
      </w:r>
      <w:proofErr w:type="gramEnd"/>
      <w:r>
        <w:t xml:space="preserve"> they are not kept at the Property overnight or left unattended); or</w:t>
      </w:r>
      <w:bookmarkEnd w:id="296"/>
    </w:p>
    <w:p w14:paraId="6D7580F2" w14:textId="77777777" w:rsidR="0004223A" w:rsidRDefault="008E07E1" w:rsidP="004175CA">
      <w:pPr>
        <w:pStyle w:val="Untitledsubclause2"/>
      </w:pPr>
      <w:bookmarkStart w:id="297" w:name="a946924"/>
      <w:r>
        <w:t>allow any person to sleep at or reside on the Property.</w:t>
      </w:r>
      <w:bookmarkEnd w:id="297"/>
    </w:p>
    <w:p w14:paraId="175186DE" w14:textId="6F23076F" w:rsidR="0004223A" w:rsidRDefault="008E07E1" w:rsidP="004175CA">
      <w:pPr>
        <w:pStyle w:val="TitleClause"/>
      </w:pPr>
      <w:r>
        <w:fldChar w:fldCharType="begin"/>
      </w:r>
      <w:r>
        <w:instrText>TC "25. [Exercise of the Rights" \l 1</w:instrText>
      </w:r>
      <w:r>
        <w:fldChar w:fldCharType="end"/>
      </w:r>
      <w:bookmarkStart w:id="298" w:name="a665915"/>
      <w:bookmarkStart w:id="299" w:name="_Toc144803075"/>
      <w:r>
        <w:t>Exercise of the Rights</w:t>
      </w:r>
      <w:bookmarkEnd w:id="298"/>
      <w:bookmarkEnd w:id="299"/>
    </w:p>
    <w:p w14:paraId="2DAFB0C4" w14:textId="77777777" w:rsidR="0004223A" w:rsidRDefault="008E07E1" w:rsidP="004175CA">
      <w:pPr>
        <w:pStyle w:val="NoNumUntitledsubclause1"/>
      </w:pPr>
      <w:bookmarkStart w:id="300" w:name="a999196"/>
      <w:r>
        <w:t>The Tenant must exercise the Rights:</w:t>
      </w:r>
      <w:bookmarkEnd w:id="300"/>
    </w:p>
    <w:p w14:paraId="481D18EF" w14:textId="77777777" w:rsidR="0004223A" w:rsidRDefault="008E07E1" w:rsidP="004175CA">
      <w:pPr>
        <w:pStyle w:val="Untitledsubclause2"/>
      </w:pPr>
      <w:bookmarkStart w:id="301" w:name="a995952"/>
      <w:r>
        <w:t>only in connection with the Tenant's use of the Property for the Permitted Use; and</w:t>
      </w:r>
      <w:bookmarkEnd w:id="301"/>
    </w:p>
    <w:p w14:paraId="1F52587A" w14:textId="317E165C" w:rsidR="0004223A" w:rsidRDefault="008E07E1" w:rsidP="004175CA">
      <w:pPr>
        <w:pStyle w:val="Untitledsubclause2"/>
      </w:pPr>
      <w:bookmarkStart w:id="302" w:name="a247060"/>
      <w:r>
        <w:t>in compliance with all laws relating to the Tenant's use of the Property and any other neighbouring or adjoining property pursuant to the Rights.</w:t>
      </w:r>
      <w:bookmarkEnd w:id="302"/>
    </w:p>
    <w:p w14:paraId="3518F705" w14:textId="77777777" w:rsidR="0004223A" w:rsidRDefault="008E07E1" w:rsidP="004175CA">
      <w:pPr>
        <w:pStyle w:val="TitleClause"/>
      </w:pPr>
      <w:r>
        <w:fldChar w:fldCharType="begin"/>
      </w:r>
      <w:r>
        <w:instrText>TC "26. Allow entry" \l 1</w:instrText>
      </w:r>
      <w:r>
        <w:fldChar w:fldCharType="end"/>
      </w:r>
      <w:bookmarkStart w:id="303" w:name="a291762"/>
      <w:bookmarkStart w:id="304" w:name="_Toc144803076"/>
      <w:r>
        <w:t>Allow entry</w:t>
      </w:r>
      <w:bookmarkEnd w:id="303"/>
      <w:bookmarkEnd w:id="304"/>
    </w:p>
    <w:p w14:paraId="19C94539" w14:textId="77777777" w:rsidR="0004223A" w:rsidRDefault="008E07E1" w:rsidP="004175CA">
      <w:pPr>
        <w:pStyle w:val="Untitledsubclause1"/>
      </w:pPr>
      <w:bookmarkStart w:id="305" w:name="a105661"/>
      <w:r>
        <w:t xml:space="preserve">Subject to </w:t>
      </w:r>
      <w:r>
        <w:fldChar w:fldCharType="begin"/>
      </w:r>
      <w:r>
        <w:instrText>PAGEREF a776669\# "'clause '"  \h</w:instrText>
      </w:r>
      <w:r>
        <w:fldChar w:fldCharType="separate"/>
      </w:r>
      <w:r>
        <w:t xml:space="preserve">clause </w:t>
      </w:r>
      <w:r>
        <w:fldChar w:fldCharType="end"/>
      </w:r>
      <w:r>
        <w:fldChar w:fldCharType="begin"/>
      </w:r>
      <w:r>
        <w:rPr>
          <w:highlight w:val="lightGray"/>
        </w:rPr>
        <w:instrText>REF a776669 \h \w</w:instrText>
      </w:r>
      <w:r>
        <w:fldChar w:fldCharType="separate"/>
      </w:r>
      <w:r>
        <w:t>26.2</w:t>
      </w:r>
      <w:r>
        <w:fldChar w:fldCharType="end"/>
      </w:r>
      <w:r>
        <w:t>, the Tenant must allow all those entitled to exercise any right to enter the Property to enter the Property:</w:t>
      </w:r>
      <w:bookmarkEnd w:id="305"/>
    </w:p>
    <w:p w14:paraId="59715D58" w14:textId="77777777" w:rsidR="0004223A" w:rsidRDefault="008E07E1" w:rsidP="004175CA">
      <w:pPr>
        <w:pStyle w:val="Untitledsubclause2"/>
      </w:pPr>
      <w:bookmarkStart w:id="306" w:name="a846636"/>
      <w:r>
        <w:t xml:space="preserve">except in the case of an emergency (when no notice shall be required), after having given reasonable notice (which need not be in writing) to the </w:t>
      </w:r>
      <w:proofErr w:type="gramStart"/>
      <w:r>
        <w:t>Tenant;</w:t>
      </w:r>
      <w:bookmarkEnd w:id="306"/>
      <w:proofErr w:type="gramEnd"/>
    </w:p>
    <w:p w14:paraId="6D16D74D" w14:textId="77777777" w:rsidR="0004223A" w:rsidRDefault="008E07E1" w:rsidP="004175CA">
      <w:pPr>
        <w:pStyle w:val="Untitledsubclause2"/>
      </w:pPr>
      <w:bookmarkStart w:id="307" w:name="a246485"/>
      <w:r>
        <w:t>at any reasonable time (</w:t>
      </w:r>
      <w:proofErr w:type="gramStart"/>
      <w:r>
        <w:t>whether or not</w:t>
      </w:r>
      <w:proofErr w:type="gramEnd"/>
      <w:r>
        <w:t xml:space="preserve"> during usual business hours); and</w:t>
      </w:r>
      <w:bookmarkEnd w:id="307"/>
    </w:p>
    <w:p w14:paraId="204E991D" w14:textId="77777777" w:rsidR="0004223A" w:rsidRDefault="008E07E1" w:rsidP="004175CA">
      <w:pPr>
        <w:pStyle w:val="Untitledsubclause2"/>
      </w:pPr>
      <w:bookmarkStart w:id="308" w:name="a621570"/>
      <w:r>
        <w:lastRenderedPageBreak/>
        <w:t xml:space="preserve">with their workers, contractors, </w:t>
      </w:r>
      <w:proofErr w:type="gramStart"/>
      <w:r>
        <w:t>agents</w:t>
      </w:r>
      <w:proofErr w:type="gramEnd"/>
      <w:r>
        <w:t xml:space="preserve"> and professional advisers.</w:t>
      </w:r>
      <w:bookmarkEnd w:id="308"/>
    </w:p>
    <w:p w14:paraId="0254B5FF" w14:textId="77777777" w:rsidR="0004223A" w:rsidRDefault="008E07E1" w:rsidP="004175CA">
      <w:pPr>
        <w:pStyle w:val="Untitledsubclause1"/>
      </w:pPr>
      <w:bookmarkStart w:id="309" w:name="a776669"/>
      <w:r>
        <w:t>The Tenant must allow any person authorised by the terms of a Third Party Right to enter the Property in accordance with that Third Party Right.</w:t>
      </w:r>
      <w:bookmarkEnd w:id="309"/>
    </w:p>
    <w:p w14:paraId="06D69D8E" w14:textId="77777777" w:rsidR="0004223A" w:rsidRDefault="008E07E1" w:rsidP="004175CA">
      <w:pPr>
        <w:pStyle w:val="TitleClause"/>
      </w:pPr>
      <w:r>
        <w:fldChar w:fldCharType="begin"/>
      </w:r>
      <w:r>
        <w:instrText>TC "27. Keyholders and emergency contact details" \l 1</w:instrText>
      </w:r>
      <w:r>
        <w:fldChar w:fldCharType="end"/>
      </w:r>
      <w:bookmarkStart w:id="310" w:name="a179256"/>
      <w:bookmarkStart w:id="311" w:name="_Toc144803077"/>
      <w:r>
        <w:t>Keyholders and emergency contact details</w:t>
      </w:r>
      <w:bookmarkEnd w:id="310"/>
      <w:bookmarkEnd w:id="311"/>
    </w:p>
    <w:p w14:paraId="7267009D" w14:textId="2310E1DD" w:rsidR="0004223A" w:rsidRDefault="008E07E1" w:rsidP="004175CA">
      <w:pPr>
        <w:pStyle w:val="NoNumUntitledsubclause1"/>
      </w:pPr>
      <w:bookmarkStart w:id="312" w:name="a395332"/>
      <w:r>
        <w:t>The Tenant must provide to the Landlord in writing the names, addresses, email addresses and telephone numbers of at least two people who each:</w:t>
      </w:r>
      <w:bookmarkEnd w:id="312"/>
    </w:p>
    <w:p w14:paraId="748F886D" w14:textId="77777777" w:rsidR="0004223A" w:rsidRDefault="008E07E1" w:rsidP="004175CA">
      <w:pPr>
        <w:pStyle w:val="Untitledsubclause2"/>
      </w:pPr>
      <w:bookmarkStart w:id="313" w:name="a283201"/>
      <w:r>
        <w:t xml:space="preserve">hold a full set of keys for the </w:t>
      </w:r>
      <w:proofErr w:type="gramStart"/>
      <w:r>
        <w:t>Property;</w:t>
      </w:r>
      <w:bookmarkEnd w:id="313"/>
      <w:proofErr w:type="gramEnd"/>
    </w:p>
    <w:p w14:paraId="4171A2D3" w14:textId="77777777" w:rsidR="0004223A" w:rsidRDefault="008E07E1" w:rsidP="004175CA">
      <w:pPr>
        <w:pStyle w:val="Untitledsubclause2"/>
      </w:pPr>
      <w:bookmarkStart w:id="314" w:name="a830496"/>
      <w:r>
        <w:t>hold all the access codes for the Tenant's security systems (if any) at the Property; and</w:t>
      </w:r>
      <w:bookmarkEnd w:id="314"/>
    </w:p>
    <w:p w14:paraId="3F8061C7" w14:textId="77777777" w:rsidR="0004223A" w:rsidRDefault="008E07E1" w:rsidP="004175CA">
      <w:pPr>
        <w:pStyle w:val="Untitledsubclause2"/>
      </w:pPr>
      <w:bookmarkStart w:id="315" w:name="a830661"/>
      <w:r>
        <w:t>may be contacted in case of emergency at any time outside the Tenant's usual business hours.</w:t>
      </w:r>
      <w:bookmarkEnd w:id="315"/>
    </w:p>
    <w:p w14:paraId="3B33E310" w14:textId="77777777" w:rsidR="0004223A" w:rsidRDefault="008E07E1" w:rsidP="004175CA">
      <w:pPr>
        <w:pStyle w:val="TitleClause"/>
      </w:pPr>
      <w:r>
        <w:fldChar w:fldCharType="begin"/>
      </w:r>
      <w:r>
        <w:instrText>TC "28. Compliance with laws" \l 1</w:instrText>
      </w:r>
      <w:r>
        <w:fldChar w:fldCharType="end"/>
      </w:r>
      <w:bookmarkStart w:id="316" w:name="a801884"/>
      <w:bookmarkStart w:id="317" w:name="_Toc144803078"/>
      <w:r>
        <w:t>Compliance with laws</w:t>
      </w:r>
      <w:bookmarkEnd w:id="316"/>
      <w:bookmarkEnd w:id="317"/>
    </w:p>
    <w:p w14:paraId="509AB980" w14:textId="77777777" w:rsidR="0004223A" w:rsidRDefault="008E07E1" w:rsidP="004175CA">
      <w:pPr>
        <w:pStyle w:val="Untitledsubclause1"/>
      </w:pPr>
      <w:bookmarkStart w:id="318" w:name="a361324"/>
      <w:r>
        <w:t>The Tenant must comply with all laws relating to:</w:t>
      </w:r>
      <w:bookmarkEnd w:id="318"/>
    </w:p>
    <w:p w14:paraId="5ACB316D" w14:textId="77777777" w:rsidR="0004223A" w:rsidRDefault="008E07E1" w:rsidP="004175CA">
      <w:pPr>
        <w:pStyle w:val="Untitledsubclause2"/>
      </w:pPr>
      <w:bookmarkStart w:id="319" w:name="a719517"/>
      <w:r>
        <w:t xml:space="preserve">the Property and the occupation and use of the Property by the </w:t>
      </w:r>
      <w:proofErr w:type="gramStart"/>
      <w:r>
        <w:t>Tenant;</w:t>
      </w:r>
      <w:bookmarkEnd w:id="319"/>
      <w:proofErr w:type="gramEnd"/>
    </w:p>
    <w:p w14:paraId="4033F8D7" w14:textId="78933DF6" w:rsidR="0004223A" w:rsidRDefault="008E07E1" w:rsidP="004175CA">
      <w:pPr>
        <w:pStyle w:val="Untitledsubclause2"/>
      </w:pPr>
      <w:bookmarkStart w:id="320" w:name="a603558"/>
      <w:r>
        <w:t xml:space="preserve">the use or operation of all Service Media and any other machinery and equipment at or serving the Property whether or not used or </w:t>
      </w:r>
      <w:proofErr w:type="gramStart"/>
      <w:r>
        <w:t>operated;</w:t>
      </w:r>
      <w:bookmarkEnd w:id="320"/>
      <w:proofErr w:type="gramEnd"/>
    </w:p>
    <w:p w14:paraId="24DE2C92" w14:textId="77777777" w:rsidR="0004223A" w:rsidRPr="00221A8F" w:rsidRDefault="008E07E1" w:rsidP="004175CA">
      <w:pPr>
        <w:pStyle w:val="Untitledsubclause2"/>
      </w:pPr>
      <w:bookmarkStart w:id="321" w:name="a609603"/>
      <w:r>
        <w:t>any works carried out at the Property; and</w:t>
      </w:r>
      <w:bookmarkEnd w:id="321"/>
    </w:p>
    <w:p w14:paraId="7A60960E" w14:textId="77777777" w:rsidR="0004223A" w:rsidRPr="00221A8F" w:rsidRDefault="008E07E1" w:rsidP="004175CA">
      <w:pPr>
        <w:pStyle w:val="Untitledsubclause2"/>
      </w:pPr>
      <w:bookmarkStart w:id="322" w:name="a611900"/>
      <w:r>
        <w:t>all materials kept at or disposed of from the Property.</w:t>
      </w:r>
      <w:bookmarkEnd w:id="322"/>
    </w:p>
    <w:p w14:paraId="6669A00E" w14:textId="0696DD17" w:rsidR="0004223A" w:rsidRDefault="008E07E1" w:rsidP="004175CA">
      <w:pPr>
        <w:pStyle w:val="Untitledsubclause1"/>
      </w:pPr>
      <w:bookmarkStart w:id="323" w:name="a541038"/>
      <w:r>
        <w:t xml:space="preserve">Within five working days of receipt of any notice or other communication affecting the Property (and </w:t>
      </w:r>
      <w:proofErr w:type="gramStart"/>
      <w:r>
        <w:t>whether or not</w:t>
      </w:r>
      <w:proofErr w:type="gramEnd"/>
      <w:r>
        <w:t xml:space="preserve"> served pursuant to any law) the Tenant must:</w:t>
      </w:r>
      <w:bookmarkEnd w:id="323"/>
    </w:p>
    <w:p w14:paraId="7D2E146C" w14:textId="77777777" w:rsidR="0004223A" w:rsidRDefault="008E07E1" w:rsidP="004175CA">
      <w:pPr>
        <w:pStyle w:val="Untitledsubclause2"/>
      </w:pPr>
      <w:bookmarkStart w:id="324" w:name="a985580"/>
      <w:r>
        <w:t>send a copy of the relevant document to the Landlord; and</w:t>
      </w:r>
      <w:bookmarkEnd w:id="324"/>
    </w:p>
    <w:p w14:paraId="6BD25D2E" w14:textId="77777777" w:rsidR="0004223A" w:rsidRDefault="008E07E1" w:rsidP="004175CA">
      <w:pPr>
        <w:pStyle w:val="Untitledsubclause2"/>
      </w:pPr>
      <w:bookmarkStart w:id="325" w:name="a343911"/>
      <w:r>
        <w:t>take all steps necessary to comply with the notice or other communication and take any other action in connection with it as the Landlord may require.</w:t>
      </w:r>
      <w:bookmarkEnd w:id="325"/>
    </w:p>
    <w:p w14:paraId="004DA7EC" w14:textId="77777777" w:rsidR="0004223A" w:rsidRDefault="008E07E1" w:rsidP="004175CA">
      <w:pPr>
        <w:pStyle w:val="Untitledsubclause1"/>
      </w:pPr>
      <w:bookmarkStart w:id="326" w:name="a611561"/>
      <w:r>
        <w:t>The Tenant must not:</w:t>
      </w:r>
      <w:bookmarkEnd w:id="326"/>
    </w:p>
    <w:p w14:paraId="3E2FC61A" w14:textId="77777777" w:rsidR="0004223A" w:rsidRDefault="008E07E1" w:rsidP="004175CA">
      <w:pPr>
        <w:pStyle w:val="Untitledsubclause2"/>
      </w:pPr>
      <w:bookmarkStart w:id="327" w:name="a652268"/>
      <w:r>
        <w:t>apply for any planning permission for the Property without the Landlord's consent (such consent not to be unreasonably withheld where the application relates to works or a change of use permitted or required under this lease); or</w:t>
      </w:r>
      <w:bookmarkEnd w:id="327"/>
    </w:p>
    <w:p w14:paraId="49CFA438" w14:textId="77777777" w:rsidR="0004223A" w:rsidRDefault="008E07E1" w:rsidP="004175CA">
      <w:pPr>
        <w:pStyle w:val="Untitledsubclause2"/>
      </w:pPr>
      <w:bookmarkStart w:id="328" w:name="a968927"/>
      <w:r>
        <w:t>implement any planning permission for the Property without the Landlord's consent (such consent not to be unreasonably withheld).</w:t>
      </w:r>
      <w:bookmarkEnd w:id="328"/>
    </w:p>
    <w:p w14:paraId="3DDBD93A" w14:textId="77777777" w:rsidR="0004223A" w:rsidRDefault="008E07E1" w:rsidP="004175CA">
      <w:pPr>
        <w:pStyle w:val="Untitledsubclause1"/>
      </w:pPr>
      <w:bookmarkStart w:id="329" w:name="a248706"/>
      <w:r>
        <w:t>Unless the Landlord otherwise notifies the Tenant, before the Termination Date the Tenant must carry out and complete any works stipulated to be carried out to the Property (whether before or after the Termination Date) as a condition of any planning permission for the Property that is implemented before the Termination Date by the Tenant, any undertenant or any other occupier of the Property.</w:t>
      </w:r>
      <w:bookmarkEnd w:id="329"/>
    </w:p>
    <w:p w14:paraId="36295A97" w14:textId="77777777" w:rsidR="0004223A" w:rsidRDefault="008E07E1" w:rsidP="004175CA">
      <w:pPr>
        <w:pStyle w:val="Untitledsubclause1"/>
      </w:pPr>
      <w:bookmarkStart w:id="330" w:name="a796756"/>
      <w:r>
        <w:lastRenderedPageBreak/>
        <w:t>The Tenant must:</w:t>
      </w:r>
      <w:bookmarkEnd w:id="330"/>
    </w:p>
    <w:p w14:paraId="6B85287F" w14:textId="77777777" w:rsidR="0004223A" w:rsidRDefault="008E07E1" w:rsidP="004175CA">
      <w:pPr>
        <w:pStyle w:val="Untitledsubclause2"/>
      </w:pPr>
      <w:bookmarkStart w:id="331" w:name="a773154"/>
      <w:r>
        <w:t xml:space="preserve">comply with its obligations under the CDM </w:t>
      </w:r>
      <w:proofErr w:type="gramStart"/>
      <w:r>
        <w:t>Regulations;</w:t>
      </w:r>
      <w:bookmarkEnd w:id="331"/>
      <w:proofErr w:type="gramEnd"/>
    </w:p>
    <w:p w14:paraId="6E6F8193" w14:textId="77777777" w:rsidR="0004223A" w:rsidRDefault="008E07E1" w:rsidP="004175CA">
      <w:pPr>
        <w:pStyle w:val="Untitledsubclause2"/>
      </w:pPr>
      <w:bookmarkStart w:id="332" w:name="a257065"/>
      <w:r>
        <w:t xml:space="preserve">maintain the health and safety file for the Property in accordance with the CDM </w:t>
      </w:r>
      <w:proofErr w:type="gramStart"/>
      <w:r>
        <w:t>Regulations;</w:t>
      </w:r>
      <w:bookmarkEnd w:id="332"/>
      <w:proofErr w:type="gramEnd"/>
    </w:p>
    <w:p w14:paraId="46CAE4E7" w14:textId="77777777" w:rsidR="0004223A" w:rsidRDefault="008E07E1" w:rsidP="004175CA">
      <w:pPr>
        <w:pStyle w:val="Untitledsubclause2"/>
      </w:pPr>
      <w:bookmarkStart w:id="333" w:name="a847797"/>
      <w:r>
        <w:t xml:space="preserve">give that health and safety file to the Landlord at the Termination </w:t>
      </w:r>
      <w:proofErr w:type="gramStart"/>
      <w:r>
        <w:t>Date;</w:t>
      </w:r>
      <w:proofErr w:type="gramEnd"/>
      <w:r>
        <w:t xml:space="preserve"> </w:t>
      </w:r>
      <w:bookmarkEnd w:id="333"/>
    </w:p>
    <w:p w14:paraId="70BC5F89" w14:textId="77777777" w:rsidR="0004223A" w:rsidRDefault="008E07E1" w:rsidP="004175CA">
      <w:pPr>
        <w:pStyle w:val="Untitledsubclause2"/>
      </w:pPr>
      <w:bookmarkStart w:id="334" w:name="a941381"/>
      <w:r>
        <w:t>procure, and give to the Landlord at the Termination Date, irrevocable, non-exclusive, non-terminable, royalty-free licence(s) for the Landlord to copy and make full use of that health and safety file for any purpose relating to the Property. Those licence(s) must carry the right to grant sub-licences and be transferable to third parties without the consent of the grantor; and</w:t>
      </w:r>
      <w:bookmarkEnd w:id="334"/>
    </w:p>
    <w:p w14:paraId="05AA0103" w14:textId="77777777" w:rsidR="0004223A" w:rsidRDefault="008E07E1" w:rsidP="004175CA">
      <w:pPr>
        <w:pStyle w:val="Untitledsubclause2"/>
      </w:pPr>
      <w:bookmarkStart w:id="335" w:name="a849602"/>
      <w:r>
        <w:t>supply all information to the Landlord that the Landlord reasonably requires from time to time to comply with the Landlord's obligations under the CDM Regulations.</w:t>
      </w:r>
      <w:bookmarkEnd w:id="335"/>
    </w:p>
    <w:p w14:paraId="65F5757A" w14:textId="77777777" w:rsidR="0004223A" w:rsidRDefault="008E07E1" w:rsidP="004175CA">
      <w:pPr>
        <w:pStyle w:val="Untitledsubclause1"/>
      </w:pPr>
      <w:bookmarkStart w:id="336" w:name="a288859"/>
      <w:r>
        <w:t xml:space="preserve">As soon as the Tenant becomes aware of any defect in the Property, the Tenant must give the Landlord notice of it. </w:t>
      </w:r>
      <w:bookmarkEnd w:id="336"/>
    </w:p>
    <w:p w14:paraId="14A8BBAA" w14:textId="77777777" w:rsidR="0004223A" w:rsidRDefault="008E07E1" w:rsidP="004175CA">
      <w:pPr>
        <w:pStyle w:val="Untitledsubclause1"/>
      </w:pPr>
      <w:bookmarkStart w:id="337" w:name="a476999"/>
      <w:r>
        <w:t>The Tenant must indemnify the Landlord against any liability under the Defective Premises Act 1972 in relation to the Property by reason of any failure of the Tenant to comply with any of the tenant covenants in this lease.</w:t>
      </w:r>
      <w:bookmarkEnd w:id="337"/>
    </w:p>
    <w:p w14:paraId="28342347" w14:textId="77777777" w:rsidR="0004223A" w:rsidRDefault="008E07E1" w:rsidP="004175CA">
      <w:pPr>
        <w:pStyle w:val="Untitledsubclause1"/>
      </w:pPr>
      <w:bookmarkStart w:id="338" w:name="a522321"/>
      <w:r>
        <w:t>The Tenant must keep:</w:t>
      </w:r>
      <w:bookmarkEnd w:id="338"/>
    </w:p>
    <w:p w14:paraId="733A2F4F" w14:textId="77777777" w:rsidR="0004223A" w:rsidRDefault="008E07E1" w:rsidP="004175CA">
      <w:pPr>
        <w:pStyle w:val="Untitledsubclause2"/>
      </w:pPr>
      <w:bookmarkStart w:id="339" w:name="a626093"/>
      <w:r>
        <w:t xml:space="preserve">the Property equipped with all fire prevention, detection and fighting machinery and equipment and fire alarms which are required under all relevant laws or required by the insurers of the Property [or recommended by them] or reasonably required by the Landlord; and </w:t>
      </w:r>
      <w:bookmarkEnd w:id="339"/>
    </w:p>
    <w:p w14:paraId="1A35E5B5" w14:textId="77777777" w:rsidR="0004223A" w:rsidRDefault="008E07E1" w:rsidP="004175CA">
      <w:pPr>
        <w:pStyle w:val="Untitledsubclause2"/>
      </w:pPr>
      <w:bookmarkStart w:id="340" w:name="a857013"/>
      <w:r>
        <w:t xml:space="preserve">that machinery, </w:t>
      </w:r>
      <w:proofErr w:type="gramStart"/>
      <w:r>
        <w:t>equipment</w:t>
      </w:r>
      <w:proofErr w:type="gramEnd"/>
      <w:r>
        <w:t xml:space="preserve"> and alarms properly maintained and available for inspection.</w:t>
      </w:r>
      <w:bookmarkEnd w:id="340"/>
    </w:p>
    <w:p w14:paraId="20BA1BE9" w14:textId="77777777" w:rsidR="0004223A" w:rsidRPr="003C7350" w:rsidRDefault="008E07E1" w:rsidP="004175CA">
      <w:pPr>
        <w:pStyle w:val="TitleClause"/>
      </w:pPr>
      <w:r>
        <w:fldChar w:fldCharType="begin"/>
      </w:r>
      <w:r>
        <w:instrText>TC "29. Energy Performance Certificates" \l 1</w:instrText>
      </w:r>
      <w:r>
        <w:fldChar w:fldCharType="end"/>
      </w:r>
      <w:bookmarkStart w:id="341" w:name="a831843"/>
      <w:bookmarkStart w:id="342" w:name="_Toc144803079"/>
      <w:r>
        <w:t>Energy Performance Certificates</w:t>
      </w:r>
      <w:bookmarkEnd w:id="341"/>
      <w:bookmarkEnd w:id="342"/>
    </w:p>
    <w:p w14:paraId="1ECD743E" w14:textId="77777777" w:rsidR="0004223A" w:rsidRDefault="008E07E1" w:rsidP="004175CA">
      <w:pPr>
        <w:pStyle w:val="Untitledsubclause1"/>
      </w:pPr>
      <w:bookmarkStart w:id="343" w:name="a812628"/>
      <w:r>
        <w:t>The Tenant must:</w:t>
      </w:r>
      <w:bookmarkEnd w:id="343"/>
    </w:p>
    <w:p w14:paraId="4AF123A6" w14:textId="2FCF58D2" w:rsidR="0004223A" w:rsidRDefault="008E07E1" w:rsidP="004175CA">
      <w:pPr>
        <w:pStyle w:val="Untitledsubclause2"/>
      </w:pPr>
      <w:bookmarkStart w:id="344" w:name="a754864"/>
      <w:r>
        <w:t>co-operate with the Landlord so far as is reasonably necessary to allow the Landlord to obtain an Energy Performance Certificate and Recommendation Report for the Property including providing the Landlord with copies of any plans or other information held by the Tenant that would assist in obtaining an Energy Performance Certificate and Recommendation Report; and</w:t>
      </w:r>
      <w:bookmarkEnd w:id="344"/>
    </w:p>
    <w:p w14:paraId="1FF168D4" w14:textId="77777777" w:rsidR="0004223A" w:rsidRPr="003C7350" w:rsidRDefault="008E07E1" w:rsidP="004175CA">
      <w:pPr>
        <w:pStyle w:val="Untitledsubclause2"/>
      </w:pPr>
      <w:bookmarkStart w:id="345" w:name="a732967"/>
      <w:r>
        <w:t>allow such access to any Energy Assessor appointed by the Landlord as is reasonably necessary to inspect the Property for the purposes of preparing an Energy Performance Certificate and Recommendation Report for the Property.</w:t>
      </w:r>
      <w:bookmarkEnd w:id="345"/>
    </w:p>
    <w:p w14:paraId="0B4F5879" w14:textId="77777777" w:rsidR="0004223A" w:rsidRPr="003C7350" w:rsidRDefault="008E07E1" w:rsidP="004175CA">
      <w:pPr>
        <w:pStyle w:val="Untitledsubclause1"/>
      </w:pPr>
      <w:bookmarkStart w:id="346" w:name="a494766"/>
      <w:r>
        <w:lastRenderedPageBreak/>
        <w:t>The Tenant must not commission an Energy Performance Certificate for the Property unless required to do so by the EPC Regulations.</w:t>
      </w:r>
      <w:bookmarkEnd w:id="346"/>
    </w:p>
    <w:p w14:paraId="7E01CA0F" w14:textId="77777777" w:rsidR="0004223A" w:rsidRDefault="008E07E1" w:rsidP="004175CA">
      <w:pPr>
        <w:pStyle w:val="Untitledsubclause1"/>
      </w:pPr>
      <w:bookmarkStart w:id="347" w:name="a399920"/>
      <w:r>
        <w:t>Where the Tenant is required by the EPC Regulations to commission an Energy Performance Certificate for the Property, the Tenant must at the request of the Landlord either:</w:t>
      </w:r>
      <w:bookmarkEnd w:id="347"/>
    </w:p>
    <w:p w14:paraId="25B192D1" w14:textId="77777777" w:rsidR="0004223A" w:rsidRDefault="008E07E1" w:rsidP="004175CA">
      <w:pPr>
        <w:pStyle w:val="Untitledsubclause2"/>
      </w:pPr>
      <w:bookmarkStart w:id="348" w:name="a404447"/>
      <w:r>
        <w:t>commission an Energy Performance Certificate from an Energy Assessor approved by the Landlord; or</w:t>
      </w:r>
      <w:bookmarkEnd w:id="348"/>
    </w:p>
    <w:p w14:paraId="285A2F06" w14:textId="77777777" w:rsidR="0004223A" w:rsidRDefault="008E07E1" w:rsidP="004175CA">
      <w:pPr>
        <w:pStyle w:val="Untitledsubclause2"/>
      </w:pPr>
      <w:bookmarkStart w:id="349" w:name="a376610"/>
      <w:r>
        <w:t>pay the costs of the Landlord of commissioning an Energy Performance Certificate for the Property.</w:t>
      </w:r>
      <w:bookmarkEnd w:id="349"/>
    </w:p>
    <w:p w14:paraId="26CABD84" w14:textId="77777777" w:rsidR="0004223A" w:rsidRDefault="008E07E1" w:rsidP="004175CA">
      <w:pPr>
        <w:pStyle w:val="Untitledsubclause1"/>
      </w:pPr>
      <w:bookmarkStart w:id="350" w:name="a896505"/>
      <w:r>
        <w:t>The Tenant must deliver to the Landlord a copy of any Energy Performance Certificate and Recommendation Report for the Property that is obtained or commissioned by the Tenant or any other occupier of the Property.</w:t>
      </w:r>
      <w:bookmarkEnd w:id="350"/>
    </w:p>
    <w:p w14:paraId="4AD53D9B" w14:textId="77777777" w:rsidR="0004223A" w:rsidRDefault="008E07E1" w:rsidP="004175CA">
      <w:pPr>
        <w:pStyle w:val="TitleClause"/>
      </w:pPr>
      <w:r>
        <w:fldChar w:fldCharType="begin"/>
      </w:r>
      <w:r>
        <w:instrText>TC "30. Third Party Rights" \l 1</w:instrText>
      </w:r>
      <w:r>
        <w:fldChar w:fldCharType="end"/>
      </w:r>
      <w:bookmarkStart w:id="351" w:name="a172157"/>
      <w:bookmarkStart w:id="352" w:name="_Toc144803080"/>
      <w:r>
        <w:t>Third Party Rights</w:t>
      </w:r>
      <w:bookmarkEnd w:id="351"/>
      <w:bookmarkEnd w:id="352"/>
    </w:p>
    <w:p w14:paraId="71A9362D" w14:textId="77777777" w:rsidR="0004223A" w:rsidRDefault="008E07E1" w:rsidP="004175CA">
      <w:pPr>
        <w:pStyle w:val="NoNumUntitledsubclause1"/>
      </w:pPr>
      <w:bookmarkStart w:id="353" w:name="a996682"/>
      <w:r>
        <w:t xml:space="preserve">The Tenant must: </w:t>
      </w:r>
      <w:bookmarkEnd w:id="353"/>
    </w:p>
    <w:p w14:paraId="03905882" w14:textId="77777777" w:rsidR="0004223A" w:rsidRDefault="008E07E1" w:rsidP="004175CA">
      <w:pPr>
        <w:pStyle w:val="Untitledsubclause2"/>
      </w:pPr>
      <w:bookmarkStart w:id="354" w:name="a264377"/>
      <w:r>
        <w:t xml:space="preserve">comply with the obligations on the Landlord relating to the </w:t>
      </w:r>
      <w:proofErr w:type="gramStart"/>
      <w:r>
        <w:t>Third Party</w:t>
      </w:r>
      <w:proofErr w:type="gramEnd"/>
      <w:r>
        <w:t xml:space="preserve"> Rights to the extent that those obligations relate to the Property; and</w:t>
      </w:r>
      <w:bookmarkEnd w:id="354"/>
    </w:p>
    <w:p w14:paraId="53A025F4" w14:textId="77777777" w:rsidR="0004223A" w:rsidRDefault="008E07E1" w:rsidP="004175CA">
      <w:pPr>
        <w:pStyle w:val="Untitledsubclause2"/>
      </w:pPr>
      <w:bookmarkStart w:id="355" w:name="a163879"/>
      <w:r>
        <w:t>not do anything that may interfere with any Third Party Right.</w:t>
      </w:r>
      <w:bookmarkEnd w:id="355"/>
    </w:p>
    <w:p w14:paraId="4BEB7B16" w14:textId="2DE12E94" w:rsidR="0004223A" w:rsidRDefault="008E07E1" w:rsidP="004175CA">
      <w:pPr>
        <w:pStyle w:val="TitleClause"/>
      </w:pPr>
      <w:r>
        <w:fldChar w:fldCharType="begin"/>
      </w:r>
      <w:r>
        <w:instrText>TC "32. [Registration of this lease" \l 1</w:instrText>
      </w:r>
      <w:r>
        <w:fldChar w:fldCharType="end"/>
      </w:r>
      <w:bookmarkStart w:id="356" w:name="a988696"/>
      <w:bookmarkStart w:id="357" w:name="_Toc144803082"/>
      <w:r>
        <w:t>Registration of this lease</w:t>
      </w:r>
      <w:bookmarkEnd w:id="356"/>
      <w:bookmarkEnd w:id="357"/>
    </w:p>
    <w:p w14:paraId="23DDE9F7" w14:textId="77777777" w:rsidR="0004223A" w:rsidRDefault="008E07E1" w:rsidP="004175CA">
      <w:pPr>
        <w:pStyle w:val="Untitledsubclause1"/>
      </w:pPr>
      <w:bookmarkStart w:id="358" w:name="a986907"/>
      <w:r>
        <w:t>The Tenant must:</w:t>
      </w:r>
      <w:bookmarkEnd w:id="358"/>
    </w:p>
    <w:p w14:paraId="13655C95" w14:textId="73327470" w:rsidR="0004223A" w:rsidRDefault="008E07E1" w:rsidP="004175CA">
      <w:pPr>
        <w:pStyle w:val="Untitledsubclause2"/>
      </w:pPr>
      <w:bookmarkStart w:id="359" w:name="a375989"/>
      <w:r>
        <w:t xml:space="preserve">apply to register this lease at HM Land Registry promptly and in any event within one month following the grant of this </w:t>
      </w:r>
      <w:proofErr w:type="gramStart"/>
      <w:r>
        <w:t>lease;</w:t>
      </w:r>
      <w:bookmarkEnd w:id="359"/>
      <w:proofErr w:type="gramEnd"/>
    </w:p>
    <w:p w14:paraId="329D8E48" w14:textId="77777777" w:rsidR="0004223A" w:rsidRDefault="008E07E1" w:rsidP="004175CA">
      <w:pPr>
        <w:pStyle w:val="Untitledsubclause2"/>
      </w:pPr>
      <w:bookmarkStart w:id="360" w:name="a382358"/>
      <w:r>
        <w:t>ensure that any requisitions raised by HM Land Registry in connection with its application to register this lease at HM Land Registry are responded to promptly and properly; and</w:t>
      </w:r>
      <w:bookmarkEnd w:id="360"/>
    </w:p>
    <w:p w14:paraId="616824F0" w14:textId="371F2938" w:rsidR="0004223A" w:rsidRDefault="008E07E1" w:rsidP="004175CA">
      <w:pPr>
        <w:pStyle w:val="Untitledsubclause2"/>
      </w:pPr>
      <w:bookmarkStart w:id="361" w:name="a270915"/>
      <w:r>
        <w:t>send the Landlord and the Superior Landlord official copies of its title within one month of completion of the registration.</w:t>
      </w:r>
      <w:bookmarkEnd w:id="361"/>
    </w:p>
    <w:p w14:paraId="4786593D" w14:textId="2AF3E248" w:rsidR="0004223A" w:rsidRDefault="008E07E1" w:rsidP="004175CA">
      <w:pPr>
        <w:pStyle w:val="TitleClause"/>
      </w:pPr>
      <w:r>
        <w:fldChar w:fldCharType="begin"/>
      </w:r>
      <w:r>
        <w:instrText>TC "33. [Closure of registered title and] [Removal OR removal] of entries in relation to this lease and easements granted by this lease" \l 1</w:instrText>
      </w:r>
      <w:r>
        <w:fldChar w:fldCharType="end"/>
      </w:r>
      <w:bookmarkStart w:id="362" w:name="a127390"/>
      <w:bookmarkStart w:id="363" w:name="_Toc144803083"/>
      <w:r>
        <w:t>Closure of registered title and</w:t>
      </w:r>
      <w:r w:rsidR="00BD63B5">
        <w:t xml:space="preserve"> </w:t>
      </w:r>
      <w:r>
        <w:t>removal of entries in relation to this lease and easements granted by this lease</w:t>
      </w:r>
      <w:bookmarkEnd w:id="362"/>
      <w:bookmarkEnd w:id="363"/>
    </w:p>
    <w:p w14:paraId="081A60CA" w14:textId="7A22D41B" w:rsidR="0004223A" w:rsidRDefault="008E07E1" w:rsidP="004175CA">
      <w:pPr>
        <w:pStyle w:val="Untitledsubclause1"/>
      </w:pPr>
      <w:bookmarkStart w:id="364" w:name="a612411"/>
      <w:r>
        <w:t>The Tenant must make an application to HM Land Registry to close the registered title of this lease and remove from the Landlord’s title any entries relating to this lease and any easements granted by this lease promptly (and in any event within one month) following the Termination Date.</w:t>
      </w:r>
      <w:bookmarkEnd w:id="364"/>
    </w:p>
    <w:p w14:paraId="76FFE0DF" w14:textId="77777777" w:rsidR="0004223A" w:rsidRDefault="008E07E1" w:rsidP="004175CA">
      <w:pPr>
        <w:pStyle w:val="Untitledsubclause1"/>
      </w:pPr>
      <w:bookmarkStart w:id="365" w:name="a437913"/>
      <w:r>
        <w:t>The Tenant must:</w:t>
      </w:r>
      <w:bookmarkEnd w:id="365"/>
    </w:p>
    <w:p w14:paraId="5162D3C1" w14:textId="77777777" w:rsidR="0004223A" w:rsidRDefault="008E07E1" w:rsidP="004175CA">
      <w:pPr>
        <w:pStyle w:val="Untitledsubclause2"/>
      </w:pPr>
      <w:bookmarkStart w:id="366" w:name="a357168"/>
      <w:r>
        <w:lastRenderedPageBreak/>
        <w:t xml:space="preserve">ensure that any requisitions raised by HM Land Registry in connection with its application to HM Land Registry pursuant to </w:t>
      </w:r>
      <w:r>
        <w:fldChar w:fldCharType="begin"/>
      </w:r>
      <w:r>
        <w:instrText>PAGEREF a612411\# "'clause '"  \h</w:instrText>
      </w:r>
      <w:r>
        <w:fldChar w:fldCharType="separate"/>
      </w:r>
      <w:r>
        <w:t xml:space="preserve">clause </w:t>
      </w:r>
      <w:r>
        <w:fldChar w:fldCharType="end"/>
      </w:r>
      <w:r>
        <w:fldChar w:fldCharType="begin"/>
      </w:r>
      <w:r>
        <w:rPr>
          <w:highlight w:val="lightGray"/>
        </w:rPr>
        <w:instrText>REF a612411 \h \w</w:instrText>
      </w:r>
      <w:r>
        <w:fldChar w:fldCharType="separate"/>
      </w:r>
      <w:r>
        <w:t>33.1</w:t>
      </w:r>
      <w:r>
        <w:fldChar w:fldCharType="end"/>
      </w:r>
      <w:r>
        <w:t xml:space="preserve"> are responded to promptly and properly; and</w:t>
      </w:r>
      <w:bookmarkEnd w:id="366"/>
    </w:p>
    <w:p w14:paraId="57627FFC" w14:textId="77777777" w:rsidR="0004223A" w:rsidRDefault="008E07E1" w:rsidP="004175CA">
      <w:pPr>
        <w:pStyle w:val="Untitledsubclause2"/>
      </w:pPr>
      <w:bookmarkStart w:id="367" w:name="a366664"/>
      <w:r>
        <w:t>keep the Landlord informed of the progress and completion of that application.</w:t>
      </w:r>
      <w:bookmarkEnd w:id="367"/>
    </w:p>
    <w:p w14:paraId="78D4BD76" w14:textId="77777777" w:rsidR="0004223A" w:rsidRDefault="008E07E1" w:rsidP="004175CA">
      <w:pPr>
        <w:pStyle w:val="TitleClause"/>
      </w:pPr>
      <w:r>
        <w:fldChar w:fldCharType="begin"/>
      </w:r>
      <w:r>
        <w:instrText>TC "34. Encroachments and preservation of rights" \l 1</w:instrText>
      </w:r>
      <w:r>
        <w:fldChar w:fldCharType="end"/>
      </w:r>
      <w:bookmarkStart w:id="368" w:name="a269119"/>
      <w:bookmarkStart w:id="369" w:name="_Toc144803084"/>
      <w:r>
        <w:t>Encroachments and preservation of rights</w:t>
      </w:r>
      <w:bookmarkEnd w:id="368"/>
      <w:bookmarkEnd w:id="369"/>
    </w:p>
    <w:p w14:paraId="14754CAF" w14:textId="77777777" w:rsidR="0004223A" w:rsidRDefault="008E07E1" w:rsidP="004175CA">
      <w:pPr>
        <w:pStyle w:val="Untitledsubclause1"/>
      </w:pPr>
      <w:bookmarkStart w:id="370" w:name="a443906"/>
      <w:r>
        <w:t xml:space="preserve">The Tenant must not permit any encroachment over the Property or permit any easements or other rights to be acquired over the Property. </w:t>
      </w:r>
      <w:bookmarkEnd w:id="370"/>
    </w:p>
    <w:p w14:paraId="730B8FF1" w14:textId="77777777" w:rsidR="0004223A" w:rsidRDefault="008E07E1" w:rsidP="004175CA">
      <w:pPr>
        <w:pStyle w:val="Untitledsubclause1"/>
      </w:pPr>
      <w:bookmarkStart w:id="371" w:name="a679328"/>
      <w:r>
        <w:t>If any encroachment over the Property is made or attempted or any action is taken by which an easement or other right may be acquired over the Property, the Tenant must:</w:t>
      </w:r>
      <w:bookmarkEnd w:id="371"/>
    </w:p>
    <w:p w14:paraId="1D9DFD80" w14:textId="77777777" w:rsidR="0004223A" w:rsidRDefault="008E07E1" w:rsidP="004175CA">
      <w:pPr>
        <w:pStyle w:val="Untitledsubclause2"/>
      </w:pPr>
      <w:bookmarkStart w:id="372" w:name="a459623"/>
      <w:r>
        <w:t xml:space="preserve">immediately inform the Landlord and give the Landlord notice of that encroachment or action; and </w:t>
      </w:r>
      <w:bookmarkEnd w:id="372"/>
    </w:p>
    <w:p w14:paraId="5112CF2C" w14:textId="77777777" w:rsidR="0004223A" w:rsidRDefault="008E07E1" w:rsidP="004175CA">
      <w:pPr>
        <w:pStyle w:val="Untitledsubclause2"/>
      </w:pPr>
      <w:bookmarkStart w:id="373" w:name="a138322"/>
      <w:r>
        <w:t>at the request and cost of the Landlord, adopt such measures as may be reasonably required or deemed proper for preventing any such encroachment or the acquisition of any such easement or other right.</w:t>
      </w:r>
      <w:bookmarkEnd w:id="373"/>
    </w:p>
    <w:p w14:paraId="59A2A340" w14:textId="77777777" w:rsidR="0004223A" w:rsidRDefault="008E07E1" w:rsidP="004175CA">
      <w:pPr>
        <w:pStyle w:val="Untitledsubclause1"/>
      </w:pPr>
      <w:bookmarkStart w:id="374" w:name="a580504"/>
      <w:r>
        <w:t>The Tenant must preserve all rights of light and other easements enjoyed by the Property.</w:t>
      </w:r>
      <w:bookmarkEnd w:id="374"/>
    </w:p>
    <w:p w14:paraId="4F5DA70A" w14:textId="77777777" w:rsidR="0004223A" w:rsidRDefault="008E07E1" w:rsidP="004175CA">
      <w:pPr>
        <w:pStyle w:val="Untitledsubclause1"/>
      </w:pPr>
      <w:bookmarkStart w:id="375" w:name="a758491"/>
      <w:r>
        <w:t>The Tenant must not prejudice the acquisition of any right of light or other easement for the benefit of the Property by obstructing any window or opening or giving any acknowledgement that the right is enjoyed with the consent of any third party or by any other act or default of the Tenant.</w:t>
      </w:r>
      <w:bookmarkEnd w:id="375"/>
    </w:p>
    <w:p w14:paraId="56DE0DD6" w14:textId="77777777" w:rsidR="0004223A" w:rsidRDefault="008E07E1" w:rsidP="004175CA">
      <w:pPr>
        <w:pStyle w:val="Untitledsubclause1"/>
      </w:pPr>
      <w:bookmarkStart w:id="376" w:name="a549328"/>
      <w:r>
        <w:t xml:space="preserve">If any person takes or threatens to take any action to obstruct or interfere with any easement or other right enjoyed by the Property or any such easement </w:t>
      </w:r>
      <w:proofErr w:type="gramStart"/>
      <w:r>
        <w:t>in the course of</w:t>
      </w:r>
      <w:proofErr w:type="gramEnd"/>
      <w:r>
        <w:t xml:space="preserve"> acquisition, the Tenant must:</w:t>
      </w:r>
      <w:bookmarkEnd w:id="376"/>
    </w:p>
    <w:p w14:paraId="1FC5B777" w14:textId="77777777" w:rsidR="0004223A" w:rsidRDefault="008E07E1" w:rsidP="004175CA">
      <w:pPr>
        <w:pStyle w:val="Untitledsubclause2"/>
      </w:pPr>
      <w:bookmarkStart w:id="377" w:name="a123303"/>
      <w:r>
        <w:t xml:space="preserve">immediately inform the Landlord and give the Landlord notice of that action; and </w:t>
      </w:r>
      <w:bookmarkEnd w:id="377"/>
    </w:p>
    <w:p w14:paraId="7F1C1935" w14:textId="77777777" w:rsidR="0004223A" w:rsidRDefault="008E07E1" w:rsidP="004175CA">
      <w:pPr>
        <w:pStyle w:val="Untitledsubclause2"/>
      </w:pPr>
      <w:bookmarkStart w:id="378" w:name="a677675"/>
      <w:r>
        <w:t>at the request and cost of the Landlord, adopt such measures as may be reasonably required or deemed proper for preventing or securing the removal of the obstruction or the interference.</w:t>
      </w:r>
      <w:bookmarkEnd w:id="378"/>
    </w:p>
    <w:p w14:paraId="7400034E" w14:textId="6324FC30" w:rsidR="0004223A" w:rsidRDefault="008E07E1" w:rsidP="004175CA">
      <w:pPr>
        <w:pStyle w:val="TitleClause"/>
      </w:pPr>
      <w:r>
        <w:fldChar w:fldCharType="begin"/>
      </w:r>
      <w:r>
        <w:instrText>TC "35. [Replacement guarantor" \l 1</w:instrText>
      </w:r>
      <w:r>
        <w:fldChar w:fldCharType="end"/>
      </w:r>
      <w:bookmarkStart w:id="379" w:name="a381413"/>
      <w:bookmarkStart w:id="380" w:name="_Toc144803085"/>
      <w:r>
        <w:t>Replacement guarantor</w:t>
      </w:r>
      <w:bookmarkEnd w:id="379"/>
      <w:bookmarkEnd w:id="380"/>
    </w:p>
    <w:p w14:paraId="3F8BCDAF" w14:textId="77777777" w:rsidR="0004223A" w:rsidRDefault="008E07E1" w:rsidP="004175CA">
      <w:pPr>
        <w:pStyle w:val="Untitledsubclause1"/>
      </w:pPr>
      <w:bookmarkStart w:id="381" w:name="a766091"/>
      <w:r>
        <w:t xml:space="preserve">Subject to </w:t>
      </w:r>
      <w:r>
        <w:fldChar w:fldCharType="begin"/>
      </w:r>
      <w:r>
        <w:instrText>PAGEREF a106208\# "'clause '"  \h</w:instrText>
      </w:r>
      <w:r>
        <w:fldChar w:fldCharType="separate"/>
      </w:r>
      <w:r>
        <w:t xml:space="preserve">clause </w:t>
      </w:r>
      <w:r>
        <w:fldChar w:fldCharType="end"/>
      </w:r>
      <w:r>
        <w:fldChar w:fldCharType="begin"/>
      </w:r>
      <w:r>
        <w:rPr>
          <w:highlight w:val="lightGray"/>
        </w:rPr>
        <w:instrText>REF a106208 \h \w</w:instrText>
      </w:r>
      <w:r>
        <w:fldChar w:fldCharType="separate"/>
      </w:r>
      <w:r>
        <w:t>35.2</w:t>
      </w:r>
      <w:r>
        <w:fldChar w:fldCharType="end"/>
      </w:r>
      <w:r>
        <w:t>, if:</w:t>
      </w:r>
      <w:bookmarkEnd w:id="381"/>
    </w:p>
    <w:p w14:paraId="715E8046" w14:textId="77777777" w:rsidR="0004223A" w:rsidRDefault="008E07E1" w:rsidP="004175CA">
      <w:pPr>
        <w:pStyle w:val="Untitledsubclause2"/>
      </w:pPr>
      <w:bookmarkStart w:id="382" w:name="a108846"/>
      <w:r>
        <w:t>an Insolvency Event occurs in relation to a guarantor; or</w:t>
      </w:r>
      <w:bookmarkEnd w:id="382"/>
    </w:p>
    <w:p w14:paraId="516BE521" w14:textId="77777777" w:rsidR="0004223A" w:rsidRDefault="008E07E1" w:rsidP="004175CA">
      <w:pPr>
        <w:pStyle w:val="Untitledsubclause2"/>
      </w:pPr>
      <w:bookmarkStart w:id="383" w:name="a850179"/>
      <w:r>
        <w:t xml:space="preserve">any guarantor (being an individual) dies or becomes incapable of managing their </w:t>
      </w:r>
      <w:proofErr w:type="gramStart"/>
      <w:r>
        <w:t>affairs;</w:t>
      </w:r>
      <w:bookmarkEnd w:id="383"/>
      <w:proofErr w:type="gramEnd"/>
    </w:p>
    <w:p w14:paraId="33420BD0" w14:textId="1CC58A5B" w:rsidR="0004223A" w:rsidRDefault="008E07E1" w:rsidP="004175CA">
      <w:pPr>
        <w:pStyle w:val="Parasubclause1"/>
      </w:pPr>
      <w:r>
        <w:t xml:space="preserve">the Tenant must, if the Landlord so requests, procure that a person of standing acceptable to the Landlord (acting reasonably), within </w:t>
      </w:r>
      <w:r w:rsidR="004B621C">
        <w:t>Thirty (30)</w:t>
      </w:r>
      <w:r>
        <w:t xml:space="preserve"> working days of that </w:t>
      </w:r>
      <w:r>
        <w:lastRenderedPageBreak/>
        <w:t xml:space="preserve">request </w:t>
      </w:r>
      <w:proofErr w:type="gramStart"/>
      <w:r>
        <w:t>enters into</w:t>
      </w:r>
      <w:proofErr w:type="gramEnd"/>
      <w:r>
        <w:t xml:space="preserve"> a replacement or additional guarantee and indemnity of the tenant covenants of this lease in the same form as that entered into by that guarantor.</w:t>
      </w:r>
    </w:p>
    <w:p w14:paraId="07CC08D3" w14:textId="61598439" w:rsidR="0004223A" w:rsidRDefault="008E07E1" w:rsidP="004175CA">
      <w:pPr>
        <w:pStyle w:val="Untitledsubclause1"/>
      </w:pPr>
      <w:r>
        <w:fldChar w:fldCharType="begin"/>
      </w:r>
      <w:r>
        <w:instrText>PAGEREF a766091\# "'clause '"  \h</w:instrText>
      </w:r>
      <w:r>
        <w:fldChar w:fldCharType="separate"/>
      </w:r>
      <w:r>
        <w:t xml:space="preserve">clause </w:t>
      </w:r>
      <w:r>
        <w:fldChar w:fldCharType="end"/>
      </w:r>
      <w:bookmarkStart w:id="384" w:name="a106208"/>
      <w:r>
        <w:fldChar w:fldCharType="begin"/>
      </w:r>
      <w:r>
        <w:rPr>
          <w:highlight w:val="lightGray"/>
        </w:rPr>
        <w:instrText>REF a766091 \h \w</w:instrText>
      </w:r>
      <w:r>
        <w:fldChar w:fldCharType="separate"/>
      </w:r>
      <w:r>
        <w:t>35.1</w:t>
      </w:r>
      <w:r>
        <w:fldChar w:fldCharType="end"/>
      </w:r>
      <w:r>
        <w:t xml:space="preserve"> shall not apply in the case of a person who is a guarantor by reason of having entered into an authorised </w:t>
      </w:r>
      <w:proofErr w:type="gramStart"/>
      <w:r>
        <w:t>guarantee</w:t>
      </w:r>
      <w:proofErr w:type="gramEnd"/>
      <w:r>
        <w:t xml:space="preserve"> agreement.</w:t>
      </w:r>
      <w:bookmarkEnd w:id="384"/>
    </w:p>
    <w:p w14:paraId="397B4D76" w14:textId="77777777" w:rsidR="0004223A" w:rsidRDefault="008E07E1" w:rsidP="004175CA">
      <w:pPr>
        <w:pStyle w:val="TitleClause"/>
      </w:pPr>
      <w:r>
        <w:fldChar w:fldCharType="begin"/>
      </w:r>
      <w:r>
        <w:instrText>TC "36. Procure guarantor consent" \l 1</w:instrText>
      </w:r>
      <w:r>
        <w:fldChar w:fldCharType="end"/>
      </w:r>
      <w:bookmarkStart w:id="385" w:name="a815525"/>
      <w:bookmarkStart w:id="386" w:name="_Toc144803086"/>
      <w:r>
        <w:t>Procure guarantor consent</w:t>
      </w:r>
      <w:bookmarkEnd w:id="385"/>
      <w:bookmarkEnd w:id="386"/>
    </w:p>
    <w:p w14:paraId="4A57744B" w14:textId="77777777" w:rsidR="0004223A" w:rsidRDefault="008E07E1" w:rsidP="004175CA">
      <w:pPr>
        <w:pStyle w:val="NoNumUntitledsubclause1"/>
      </w:pPr>
      <w:bookmarkStart w:id="387" w:name="a614720"/>
      <w:r>
        <w:t xml:space="preserve">For so long as any guarantor remains liable to the Landlord, the Tenant must, if the Landlord so requests, procure that that guarantor does all or any of the following: </w:t>
      </w:r>
      <w:bookmarkEnd w:id="387"/>
    </w:p>
    <w:p w14:paraId="18154594" w14:textId="77777777" w:rsidR="0004223A" w:rsidRDefault="008E07E1" w:rsidP="004175CA">
      <w:pPr>
        <w:pStyle w:val="Untitledsubclause2"/>
      </w:pPr>
      <w:bookmarkStart w:id="388" w:name="a598142"/>
      <w:r>
        <w:t xml:space="preserve">joins in any consent or approval required under this lease; and </w:t>
      </w:r>
      <w:bookmarkEnd w:id="388"/>
    </w:p>
    <w:p w14:paraId="031AFA90" w14:textId="77777777" w:rsidR="0004223A" w:rsidRDefault="008E07E1" w:rsidP="004175CA">
      <w:pPr>
        <w:pStyle w:val="Untitledsubclause2"/>
      </w:pPr>
      <w:bookmarkStart w:id="389" w:name="a608180"/>
      <w:r>
        <w:t>consents to any variation of the tenant covenants of this lease.</w:t>
      </w:r>
      <w:bookmarkEnd w:id="389"/>
    </w:p>
    <w:p w14:paraId="3D0B17D7" w14:textId="77777777" w:rsidR="0004223A" w:rsidRDefault="008E07E1" w:rsidP="004175CA">
      <w:pPr>
        <w:pStyle w:val="TitleClause"/>
      </w:pPr>
      <w:r>
        <w:fldChar w:fldCharType="begin"/>
      </w:r>
      <w:r>
        <w:instrText>TC "37. Indemnity" \l 1</w:instrText>
      </w:r>
      <w:r>
        <w:fldChar w:fldCharType="end"/>
      </w:r>
      <w:bookmarkStart w:id="390" w:name="a621918"/>
      <w:bookmarkStart w:id="391" w:name="_Toc144803087"/>
      <w:r>
        <w:t>Indemnity</w:t>
      </w:r>
      <w:bookmarkEnd w:id="390"/>
      <w:bookmarkEnd w:id="391"/>
    </w:p>
    <w:p w14:paraId="6D9E6F6B" w14:textId="77777777" w:rsidR="0004223A" w:rsidRDefault="008E07E1" w:rsidP="004175CA">
      <w:pPr>
        <w:pStyle w:val="NoNumUntitledsubclause1"/>
      </w:pPr>
      <w:bookmarkStart w:id="392" w:name="a127735"/>
      <w:r>
        <w:t xml:space="preserve">The Tenant must keep the Landlord indemnified against all liabilities, expenses, costs (including, but not limited to, any solicitors' or other professionals' costs and expenses), claims, </w:t>
      </w:r>
      <w:proofErr w:type="gramStart"/>
      <w:r>
        <w:t>damages</w:t>
      </w:r>
      <w:proofErr w:type="gramEnd"/>
      <w:r>
        <w:t xml:space="preserve"> and losses (including, but not limited to, any diminution in the value of the Landlord's interest in the Property and loss of amenity of the Property) suffered or incurred by the Landlord arising out of or in connection with:</w:t>
      </w:r>
      <w:bookmarkEnd w:id="392"/>
    </w:p>
    <w:p w14:paraId="72254452" w14:textId="77777777" w:rsidR="0004223A" w:rsidRDefault="008E07E1" w:rsidP="004175CA">
      <w:pPr>
        <w:pStyle w:val="Untitledsubclause2"/>
      </w:pPr>
      <w:bookmarkStart w:id="393" w:name="a487380"/>
      <w:r>
        <w:t xml:space="preserve">any breach of any tenant covenants in this </w:t>
      </w:r>
      <w:proofErr w:type="gramStart"/>
      <w:r>
        <w:t>lease;</w:t>
      </w:r>
      <w:bookmarkEnd w:id="393"/>
      <w:proofErr w:type="gramEnd"/>
    </w:p>
    <w:p w14:paraId="1ABADFB9" w14:textId="77777777" w:rsidR="0004223A" w:rsidRDefault="008E07E1" w:rsidP="004175CA">
      <w:pPr>
        <w:pStyle w:val="Untitledsubclause2"/>
      </w:pPr>
      <w:bookmarkStart w:id="394" w:name="a922101"/>
      <w:r>
        <w:t>any use or occupation of the Property or the carrying out of any works permitted or required to be carried out under this lease; or</w:t>
      </w:r>
      <w:bookmarkEnd w:id="394"/>
    </w:p>
    <w:p w14:paraId="0E257F45" w14:textId="77777777" w:rsidR="0004223A" w:rsidRDefault="008E07E1" w:rsidP="004175CA">
      <w:pPr>
        <w:pStyle w:val="Untitledsubclause2"/>
      </w:pPr>
      <w:bookmarkStart w:id="395" w:name="a848478"/>
      <w:r>
        <w:t>any act or omission of the Tenant or any Authorised Person.</w:t>
      </w:r>
      <w:bookmarkEnd w:id="395"/>
    </w:p>
    <w:p w14:paraId="4F904358" w14:textId="77777777" w:rsidR="0004223A" w:rsidRDefault="008E07E1" w:rsidP="004175CA">
      <w:pPr>
        <w:pStyle w:val="TitleClause"/>
      </w:pPr>
      <w:r>
        <w:fldChar w:fldCharType="begin"/>
      </w:r>
      <w:r>
        <w:instrText>TC "38. Landlord covenants" \l 1</w:instrText>
      </w:r>
      <w:r>
        <w:fldChar w:fldCharType="end"/>
      </w:r>
      <w:bookmarkStart w:id="396" w:name="a695410"/>
      <w:bookmarkStart w:id="397" w:name="_Toc144803088"/>
      <w:r>
        <w:t>Landlord covenants</w:t>
      </w:r>
      <w:bookmarkEnd w:id="396"/>
      <w:bookmarkEnd w:id="397"/>
    </w:p>
    <w:p w14:paraId="6C747988" w14:textId="77777777" w:rsidR="0004223A" w:rsidRDefault="008E07E1" w:rsidP="004175CA">
      <w:pPr>
        <w:pStyle w:val="NoNumUntitledsubclause1"/>
      </w:pPr>
      <w:bookmarkStart w:id="398" w:name="a252852"/>
      <w:r>
        <w:t>The Landlord covenants with the Tenant to observe and perform the landlord covenants of this lease during the Term.</w:t>
      </w:r>
      <w:bookmarkEnd w:id="398"/>
    </w:p>
    <w:p w14:paraId="4B674C31" w14:textId="77777777" w:rsidR="0004223A" w:rsidRDefault="008E07E1" w:rsidP="004175CA">
      <w:pPr>
        <w:pStyle w:val="TitleClause"/>
      </w:pPr>
      <w:r>
        <w:fldChar w:fldCharType="begin"/>
      </w:r>
      <w:r>
        <w:instrText>TC "39. Quiet enjoyment" \l 1</w:instrText>
      </w:r>
      <w:r>
        <w:fldChar w:fldCharType="end"/>
      </w:r>
      <w:bookmarkStart w:id="399" w:name="a460863"/>
      <w:bookmarkStart w:id="400" w:name="_Toc144803089"/>
      <w:r>
        <w:t>Quiet enjoyment</w:t>
      </w:r>
      <w:bookmarkEnd w:id="399"/>
      <w:bookmarkEnd w:id="400"/>
    </w:p>
    <w:p w14:paraId="54E2E252" w14:textId="77777777" w:rsidR="0004223A" w:rsidRDefault="008E07E1" w:rsidP="004175CA">
      <w:pPr>
        <w:pStyle w:val="NoNumUntitledsubclause1"/>
      </w:pPr>
      <w:bookmarkStart w:id="401" w:name="a844029"/>
      <w:r>
        <w:t>The Landlord covenants with the Tenant that the Tenant shall have quiet enjoyment of the Property without any interruption by the Landlord or any person claiming under the Landlord except as otherwise permitted by this lease.</w:t>
      </w:r>
      <w:bookmarkEnd w:id="401"/>
    </w:p>
    <w:p w14:paraId="3A235F6F" w14:textId="77777777" w:rsidR="0004223A" w:rsidRDefault="008E07E1" w:rsidP="004175CA">
      <w:pPr>
        <w:pStyle w:val="TitleClause"/>
      </w:pPr>
      <w:r>
        <w:fldChar w:fldCharType="begin"/>
      </w:r>
      <w:r>
        <w:instrText>TC "41. Exercise of right of entry" \l 1</w:instrText>
      </w:r>
      <w:r>
        <w:fldChar w:fldCharType="end"/>
      </w:r>
      <w:bookmarkStart w:id="402" w:name="a128925"/>
      <w:bookmarkStart w:id="403" w:name="_Toc144803091"/>
      <w:r>
        <w:t>Exercise of right of entry</w:t>
      </w:r>
      <w:bookmarkEnd w:id="402"/>
      <w:bookmarkEnd w:id="403"/>
    </w:p>
    <w:p w14:paraId="7A10E815" w14:textId="77777777" w:rsidR="0004223A" w:rsidRDefault="008E07E1" w:rsidP="004175CA">
      <w:pPr>
        <w:pStyle w:val="NoNumUntitledsubclause1"/>
      </w:pPr>
      <w:bookmarkStart w:id="404" w:name="a312744"/>
      <w:r>
        <w:t xml:space="preserve">In exercising any right of entry on to the Property pursuant to </w:t>
      </w:r>
      <w:r>
        <w:fldChar w:fldCharType="begin"/>
      </w:r>
      <w:r>
        <w:instrText>PAGEREF a234357\# "'paragraph '"  \h</w:instrText>
      </w:r>
      <w:r>
        <w:fldChar w:fldCharType="separate"/>
      </w:r>
      <w:r>
        <w:t xml:space="preserve">paragraph </w:t>
      </w:r>
      <w:r>
        <w:fldChar w:fldCharType="end"/>
      </w:r>
      <w:r>
        <w:fldChar w:fldCharType="begin"/>
      </w:r>
      <w:r>
        <w:rPr>
          <w:highlight w:val="lightGray"/>
        </w:rPr>
        <w:instrText>REF a234357 \h \w</w:instrText>
      </w:r>
      <w:r>
        <w:fldChar w:fldCharType="separate"/>
      </w:r>
      <w:r>
        <w:t>1.2</w:t>
      </w:r>
      <w:r>
        <w:fldChar w:fldCharType="end"/>
      </w:r>
      <w:r>
        <w:t xml:space="preserve"> of </w:t>
      </w:r>
      <w:r>
        <w:fldChar w:fldCharType="begin"/>
      </w:r>
      <w:r>
        <w:rPr>
          <w:highlight w:val="lightGray"/>
        </w:rPr>
        <w:instrText>REF a979993 \h \w</w:instrText>
      </w:r>
      <w:r>
        <w:fldChar w:fldCharType="separate"/>
      </w:r>
      <w:r>
        <w:t>Schedule 3</w:t>
      </w:r>
      <w:r>
        <w:fldChar w:fldCharType="end"/>
      </w:r>
      <w:r>
        <w:t>, the Landlord must:</w:t>
      </w:r>
      <w:bookmarkEnd w:id="404"/>
    </w:p>
    <w:p w14:paraId="75A467C2" w14:textId="77777777" w:rsidR="0004223A" w:rsidRDefault="008E07E1" w:rsidP="004175CA">
      <w:pPr>
        <w:pStyle w:val="Untitledsubclause2"/>
      </w:pPr>
      <w:bookmarkStart w:id="405" w:name="a559631"/>
      <w:r>
        <w:t xml:space="preserve">except in case of emergency, give reasonable notice of its intention to exercise that right to the </w:t>
      </w:r>
      <w:proofErr w:type="gramStart"/>
      <w:r>
        <w:t>Tenant;</w:t>
      </w:r>
      <w:bookmarkEnd w:id="405"/>
      <w:proofErr w:type="gramEnd"/>
    </w:p>
    <w:p w14:paraId="3F2D80AD" w14:textId="77777777" w:rsidR="0004223A" w:rsidRDefault="008E07E1" w:rsidP="004175CA">
      <w:pPr>
        <w:pStyle w:val="Untitledsubclause2"/>
      </w:pPr>
      <w:bookmarkStart w:id="406" w:name="a635627"/>
      <w:r>
        <w:t xml:space="preserve">where reasonably required by the Tenant, exercise that right only if accompanied by a representative of the </w:t>
      </w:r>
      <w:proofErr w:type="gramStart"/>
      <w:r>
        <w:t>Tenant;</w:t>
      </w:r>
      <w:bookmarkEnd w:id="406"/>
      <w:proofErr w:type="gramEnd"/>
    </w:p>
    <w:p w14:paraId="4FAE48C9" w14:textId="77777777" w:rsidR="0004223A" w:rsidRDefault="008E07E1" w:rsidP="004175CA">
      <w:pPr>
        <w:pStyle w:val="Untitledsubclause2"/>
      </w:pPr>
      <w:bookmarkStart w:id="407" w:name="a506831"/>
      <w:r>
        <w:lastRenderedPageBreak/>
        <w:t xml:space="preserve">cause as little damage as possible to the Property and to any property belonging to or used by the </w:t>
      </w:r>
      <w:proofErr w:type="gramStart"/>
      <w:r>
        <w:t>Tenant;</w:t>
      </w:r>
      <w:bookmarkEnd w:id="407"/>
      <w:proofErr w:type="gramEnd"/>
    </w:p>
    <w:p w14:paraId="6C2B1BFC" w14:textId="77777777" w:rsidR="0004223A" w:rsidRDefault="008E07E1" w:rsidP="004175CA">
      <w:pPr>
        <w:pStyle w:val="Untitledsubclause2"/>
      </w:pPr>
      <w:bookmarkStart w:id="408" w:name="a343315"/>
      <w:r>
        <w:t>cause as little inconvenience as reasonably possible to the Tenant; and</w:t>
      </w:r>
      <w:bookmarkEnd w:id="408"/>
    </w:p>
    <w:p w14:paraId="4CDD9200" w14:textId="77777777" w:rsidR="0004223A" w:rsidRDefault="008E07E1" w:rsidP="004175CA">
      <w:pPr>
        <w:pStyle w:val="Untitledsubclause2"/>
      </w:pPr>
      <w:bookmarkStart w:id="409" w:name="a688269"/>
      <w:r>
        <w:t>promptly make good any physical damage caused to the Property by reason of the Landlord exercising that right.</w:t>
      </w:r>
      <w:bookmarkEnd w:id="409"/>
    </w:p>
    <w:p w14:paraId="6B36E2CA" w14:textId="2E10E62B" w:rsidR="0004223A" w:rsidRDefault="008E07E1" w:rsidP="004175CA">
      <w:pPr>
        <w:pStyle w:val="TitleClause"/>
      </w:pPr>
      <w:r>
        <w:fldChar w:fldCharType="begin"/>
      </w:r>
      <w:r>
        <w:instrText>TC "42. [Scaffolding" \l 1</w:instrText>
      </w:r>
      <w:r>
        <w:fldChar w:fldCharType="end"/>
      </w:r>
      <w:bookmarkStart w:id="410" w:name="a631455"/>
      <w:bookmarkStart w:id="411" w:name="_Toc144803092"/>
      <w:r>
        <w:t>Scaffolding</w:t>
      </w:r>
      <w:bookmarkEnd w:id="410"/>
      <w:bookmarkEnd w:id="411"/>
    </w:p>
    <w:p w14:paraId="33A74297" w14:textId="77777777" w:rsidR="0004223A" w:rsidRDefault="008E07E1" w:rsidP="004175CA">
      <w:pPr>
        <w:pStyle w:val="NoNumUntitledsubclause1"/>
      </w:pPr>
      <w:bookmarkStart w:id="412" w:name="a128150"/>
      <w:r>
        <w:t xml:space="preserve">In relation to any scaffolding erected pursuant to </w:t>
      </w:r>
      <w:r>
        <w:fldChar w:fldCharType="begin"/>
      </w:r>
      <w:r>
        <w:instrText>PAGEREF a780065\# "'paragraph '"  \h</w:instrText>
      </w:r>
      <w:r>
        <w:fldChar w:fldCharType="separate"/>
      </w:r>
      <w:r>
        <w:t xml:space="preserve">paragraph </w:t>
      </w:r>
      <w:r>
        <w:fldChar w:fldCharType="end"/>
      </w:r>
      <w:r>
        <w:fldChar w:fldCharType="begin"/>
      </w:r>
      <w:r>
        <w:rPr>
          <w:highlight w:val="lightGray"/>
        </w:rPr>
        <w:instrText>REF a780065 \h \w</w:instrText>
      </w:r>
      <w:r>
        <w:fldChar w:fldCharType="separate"/>
      </w:r>
      <w:r>
        <w:t>1.5</w:t>
      </w:r>
      <w:r>
        <w:fldChar w:fldCharType="end"/>
      </w:r>
      <w:r>
        <w:t xml:space="preserve"> of </w:t>
      </w:r>
      <w:r>
        <w:fldChar w:fldCharType="begin"/>
      </w:r>
      <w:r>
        <w:rPr>
          <w:highlight w:val="lightGray"/>
        </w:rPr>
        <w:instrText>REF a979993 \h \w</w:instrText>
      </w:r>
      <w:r>
        <w:fldChar w:fldCharType="separate"/>
      </w:r>
      <w:r>
        <w:t>Schedule 3</w:t>
      </w:r>
      <w:r>
        <w:fldChar w:fldCharType="end"/>
      </w:r>
      <w:r>
        <w:t>, the Landlord must:</w:t>
      </w:r>
      <w:bookmarkEnd w:id="412"/>
    </w:p>
    <w:p w14:paraId="32B26137" w14:textId="77777777" w:rsidR="0004223A" w:rsidRDefault="008E07E1" w:rsidP="004175CA">
      <w:pPr>
        <w:pStyle w:val="Untitledsubclause2"/>
      </w:pPr>
      <w:bookmarkStart w:id="413" w:name="a197287"/>
      <w:r>
        <w:t xml:space="preserve">ensure that the scaffolding causes the least amount of obstruction to the entrances to the Property as is reasonably </w:t>
      </w:r>
      <w:proofErr w:type="gramStart"/>
      <w:r>
        <w:t>practicable;</w:t>
      </w:r>
      <w:bookmarkEnd w:id="413"/>
      <w:proofErr w:type="gramEnd"/>
    </w:p>
    <w:p w14:paraId="004843F7" w14:textId="77777777" w:rsidR="0004223A" w:rsidRDefault="008E07E1" w:rsidP="004175CA">
      <w:pPr>
        <w:pStyle w:val="Untitledsubclause2"/>
      </w:pPr>
      <w:bookmarkStart w:id="414" w:name="a361582"/>
      <w:r>
        <w:t xml:space="preserve">remove the scaffolding as soon as reasonably </w:t>
      </w:r>
      <w:proofErr w:type="gramStart"/>
      <w:r>
        <w:t>practicable;</w:t>
      </w:r>
      <w:bookmarkEnd w:id="414"/>
      <w:proofErr w:type="gramEnd"/>
    </w:p>
    <w:p w14:paraId="6F640B0F" w14:textId="77777777" w:rsidR="0004223A" w:rsidRDefault="008E07E1" w:rsidP="004175CA">
      <w:pPr>
        <w:pStyle w:val="Untitledsubclause2"/>
      </w:pPr>
      <w:bookmarkStart w:id="415" w:name="a274261"/>
      <w:r>
        <w:t>following removal of the scaffolding, make good any damage to the exterior of the Property caused by the scaffolding; and</w:t>
      </w:r>
      <w:bookmarkEnd w:id="415"/>
    </w:p>
    <w:p w14:paraId="6C091E5B" w14:textId="19629BF4" w:rsidR="0004223A" w:rsidRDefault="008E07E1" w:rsidP="004175CA">
      <w:pPr>
        <w:pStyle w:val="Untitledsubclause2"/>
      </w:pPr>
      <w:bookmarkStart w:id="416" w:name="a460941"/>
      <w:r>
        <w:t>if the scaffolding obstructs any of the Tenant's Signs erected at the Property, allow the Tenant to display on the exterior of the scaffolding a reasonable number of signs of sizes and designs and in locations approved by the Landlord (such approval not to be unreasonably withheld or delayed).</w:t>
      </w:r>
      <w:bookmarkEnd w:id="416"/>
    </w:p>
    <w:p w14:paraId="34DE8477" w14:textId="04B530C1" w:rsidR="0004223A" w:rsidRPr="006A1C84" w:rsidRDefault="008E07E1" w:rsidP="004175CA">
      <w:pPr>
        <w:pStyle w:val="TitleClause"/>
      </w:pPr>
      <w:r>
        <w:fldChar w:fldCharType="begin"/>
      </w:r>
      <w:r>
        <w:instrText>TC "43. [Guarantor covenants" \l 1</w:instrText>
      </w:r>
      <w:r>
        <w:fldChar w:fldCharType="end"/>
      </w:r>
      <w:bookmarkStart w:id="417" w:name="a729788"/>
      <w:bookmarkStart w:id="418" w:name="_Toc144803093"/>
      <w:r>
        <w:t>Guarantor covenants</w:t>
      </w:r>
      <w:bookmarkEnd w:id="417"/>
      <w:bookmarkEnd w:id="418"/>
    </w:p>
    <w:p w14:paraId="578CA95D" w14:textId="19F7320A" w:rsidR="0004223A" w:rsidRDefault="008E07E1" w:rsidP="004175CA">
      <w:pPr>
        <w:pStyle w:val="NoNumUntitledsubclause1"/>
      </w:pPr>
      <w:bookmarkStart w:id="419" w:name="a887222"/>
      <w:r>
        <w:t xml:space="preserve">The Guarantor covenants with the Landlord on the terms set out in </w:t>
      </w:r>
      <w:r>
        <w:fldChar w:fldCharType="begin"/>
      </w:r>
      <w:r>
        <w:rPr>
          <w:highlight w:val="lightGray"/>
        </w:rPr>
        <w:instrText>REF a241565 \h \w</w:instrText>
      </w:r>
      <w:r>
        <w:fldChar w:fldCharType="separate"/>
      </w:r>
      <w:r>
        <w:t>Schedule 7</w:t>
      </w:r>
      <w:r>
        <w:fldChar w:fldCharType="end"/>
      </w:r>
      <w:r>
        <w:t>.</w:t>
      </w:r>
      <w:bookmarkEnd w:id="419"/>
    </w:p>
    <w:p w14:paraId="4A4A3059" w14:textId="77777777" w:rsidR="0004223A" w:rsidRDefault="008E07E1" w:rsidP="004175CA">
      <w:pPr>
        <w:pStyle w:val="TitleClause"/>
      </w:pPr>
      <w:r>
        <w:fldChar w:fldCharType="begin"/>
      </w:r>
      <w:r>
        <w:instrText>TC "44. Re-entry and forfeiture" \l 1</w:instrText>
      </w:r>
      <w:r>
        <w:fldChar w:fldCharType="end"/>
      </w:r>
      <w:bookmarkStart w:id="420" w:name="a781191"/>
      <w:bookmarkStart w:id="421" w:name="_Toc144803094"/>
      <w:r>
        <w:t>Re-entry and forfeiture</w:t>
      </w:r>
      <w:bookmarkEnd w:id="420"/>
      <w:bookmarkEnd w:id="421"/>
    </w:p>
    <w:p w14:paraId="1B2D9ED3" w14:textId="77777777" w:rsidR="0004223A" w:rsidRDefault="008E07E1" w:rsidP="004175CA">
      <w:pPr>
        <w:pStyle w:val="Untitledsubclause1"/>
      </w:pPr>
      <w:bookmarkStart w:id="422" w:name="a670234"/>
      <w:r>
        <w:t>The Landlord may re-enter the Property (or any part of the Property in the name of the whole) at any time after any of the following occurs:</w:t>
      </w:r>
      <w:bookmarkEnd w:id="422"/>
    </w:p>
    <w:p w14:paraId="4032CBFC" w14:textId="77777777" w:rsidR="0004223A" w:rsidRDefault="008E07E1" w:rsidP="004175CA">
      <w:pPr>
        <w:pStyle w:val="Untitledsubclause2"/>
      </w:pPr>
      <w:bookmarkStart w:id="423" w:name="a334597"/>
      <w:r>
        <w:t>the whole or any part of the Rents is unpaid 21 days after becoming payable (whether it has been formally demanded or not</w:t>
      </w:r>
      <w:proofErr w:type="gramStart"/>
      <w:r>
        <w:t>);</w:t>
      </w:r>
      <w:proofErr w:type="gramEnd"/>
      <w:r>
        <w:t xml:space="preserve"> </w:t>
      </w:r>
      <w:bookmarkEnd w:id="423"/>
    </w:p>
    <w:p w14:paraId="77C85963" w14:textId="77777777" w:rsidR="0004223A" w:rsidRDefault="008E07E1" w:rsidP="004175CA">
      <w:pPr>
        <w:pStyle w:val="Untitledsubclause2"/>
      </w:pPr>
      <w:bookmarkStart w:id="424" w:name="a154536"/>
      <w:r>
        <w:t>any breach of any condition of, or tenant covenant in, this lease; or</w:t>
      </w:r>
      <w:bookmarkEnd w:id="424"/>
    </w:p>
    <w:p w14:paraId="5C1A18CF" w14:textId="77777777" w:rsidR="0004223A" w:rsidRDefault="008E07E1" w:rsidP="004175CA">
      <w:pPr>
        <w:pStyle w:val="Untitledsubclause2"/>
      </w:pPr>
      <w:bookmarkStart w:id="425" w:name="a892117"/>
      <w:r>
        <w:t>an Insolvency Event.</w:t>
      </w:r>
      <w:bookmarkEnd w:id="425"/>
    </w:p>
    <w:p w14:paraId="7036A220" w14:textId="77777777" w:rsidR="0004223A" w:rsidRDefault="008E07E1" w:rsidP="004175CA">
      <w:pPr>
        <w:pStyle w:val="Untitledsubclause1"/>
      </w:pPr>
      <w:bookmarkStart w:id="426" w:name="a120762"/>
      <w:r>
        <w:t>If the Landlord re-enters the Property (or any part of the Property in the name of the whole) pursuant to this clause, this lease shall immediately end but without prejudice to any right or remedy of the Landlord in respect of any breach of covenant by the Tenant or any guarantor.</w:t>
      </w:r>
      <w:bookmarkEnd w:id="426"/>
    </w:p>
    <w:p w14:paraId="7AF69929" w14:textId="12FD0A20" w:rsidR="0004223A" w:rsidRDefault="008E07E1" w:rsidP="004175CA">
      <w:pPr>
        <w:pStyle w:val="TitleClause"/>
      </w:pPr>
      <w:r>
        <w:fldChar w:fldCharType="begin"/>
      </w:r>
      <w:r>
        <w:instrText>TC "45. Section 62 of the LPA 1925[, OR and] implied rights [and existing appurtenant rights]" \l 1</w:instrText>
      </w:r>
      <w:r>
        <w:fldChar w:fldCharType="end"/>
      </w:r>
      <w:bookmarkStart w:id="427" w:name="a250033"/>
      <w:bookmarkStart w:id="428" w:name="_Toc144803095"/>
      <w:r>
        <w:t xml:space="preserve">Section 62 of the LPA 1925 and implied rights </w:t>
      </w:r>
      <w:bookmarkEnd w:id="427"/>
      <w:bookmarkEnd w:id="428"/>
    </w:p>
    <w:p w14:paraId="615EBDB1" w14:textId="77777777" w:rsidR="0004223A" w:rsidRDefault="008E07E1" w:rsidP="004175CA">
      <w:pPr>
        <w:pStyle w:val="Untitledsubclause1"/>
      </w:pPr>
      <w:bookmarkStart w:id="429" w:name="a757809"/>
      <w:r>
        <w:t>The grant of this lease does not create by implication any easements or other rights for the benefit of the Property or the Tenant and the operation of section 62 of the LPA 1925 is excluded.</w:t>
      </w:r>
      <w:bookmarkEnd w:id="429"/>
    </w:p>
    <w:p w14:paraId="3B76DA20" w14:textId="693CBF0B" w:rsidR="0004223A" w:rsidRPr="00796BEE" w:rsidRDefault="008E07E1" w:rsidP="004175CA">
      <w:pPr>
        <w:pStyle w:val="TitleClause"/>
      </w:pPr>
      <w:r>
        <w:lastRenderedPageBreak/>
        <w:fldChar w:fldCharType="begin"/>
      </w:r>
      <w:r>
        <w:instrText>TC "46. [Exclusion of sections 24 to 28 of the LTA 1954" \l 1</w:instrText>
      </w:r>
      <w:r>
        <w:fldChar w:fldCharType="end"/>
      </w:r>
      <w:bookmarkStart w:id="430" w:name="a815156"/>
      <w:bookmarkStart w:id="431" w:name="_Toc144803096"/>
      <w:r>
        <w:t>Exclusion of sections 24 to 28 of the LTA 1954</w:t>
      </w:r>
      <w:bookmarkEnd w:id="430"/>
      <w:bookmarkEnd w:id="431"/>
    </w:p>
    <w:p w14:paraId="599AD9B6" w14:textId="54918F80" w:rsidR="0004223A" w:rsidRPr="00796BEE" w:rsidRDefault="008E07E1" w:rsidP="004175CA">
      <w:pPr>
        <w:pStyle w:val="Untitledsubclause1"/>
      </w:pPr>
      <w:bookmarkStart w:id="432" w:name="a173586"/>
      <w:r>
        <w:t>The parties:</w:t>
      </w:r>
      <w:bookmarkEnd w:id="432"/>
    </w:p>
    <w:p w14:paraId="249EFE06" w14:textId="77777777" w:rsidR="0004223A" w:rsidRPr="00796BEE" w:rsidRDefault="008E07E1" w:rsidP="004175CA">
      <w:pPr>
        <w:pStyle w:val="Untitledsubclause2"/>
      </w:pPr>
      <w:bookmarkStart w:id="433" w:name="a919794"/>
      <w:r>
        <w:t>confirm that:</w:t>
      </w:r>
      <w:bookmarkEnd w:id="433"/>
    </w:p>
    <w:p w14:paraId="0283FD08" w14:textId="12E5C790" w:rsidR="0004223A" w:rsidRPr="00796BEE" w:rsidRDefault="008E07E1" w:rsidP="004175CA">
      <w:pPr>
        <w:pStyle w:val="Untitledsubclause3"/>
      </w:pPr>
      <w:bookmarkStart w:id="434" w:name="a981010"/>
      <w:r>
        <w:t xml:space="preserve">the Landlord served a notice on the Tenant, as required by section 38A(3)(a) of the LTA 1954, applying to the tenancy created by this lease, before this lease was entered </w:t>
      </w:r>
      <w:proofErr w:type="gramStart"/>
      <w:r>
        <w:t>into;</w:t>
      </w:r>
      <w:bookmarkEnd w:id="434"/>
      <w:proofErr w:type="gramEnd"/>
    </w:p>
    <w:p w14:paraId="1C8ECF03" w14:textId="287B119B" w:rsidR="0004223A" w:rsidRPr="00796BEE" w:rsidRDefault="008E07E1" w:rsidP="004175CA">
      <w:pPr>
        <w:pStyle w:val="Untitledsubclause3"/>
      </w:pPr>
      <w:bookmarkStart w:id="435" w:name="a698725"/>
      <w:r>
        <w:t xml:space="preserve"> who was duly authorised by the Tenant to do so made a statutory declaration dated </w:t>
      </w:r>
      <w:r w:rsidRPr="00BD63B5">
        <w:rPr>
          <w:highlight w:val="yellow"/>
        </w:rPr>
        <w:t>[</w:t>
      </w:r>
      <w:commentRangeStart w:id="436"/>
      <w:r w:rsidRPr="00BD63B5">
        <w:rPr>
          <w:highlight w:val="yellow"/>
        </w:rPr>
        <w:t>DATE</w:t>
      </w:r>
      <w:commentRangeEnd w:id="436"/>
      <w:r w:rsidR="00BD63B5">
        <w:rPr>
          <w:rStyle w:val="CommentReference"/>
          <w:rFonts w:eastAsia="Arial"/>
          <w:lang w:eastAsia="en-GB"/>
        </w:rPr>
        <w:commentReference w:id="436"/>
      </w:r>
      <w:r w:rsidRPr="00BD63B5">
        <w:rPr>
          <w:highlight w:val="yellow"/>
        </w:rPr>
        <w:t>]</w:t>
      </w:r>
      <w:r>
        <w:t xml:space="preserve"> in accordance with the requirements of section 38A(3)(b) of the LTA 1954; </w:t>
      </w:r>
      <w:proofErr w:type="gramStart"/>
      <w:r>
        <w:t>and</w:t>
      </w:r>
      <w:bookmarkEnd w:id="435"/>
      <w:proofErr w:type="gramEnd"/>
    </w:p>
    <w:p w14:paraId="2DA854EC" w14:textId="705E36F9" w:rsidR="0004223A" w:rsidRPr="00796BEE" w:rsidRDefault="008E07E1" w:rsidP="004175CA">
      <w:pPr>
        <w:pStyle w:val="Untitledsubclause3"/>
      </w:pPr>
      <w:bookmarkStart w:id="437" w:name="a273874"/>
      <w:r>
        <w:t>there is no agreement for lease to which this lease gives effect; and</w:t>
      </w:r>
      <w:bookmarkEnd w:id="437"/>
    </w:p>
    <w:p w14:paraId="2DCEC05F" w14:textId="2B089DFD" w:rsidR="0004223A" w:rsidRPr="00796BEE" w:rsidRDefault="008E07E1" w:rsidP="004175CA">
      <w:pPr>
        <w:pStyle w:val="Untitledsubclause2"/>
      </w:pPr>
      <w:bookmarkStart w:id="438" w:name="a719141"/>
      <w:r>
        <w:t>agree that the provisions of sections 24 to 28 of the LTA 1954 are excluded in relation to the tenancy created by this lease.</w:t>
      </w:r>
      <w:bookmarkEnd w:id="438"/>
    </w:p>
    <w:p w14:paraId="5FAC4E32" w14:textId="5254CA39" w:rsidR="0004223A" w:rsidRPr="00796BEE" w:rsidRDefault="008E07E1" w:rsidP="004175CA">
      <w:pPr>
        <w:pStyle w:val="TitleClause"/>
      </w:pPr>
      <w:r>
        <w:fldChar w:fldCharType="begin"/>
      </w:r>
      <w:r>
        <w:instrText>TC "47. [Compensation on vacating" \l 1</w:instrText>
      </w:r>
      <w:r>
        <w:fldChar w:fldCharType="end"/>
      </w:r>
      <w:bookmarkStart w:id="439" w:name="a988362"/>
      <w:bookmarkStart w:id="440" w:name="_Toc144803097"/>
      <w:r>
        <w:t>Compensation on vacating</w:t>
      </w:r>
      <w:bookmarkEnd w:id="439"/>
      <w:bookmarkEnd w:id="440"/>
    </w:p>
    <w:p w14:paraId="7040B3FF" w14:textId="7F64E824" w:rsidR="0004223A" w:rsidRDefault="008E07E1" w:rsidP="004175CA">
      <w:pPr>
        <w:pStyle w:val="NoNumUntitledsubclause1"/>
      </w:pPr>
      <w:bookmarkStart w:id="441" w:name="a749376"/>
      <w:r>
        <w:t>Any right of the Tenant (or anyone deriving title under the Tenant) to claim compensation from the Landlord on leaving the Property under the LTA 1954 is excluded (except to the extent that the legislation prevents that right being excluded).</w:t>
      </w:r>
      <w:bookmarkEnd w:id="441"/>
    </w:p>
    <w:p w14:paraId="7D4623B0" w14:textId="77777777" w:rsidR="0004223A" w:rsidRDefault="008E07E1" w:rsidP="004175CA">
      <w:pPr>
        <w:pStyle w:val="TitleClause"/>
      </w:pPr>
      <w:r>
        <w:fldChar w:fldCharType="begin"/>
      </w:r>
      <w:r>
        <w:instrText>TC "48. No restriction on Landlord's use" \l 1</w:instrText>
      </w:r>
      <w:r>
        <w:fldChar w:fldCharType="end"/>
      </w:r>
      <w:bookmarkStart w:id="442" w:name="a492497"/>
      <w:bookmarkStart w:id="443" w:name="_Toc144803098"/>
      <w:r>
        <w:t>No restriction on Landlord's use</w:t>
      </w:r>
      <w:bookmarkEnd w:id="442"/>
      <w:bookmarkEnd w:id="443"/>
    </w:p>
    <w:p w14:paraId="06D40011" w14:textId="3A7528B4" w:rsidR="0004223A" w:rsidRDefault="008E07E1" w:rsidP="004175CA">
      <w:pPr>
        <w:pStyle w:val="NoNumUntitledsubclause1"/>
      </w:pPr>
      <w:bookmarkStart w:id="444" w:name="a115442"/>
      <w:r>
        <w:t xml:space="preserve">Nothing in this lease shall impose or be deemed to impose any restriction on the use by the Landlord of </w:t>
      </w:r>
      <w:del w:id="445" w:author="Bejul Lakhani-Lever" w:date="2023-09-11T16:19:00Z">
        <w:r w:rsidRPr="0050101D" w:rsidDel="00721F94">
          <w:rPr>
            <w:highlight w:val="yellow"/>
          </w:rPr>
          <w:delText xml:space="preserve">[the Landlord's Neighbouring Property or] </w:delText>
        </w:r>
      </w:del>
      <w:r w:rsidRPr="0050101D">
        <w:rPr>
          <w:highlight w:val="yellow"/>
        </w:rPr>
        <w:t xml:space="preserve">any </w:t>
      </w:r>
      <w:del w:id="446" w:author="Bejul Lakhani-Lever" w:date="2023-09-11T16:19:00Z">
        <w:r w:rsidRPr="0050101D" w:rsidDel="00721F94">
          <w:rPr>
            <w:highlight w:val="yellow"/>
          </w:rPr>
          <w:delText>[</w:delText>
        </w:r>
      </w:del>
      <w:commentRangeStart w:id="447"/>
      <w:r w:rsidRPr="0050101D">
        <w:rPr>
          <w:highlight w:val="yellow"/>
        </w:rPr>
        <w:t>other</w:t>
      </w:r>
      <w:commentRangeEnd w:id="447"/>
      <w:r w:rsidR="0050101D">
        <w:rPr>
          <w:rStyle w:val="CommentReference"/>
          <w:rFonts w:eastAsia="Arial"/>
          <w:lang w:eastAsia="en-GB"/>
        </w:rPr>
        <w:commentReference w:id="447"/>
      </w:r>
      <w:del w:id="448" w:author="Bejul Lakhani-Lever" w:date="2023-09-11T16:19:00Z">
        <w:r w:rsidRPr="0050101D" w:rsidDel="00721F94">
          <w:rPr>
            <w:highlight w:val="yellow"/>
          </w:rPr>
          <w:delText>]</w:delText>
        </w:r>
      </w:del>
      <w:r>
        <w:t xml:space="preserve"> neighbouring or adjoining property.</w:t>
      </w:r>
      <w:bookmarkEnd w:id="444"/>
    </w:p>
    <w:p w14:paraId="0E1339A9" w14:textId="77777777" w:rsidR="0004223A" w:rsidRDefault="008E07E1" w:rsidP="004175CA">
      <w:pPr>
        <w:pStyle w:val="TitleClause"/>
      </w:pPr>
      <w:r>
        <w:fldChar w:fldCharType="begin"/>
      </w:r>
      <w:r>
        <w:instrText>TC "49. Limitation of liability" \l 1</w:instrText>
      </w:r>
      <w:r>
        <w:fldChar w:fldCharType="end"/>
      </w:r>
      <w:bookmarkStart w:id="449" w:name="a438057"/>
      <w:bookmarkStart w:id="450" w:name="_Toc144803099"/>
      <w:r>
        <w:t>Limitation of liability</w:t>
      </w:r>
      <w:bookmarkEnd w:id="449"/>
      <w:bookmarkEnd w:id="450"/>
    </w:p>
    <w:p w14:paraId="1297C5B0" w14:textId="1301DA49" w:rsidR="0004223A" w:rsidRDefault="008E07E1" w:rsidP="005E5996">
      <w:pPr>
        <w:pStyle w:val="Untitledsubclause1"/>
      </w:pPr>
      <w:bookmarkStart w:id="451" w:name="a391147"/>
      <w:r>
        <w:t>The Landlord shall not be liable to the Tenant for any failure of the Landlord to perform any landlord covenant in this lease unless the Landlord knows it has failed to perform the covenant (or reasonably should know this) and has not remedied that failure within a reasonable time.</w:t>
      </w:r>
      <w:bookmarkEnd w:id="451"/>
    </w:p>
    <w:p w14:paraId="0EE8671C" w14:textId="7758301A" w:rsidR="0004223A" w:rsidRDefault="004B621C" w:rsidP="00BD63B5">
      <w:pPr>
        <w:pStyle w:val="Untitledsubclause1"/>
      </w:pPr>
      <w:r>
        <w:t xml:space="preserve">The liability of the Landlord shall be </w:t>
      </w:r>
      <w:proofErr w:type="gramStart"/>
      <w:r>
        <w:t>limited at all times</w:t>
      </w:r>
      <w:proofErr w:type="gramEnd"/>
      <w:r>
        <w:t xml:space="preserve"> to the assets held in the Mason Family Pension Scheme from time to time</w:t>
      </w:r>
      <w:r w:rsidR="00BD63B5">
        <w:t>.</w:t>
      </w:r>
    </w:p>
    <w:p w14:paraId="04C865EE" w14:textId="77777777" w:rsidR="0004223A" w:rsidRDefault="008E07E1" w:rsidP="004175CA">
      <w:pPr>
        <w:pStyle w:val="TitleClause"/>
      </w:pPr>
      <w:r>
        <w:fldChar w:fldCharType="begin"/>
      </w:r>
      <w:r>
        <w:instrText>TC "51. Breach of repair and maintenance obligation" \l 1</w:instrText>
      </w:r>
      <w:r>
        <w:fldChar w:fldCharType="end"/>
      </w:r>
      <w:bookmarkStart w:id="452" w:name="a599971"/>
      <w:bookmarkStart w:id="453" w:name="_Toc144803101"/>
      <w:r>
        <w:t>Breach of repair and maintenance obligation</w:t>
      </w:r>
      <w:bookmarkEnd w:id="452"/>
      <w:bookmarkEnd w:id="453"/>
    </w:p>
    <w:p w14:paraId="16FB1D40" w14:textId="77777777" w:rsidR="0004223A" w:rsidRDefault="008E07E1" w:rsidP="004175CA">
      <w:pPr>
        <w:pStyle w:val="Untitledsubclause1"/>
      </w:pPr>
      <w:bookmarkStart w:id="454" w:name="a521381"/>
      <w:r>
        <w:t>The Landlord may enter the Property to inspect its condition and state of repair and give the Tenant a notice of any breach of any of the tenant covenants in this lease relating to the condition or repair of the Property.</w:t>
      </w:r>
      <w:bookmarkEnd w:id="454"/>
    </w:p>
    <w:p w14:paraId="3A9DE629" w14:textId="77777777" w:rsidR="0004223A" w:rsidRDefault="008E07E1" w:rsidP="004175CA">
      <w:pPr>
        <w:pStyle w:val="Untitledsubclause1"/>
      </w:pPr>
      <w:bookmarkStart w:id="455" w:name="a824008"/>
      <w:r>
        <w:t xml:space="preserve">Following the service of a notice pursuant to </w:t>
      </w:r>
      <w:r>
        <w:fldChar w:fldCharType="begin"/>
      </w:r>
      <w:r>
        <w:instrText>PAGEREF a521381\# "'clause '"  \h</w:instrText>
      </w:r>
      <w:r>
        <w:fldChar w:fldCharType="separate"/>
      </w:r>
      <w:r>
        <w:t xml:space="preserve">clause </w:t>
      </w:r>
      <w:r>
        <w:fldChar w:fldCharType="end"/>
      </w:r>
      <w:r>
        <w:fldChar w:fldCharType="begin"/>
      </w:r>
      <w:r>
        <w:rPr>
          <w:highlight w:val="lightGray"/>
        </w:rPr>
        <w:instrText>REF a521381 \h \w</w:instrText>
      </w:r>
      <w:r>
        <w:fldChar w:fldCharType="separate"/>
      </w:r>
      <w:r>
        <w:t>51.1</w:t>
      </w:r>
      <w:r>
        <w:fldChar w:fldCharType="end"/>
      </w:r>
      <w:r>
        <w:t>, the Landlord may enter the Property and carry out the required works if the Tenant:</w:t>
      </w:r>
      <w:bookmarkEnd w:id="455"/>
    </w:p>
    <w:p w14:paraId="5693786D" w14:textId="77777777" w:rsidR="0004223A" w:rsidRDefault="008E07E1" w:rsidP="004175CA">
      <w:pPr>
        <w:pStyle w:val="Untitledsubclause2"/>
      </w:pPr>
      <w:bookmarkStart w:id="456" w:name="a602012"/>
      <w:r>
        <w:lastRenderedPageBreak/>
        <w:t>has not begun any works required to remedy any breach specified in that notice within two months of the notice or, if works are required as a matter of emergency, immediately; or</w:t>
      </w:r>
      <w:bookmarkEnd w:id="456"/>
    </w:p>
    <w:p w14:paraId="727FDD03" w14:textId="77777777" w:rsidR="0004223A" w:rsidRDefault="008E07E1" w:rsidP="004175CA">
      <w:pPr>
        <w:pStyle w:val="Untitledsubclause2"/>
      </w:pPr>
      <w:bookmarkStart w:id="457" w:name="a324430"/>
      <w:r>
        <w:t>is not carrying out the required works with all due speed.</w:t>
      </w:r>
      <w:bookmarkEnd w:id="457"/>
    </w:p>
    <w:p w14:paraId="2E4EC01D" w14:textId="77777777" w:rsidR="0004223A" w:rsidRDefault="008E07E1" w:rsidP="004175CA">
      <w:pPr>
        <w:pStyle w:val="Untitledsubclause1"/>
      </w:pPr>
      <w:bookmarkStart w:id="458" w:name="a101028"/>
      <w:r>
        <w:t xml:space="preserve">The costs incurred by the Landlord in carrying out any works pursuant to </w:t>
      </w:r>
      <w:r>
        <w:fldChar w:fldCharType="begin"/>
      </w:r>
      <w:r>
        <w:instrText>PAGEREF a824008\# "'clause '"  \h</w:instrText>
      </w:r>
      <w:r>
        <w:fldChar w:fldCharType="separate"/>
      </w:r>
      <w:r>
        <w:t xml:space="preserve">clause </w:t>
      </w:r>
      <w:r>
        <w:fldChar w:fldCharType="end"/>
      </w:r>
      <w:r>
        <w:fldChar w:fldCharType="begin"/>
      </w:r>
      <w:r>
        <w:rPr>
          <w:highlight w:val="lightGray"/>
        </w:rPr>
        <w:instrText>REF a824008 \h \w</w:instrText>
      </w:r>
      <w:r>
        <w:fldChar w:fldCharType="separate"/>
      </w:r>
      <w:r>
        <w:t>51.2</w:t>
      </w:r>
      <w:r>
        <w:fldChar w:fldCharType="end"/>
      </w:r>
      <w:r>
        <w:t xml:space="preserve"> (and any professional fees and any VAT in respect of those costs) shall be a debt due from the Tenant to the Landlord and payable on demand.</w:t>
      </w:r>
      <w:bookmarkEnd w:id="458"/>
    </w:p>
    <w:p w14:paraId="1E2CF479" w14:textId="77777777" w:rsidR="0004223A" w:rsidRDefault="008E07E1" w:rsidP="004175CA">
      <w:pPr>
        <w:pStyle w:val="Untitledsubclause1"/>
      </w:pPr>
      <w:bookmarkStart w:id="459" w:name="a711017"/>
      <w:r>
        <w:t xml:space="preserve">Any action taken by the Landlord pursuant to this </w:t>
      </w:r>
      <w:r>
        <w:fldChar w:fldCharType="begin"/>
      </w:r>
      <w:r>
        <w:instrText>PAGEREF a599971\# "'clause '"  \h</w:instrText>
      </w:r>
      <w:r>
        <w:fldChar w:fldCharType="separate"/>
      </w:r>
      <w:r>
        <w:t xml:space="preserve">clause </w:t>
      </w:r>
      <w:r>
        <w:fldChar w:fldCharType="end"/>
      </w:r>
      <w:r>
        <w:fldChar w:fldCharType="begin"/>
      </w:r>
      <w:r>
        <w:rPr>
          <w:highlight w:val="lightGray"/>
        </w:rPr>
        <w:instrText>REF a599971 \h \w</w:instrText>
      </w:r>
      <w:r>
        <w:fldChar w:fldCharType="separate"/>
      </w:r>
      <w:r>
        <w:t>51</w:t>
      </w:r>
      <w:r>
        <w:fldChar w:fldCharType="end"/>
      </w:r>
      <w:r>
        <w:t xml:space="preserve"> shall be without prejudice to the Landlord's other rights (including those under </w:t>
      </w:r>
      <w:r>
        <w:fldChar w:fldCharType="begin"/>
      </w:r>
      <w:r>
        <w:instrText>PAGEREF a781191\# "'clause '"  \h</w:instrText>
      </w:r>
      <w:r>
        <w:fldChar w:fldCharType="separate"/>
      </w:r>
      <w:r>
        <w:t xml:space="preserve">clause </w:t>
      </w:r>
      <w:r>
        <w:fldChar w:fldCharType="end"/>
      </w:r>
      <w:r>
        <w:fldChar w:fldCharType="begin"/>
      </w:r>
      <w:r>
        <w:rPr>
          <w:highlight w:val="lightGray"/>
        </w:rPr>
        <w:instrText>REF a781191 \h \w</w:instrText>
      </w:r>
      <w:r>
        <w:fldChar w:fldCharType="separate"/>
      </w:r>
      <w:r>
        <w:t>44</w:t>
      </w:r>
      <w:r>
        <w:fldChar w:fldCharType="end"/>
      </w:r>
      <w:r>
        <w:t>).</w:t>
      </w:r>
      <w:bookmarkEnd w:id="459"/>
    </w:p>
    <w:p w14:paraId="3DAB9AED" w14:textId="77777777" w:rsidR="0004223A" w:rsidRDefault="008E07E1" w:rsidP="004175CA">
      <w:pPr>
        <w:pStyle w:val="TitleClause"/>
      </w:pPr>
      <w:r>
        <w:fldChar w:fldCharType="begin"/>
      </w:r>
      <w:r>
        <w:instrText>TC "52. Notices" \l 1</w:instrText>
      </w:r>
      <w:r>
        <w:fldChar w:fldCharType="end"/>
      </w:r>
      <w:bookmarkStart w:id="460" w:name="a803600"/>
      <w:bookmarkStart w:id="461" w:name="_Toc144803102"/>
      <w:r>
        <w:t>Notices</w:t>
      </w:r>
      <w:bookmarkEnd w:id="460"/>
      <w:bookmarkEnd w:id="461"/>
    </w:p>
    <w:p w14:paraId="7B634F2F" w14:textId="77777777" w:rsidR="0004223A" w:rsidRDefault="008E07E1" w:rsidP="004175CA">
      <w:pPr>
        <w:pStyle w:val="Untitledsubclause1"/>
      </w:pPr>
      <w:bookmarkStart w:id="462" w:name="a526584"/>
      <w:r>
        <w:t>Except where this lease specifically states that a notice need not be in writing, any notice given under or in connection with this lease shall be in writing and given:</w:t>
      </w:r>
      <w:bookmarkEnd w:id="462"/>
    </w:p>
    <w:p w14:paraId="2BE1BD27" w14:textId="77777777" w:rsidR="0004223A" w:rsidRDefault="008E07E1" w:rsidP="004175CA">
      <w:pPr>
        <w:pStyle w:val="Untitledsubclause2"/>
      </w:pPr>
      <w:bookmarkStart w:id="463" w:name="a698082"/>
      <w:r>
        <w:t>by hand:</w:t>
      </w:r>
      <w:bookmarkEnd w:id="463"/>
    </w:p>
    <w:p w14:paraId="0E225D68" w14:textId="77777777" w:rsidR="0004223A" w:rsidRDefault="008E07E1" w:rsidP="004175CA">
      <w:pPr>
        <w:pStyle w:val="Untitledsubclause3"/>
      </w:pPr>
      <w:bookmarkStart w:id="464" w:name="a783885"/>
      <w:r>
        <w:t xml:space="preserve">if the party is a company incorporated in the United Kingdom, at that party's registered office </w:t>
      </w:r>
      <w:proofErr w:type="gramStart"/>
      <w:r>
        <w:t>address;</w:t>
      </w:r>
      <w:proofErr w:type="gramEnd"/>
      <w:r>
        <w:t xml:space="preserve">  </w:t>
      </w:r>
      <w:bookmarkEnd w:id="464"/>
    </w:p>
    <w:p w14:paraId="57662942" w14:textId="77777777" w:rsidR="0004223A" w:rsidRDefault="008E07E1" w:rsidP="004175CA">
      <w:pPr>
        <w:pStyle w:val="Untitledsubclause3"/>
      </w:pPr>
      <w:bookmarkStart w:id="465" w:name="a487963"/>
      <w:r>
        <w:t xml:space="preserve">if the party is a company not incorporated in the United Kingdom, at that party's principal place of business in the United Kingdom; or </w:t>
      </w:r>
      <w:bookmarkEnd w:id="465"/>
    </w:p>
    <w:p w14:paraId="0549B7F3" w14:textId="250C72F2" w:rsidR="0004223A" w:rsidRDefault="008E07E1" w:rsidP="004175CA">
      <w:pPr>
        <w:pStyle w:val="Untitledsubclause3"/>
      </w:pPr>
      <w:bookmarkStart w:id="466" w:name="a843691"/>
      <w:r>
        <w:t>in any other case, at that party's last known place of abode or business in the United Kingdom; or</w:t>
      </w:r>
      <w:bookmarkEnd w:id="466"/>
    </w:p>
    <w:p w14:paraId="78229920" w14:textId="77777777" w:rsidR="0004223A" w:rsidRDefault="008E07E1" w:rsidP="004175CA">
      <w:pPr>
        <w:pStyle w:val="Untitledsubclause2"/>
      </w:pPr>
      <w:bookmarkStart w:id="467" w:name="a230893"/>
      <w:r>
        <w:t xml:space="preserve">by pre-paid first-class post or other next working day delivery service: </w:t>
      </w:r>
      <w:bookmarkEnd w:id="467"/>
    </w:p>
    <w:p w14:paraId="62595523" w14:textId="77777777" w:rsidR="0004223A" w:rsidRDefault="008E07E1" w:rsidP="004175CA">
      <w:pPr>
        <w:pStyle w:val="Untitledsubclause3"/>
      </w:pPr>
      <w:bookmarkStart w:id="468" w:name="a472132"/>
      <w:r>
        <w:t xml:space="preserve">if the party is a company incorporated in the United Kingdom, at that party's registered office </w:t>
      </w:r>
      <w:proofErr w:type="gramStart"/>
      <w:r>
        <w:t>address;</w:t>
      </w:r>
      <w:proofErr w:type="gramEnd"/>
      <w:r>
        <w:t xml:space="preserve">  </w:t>
      </w:r>
      <w:bookmarkEnd w:id="468"/>
    </w:p>
    <w:p w14:paraId="18240AF1" w14:textId="77777777" w:rsidR="0004223A" w:rsidRDefault="008E07E1" w:rsidP="004175CA">
      <w:pPr>
        <w:pStyle w:val="Untitledsubclause3"/>
      </w:pPr>
      <w:bookmarkStart w:id="469" w:name="a256015"/>
      <w:r>
        <w:t xml:space="preserve">if the party is a company not incorporated in the United Kingdom, at that party's principal place of business in the United Kingdom; or </w:t>
      </w:r>
      <w:bookmarkEnd w:id="469"/>
    </w:p>
    <w:p w14:paraId="39C47041" w14:textId="3B36DA64" w:rsidR="0004223A" w:rsidRDefault="008E07E1" w:rsidP="004175CA">
      <w:pPr>
        <w:pStyle w:val="Untitledsubclause3"/>
      </w:pPr>
      <w:bookmarkStart w:id="470" w:name="a600057"/>
      <w:r>
        <w:t>in any other case, at that party's last known place of abode or business in the United Kingdom</w:t>
      </w:r>
      <w:bookmarkEnd w:id="470"/>
    </w:p>
    <w:p w14:paraId="3F0ABA6A" w14:textId="77777777" w:rsidR="0004223A" w:rsidRDefault="008E07E1" w:rsidP="004175CA">
      <w:pPr>
        <w:pStyle w:val="Untitledsubclause1"/>
      </w:pPr>
      <w:bookmarkStart w:id="471" w:name="a320988"/>
      <w:r>
        <w:t xml:space="preserve">If a notice complies with the criteria in </w:t>
      </w:r>
      <w:r>
        <w:fldChar w:fldCharType="begin"/>
      </w:r>
      <w:r>
        <w:instrText>PAGEREF a526584\# "'clause '"  \h</w:instrText>
      </w:r>
      <w:r>
        <w:fldChar w:fldCharType="separate"/>
      </w:r>
      <w:r>
        <w:t xml:space="preserve">clause </w:t>
      </w:r>
      <w:r>
        <w:fldChar w:fldCharType="end"/>
      </w:r>
      <w:r>
        <w:fldChar w:fldCharType="begin"/>
      </w:r>
      <w:r>
        <w:rPr>
          <w:highlight w:val="lightGray"/>
        </w:rPr>
        <w:instrText>REF a526584 \h \w</w:instrText>
      </w:r>
      <w:r>
        <w:fldChar w:fldCharType="separate"/>
      </w:r>
      <w:r>
        <w:t>52.1</w:t>
      </w:r>
      <w:r>
        <w:fldChar w:fldCharType="end"/>
      </w:r>
      <w:r>
        <w:t xml:space="preserve">, </w:t>
      </w:r>
      <w:proofErr w:type="gramStart"/>
      <w:r>
        <w:t>whether or not</w:t>
      </w:r>
      <w:proofErr w:type="gramEnd"/>
      <w:r>
        <w:t xml:space="preserve"> this lease requires that notice to be in writing, it shall be deemed to have been received if:</w:t>
      </w:r>
      <w:bookmarkEnd w:id="471"/>
    </w:p>
    <w:p w14:paraId="199E5B3D" w14:textId="45C80419" w:rsidR="0004223A" w:rsidRDefault="008E07E1" w:rsidP="004175CA">
      <w:pPr>
        <w:pStyle w:val="Untitledsubclause2"/>
      </w:pPr>
      <w:bookmarkStart w:id="472" w:name="a549246"/>
      <w:r>
        <w:t>delivered by hand, at the time the notice is left at the proper address; or</w:t>
      </w:r>
      <w:bookmarkEnd w:id="472"/>
    </w:p>
    <w:p w14:paraId="6B1EE7C2" w14:textId="38E75EF8" w:rsidR="0004223A" w:rsidRDefault="008E07E1" w:rsidP="004175CA">
      <w:pPr>
        <w:pStyle w:val="Untitledsubclause2"/>
      </w:pPr>
      <w:bookmarkStart w:id="473" w:name="a145831"/>
      <w:r>
        <w:t>sent by pre-paid first-class post or other next working day delivery service, on the second working day after posting</w:t>
      </w:r>
      <w:bookmarkEnd w:id="473"/>
    </w:p>
    <w:p w14:paraId="7A1B2E49" w14:textId="77777777" w:rsidR="0004223A" w:rsidRDefault="008E07E1" w:rsidP="004175CA">
      <w:pPr>
        <w:pStyle w:val="Untitledsubclause1"/>
      </w:pPr>
      <w:bookmarkStart w:id="474" w:name="a440773"/>
      <w:r>
        <w:t>This clause does not apply to the service of any proceedings or other documents in any legal action or, where applicable, any arbitration or other method of dispute resolution.</w:t>
      </w:r>
      <w:bookmarkEnd w:id="474"/>
    </w:p>
    <w:p w14:paraId="7FCBA7B1" w14:textId="77777777" w:rsidR="0004223A" w:rsidRDefault="008E07E1" w:rsidP="004175CA">
      <w:pPr>
        <w:pStyle w:val="TitleClause"/>
      </w:pPr>
      <w:r>
        <w:lastRenderedPageBreak/>
        <w:fldChar w:fldCharType="begin"/>
      </w:r>
      <w:r>
        <w:instrText>TC "53. Consents and approvals" \l 1</w:instrText>
      </w:r>
      <w:r>
        <w:fldChar w:fldCharType="end"/>
      </w:r>
      <w:bookmarkStart w:id="475" w:name="a656807"/>
      <w:bookmarkStart w:id="476" w:name="_Toc144803103"/>
      <w:r>
        <w:t>Consents and approvals</w:t>
      </w:r>
      <w:bookmarkEnd w:id="475"/>
      <w:bookmarkEnd w:id="476"/>
    </w:p>
    <w:p w14:paraId="42ED3733" w14:textId="77777777" w:rsidR="0004223A" w:rsidRDefault="008E07E1" w:rsidP="004175CA">
      <w:pPr>
        <w:pStyle w:val="Untitledsubclause1"/>
      </w:pPr>
      <w:bookmarkStart w:id="477" w:name="a117374"/>
      <w:r>
        <w:t>Where the consent of the Landlord is required under this lease, a consent shall only be valid if it is given by deed unless:</w:t>
      </w:r>
      <w:bookmarkEnd w:id="477"/>
    </w:p>
    <w:p w14:paraId="216B69C9" w14:textId="77777777" w:rsidR="0004223A" w:rsidRDefault="008E07E1" w:rsidP="004175CA">
      <w:pPr>
        <w:pStyle w:val="Untitledsubclause2"/>
      </w:pPr>
      <w:bookmarkStart w:id="478" w:name="a590239"/>
      <w:r>
        <w:t xml:space="preserve">it is given in writing and signed by the </w:t>
      </w:r>
      <w:proofErr w:type="gramStart"/>
      <w:r>
        <w:t>Landlord</w:t>
      </w:r>
      <w:proofErr w:type="gramEnd"/>
      <w:r>
        <w:t xml:space="preserve"> or a person duly authorised on its behalf; and</w:t>
      </w:r>
      <w:bookmarkEnd w:id="478"/>
    </w:p>
    <w:p w14:paraId="30C5F7B9" w14:textId="77777777" w:rsidR="0004223A" w:rsidRDefault="008E07E1" w:rsidP="004175CA">
      <w:pPr>
        <w:pStyle w:val="Untitledsubclause2"/>
      </w:pPr>
      <w:bookmarkStart w:id="479" w:name="a383445"/>
      <w:r>
        <w:t xml:space="preserve">it expressly states that the Landlord waives the requirement for a deed in that </w:t>
      </w:r>
      <w:proofErr w:type="gramStart"/>
      <w:r>
        <w:t>particular case</w:t>
      </w:r>
      <w:proofErr w:type="gramEnd"/>
      <w:r>
        <w:t>.</w:t>
      </w:r>
      <w:bookmarkEnd w:id="479"/>
    </w:p>
    <w:p w14:paraId="35BD346C" w14:textId="77777777" w:rsidR="0004223A" w:rsidRDefault="008E07E1" w:rsidP="004175CA">
      <w:pPr>
        <w:pStyle w:val="Untitledsubclause1"/>
      </w:pPr>
      <w:bookmarkStart w:id="480" w:name="a241907"/>
      <w:r>
        <w:t xml:space="preserve">If a waiver is given pursuant to </w:t>
      </w:r>
      <w:r>
        <w:fldChar w:fldCharType="begin"/>
      </w:r>
      <w:r>
        <w:instrText>PAGEREF a117374\# "'clause '"  \h</w:instrText>
      </w:r>
      <w:r>
        <w:fldChar w:fldCharType="separate"/>
      </w:r>
      <w:r>
        <w:t xml:space="preserve">clause </w:t>
      </w:r>
      <w:r>
        <w:fldChar w:fldCharType="end"/>
      </w:r>
      <w:r>
        <w:fldChar w:fldCharType="begin"/>
      </w:r>
      <w:r>
        <w:rPr>
          <w:highlight w:val="lightGray"/>
        </w:rPr>
        <w:instrText>REF a117374 \h \w</w:instrText>
      </w:r>
      <w:r>
        <w:fldChar w:fldCharType="separate"/>
      </w:r>
      <w:r>
        <w:t>53.1</w:t>
      </w:r>
      <w:r>
        <w:fldChar w:fldCharType="end"/>
      </w:r>
      <w:r>
        <w:t>, it shall not affect the requirement for a deed for any other consent.</w:t>
      </w:r>
      <w:bookmarkEnd w:id="480"/>
    </w:p>
    <w:p w14:paraId="3690E043" w14:textId="77777777" w:rsidR="0004223A" w:rsidRDefault="008E07E1" w:rsidP="004175CA">
      <w:pPr>
        <w:pStyle w:val="Untitledsubclause1"/>
      </w:pPr>
      <w:bookmarkStart w:id="481" w:name="a384810"/>
      <w:r>
        <w:t>Where the approval of the Landlord is required under this lease, an approval shall only be valid if it is in writing and signed by or on behalf of the Landlord unless:</w:t>
      </w:r>
      <w:bookmarkEnd w:id="481"/>
    </w:p>
    <w:p w14:paraId="6EF839B0" w14:textId="77777777" w:rsidR="0004223A" w:rsidRDefault="008E07E1" w:rsidP="004175CA">
      <w:pPr>
        <w:pStyle w:val="Untitledsubclause2"/>
      </w:pPr>
      <w:bookmarkStart w:id="482" w:name="a662698"/>
      <w:r>
        <w:t>the approval is being given in a case of emergency; or</w:t>
      </w:r>
      <w:bookmarkEnd w:id="482"/>
    </w:p>
    <w:p w14:paraId="43C9FC7D" w14:textId="77777777" w:rsidR="0004223A" w:rsidRDefault="008E07E1" w:rsidP="004175CA">
      <w:pPr>
        <w:pStyle w:val="Untitledsubclause2"/>
      </w:pPr>
      <w:bookmarkStart w:id="483" w:name="a893818"/>
      <w:r>
        <w:t>this lease expressly states that the approval need not be in writing.</w:t>
      </w:r>
      <w:bookmarkEnd w:id="483"/>
    </w:p>
    <w:p w14:paraId="36E82273" w14:textId="77777777" w:rsidR="0004223A" w:rsidRDefault="008E07E1" w:rsidP="004175CA">
      <w:pPr>
        <w:pStyle w:val="Untitledsubclause1"/>
      </w:pPr>
      <w:bookmarkStart w:id="484" w:name="a304549"/>
      <w:r>
        <w:t>If the Landlord gives a consent or approval under this lease, the giving of that consent or approval shall not:</w:t>
      </w:r>
      <w:bookmarkEnd w:id="484"/>
    </w:p>
    <w:p w14:paraId="027E63DB" w14:textId="77777777" w:rsidR="0004223A" w:rsidRDefault="008E07E1" w:rsidP="004175CA">
      <w:pPr>
        <w:pStyle w:val="Untitledsubclause2"/>
      </w:pPr>
      <w:bookmarkStart w:id="485" w:name="a766239"/>
      <w:r>
        <w:t>imply that any consent or approval required from a third party has been obtained; or</w:t>
      </w:r>
      <w:bookmarkEnd w:id="485"/>
    </w:p>
    <w:p w14:paraId="45C98660" w14:textId="77777777" w:rsidR="0004223A" w:rsidRDefault="008E07E1" w:rsidP="004175CA">
      <w:pPr>
        <w:pStyle w:val="Untitledsubclause2"/>
      </w:pPr>
      <w:bookmarkStart w:id="486" w:name="a290105"/>
      <w:r>
        <w:t>obviate the need to obtain any consent or approval from a third party.</w:t>
      </w:r>
      <w:bookmarkEnd w:id="486"/>
    </w:p>
    <w:p w14:paraId="5F34E518" w14:textId="05DF728B" w:rsidR="0004223A" w:rsidRDefault="008E07E1" w:rsidP="004175CA">
      <w:pPr>
        <w:pStyle w:val="Untitledsubclause1"/>
      </w:pPr>
      <w:bookmarkStart w:id="487" w:name="a972093"/>
      <w:r>
        <w:t xml:space="preserve">Where the Tenant requires the consent or approval of [the Superior Landlord or] any mortgagee to any act or omission under this lease, then (subject to </w:t>
      </w:r>
      <w:r>
        <w:fldChar w:fldCharType="begin"/>
      </w:r>
      <w:r>
        <w:instrText>PAGEREF a913187\# "'clause '"  \h</w:instrText>
      </w:r>
      <w:r>
        <w:fldChar w:fldCharType="separate"/>
      </w:r>
      <w:r>
        <w:t xml:space="preserve">clause </w:t>
      </w:r>
      <w:r>
        <w:fldChar w:fldCharType="end"/>
      </w:r>
      <w:r>
        <w:fldChar w:fldCharType="begin"/>
      </w:r>
      <w:r>
        <w:rPr>
          <w:highlight w:val="lightGray"/>
        </w:rPr>
        <w:instrText>REF a913187 \h \w</w:instrText>
      </w:r>
      <w:r>
        <w:fldChar w:fldCharType="separate"/>
      </w:r>
      <w:r>
        <w:t>1.12</w:t>
      </w:r>
      <w:r>
        <w:fldChar w:fldCharType="end"/>
      </w:r>
      <w:r>
        <w:t>) at the cost of the Tenant the Landlord must use all reasonable endeavours to obtain that consent or approval.</w:t>
      </w:r>
      <w:bookmarkEnd w:id="487"/>
    </w:p>
    <w:p w14:paraId="0B45C0DC" w14:textId="77777777" w:rsidR="0004223A" w:rsidRPr="00405D2B" w:rsidRDefault="008E07E1" w:rsidP="004175CA">
      <w:pPr>
        <w:pStyle w:val="Untitledsubclause1"/>
      </w:pPr>
      <w:bookmarkStart w:id="488" w:name="a528096"/>
      <w:r>
        <w:t xml:space="preserve">Where: </w:t>
      </w:r>
      <w:bookmarkEnd w:id="488"/>
    </w:p>
    <w:p w14:paraId="0E04640F" w14:textId="1ECCFE72" w:rsidR="0004223A" w:rsidRPr="00405D2B" w:rsidRDefault="008E07E1" w:rsidP="004175CA">
      <w:pPr>
        <w:pStyle w:val="Untitledsubclause2"/>
      </w:pPr>
      <w:bookmarkStart w:id="489" w:name="a464202"/>
      <w:r>
        <w:t>the consent of a mortgagee is required under this lease, a consent shall only be valid if it would be valid as a consent given under the terms of the mortgage; or</w:t>
      </w:r>
      <w:bookmarkEnd w:id="489"/>
    </w:p>
    <w:p w14:paraId="597F4666" w14:textId="0D3A5FB1" w:rsidR="0004223A" w:rsidRPr="00405D2B" w:rsidRDefault="008E07E1" w:rsidP="004175CA">
      <w:pPr>
        <w:pStyle w:val="Untitledsubclause2"/>
      </w:pPr>
      <w:bookmarkStart w:id="490" w:name="a225555"/>
      <w:r>
        <w:t xml:space="preserve">the approval of a mortgagee is required under this lease, an approval shall only be valid if it would be valid as an approval given under the terms of </w:t>
      </w:r>
      <w:proofErr w:type="gramStart"/>
      <w:r>
        <w:t>the  mortgage</w:t>
      </w:r>
      <w:proofErr w:type="gramEnd"/>
      <w:r>
        <w:t>.</w:t>
      </w:r>
      <w:bookmarkEnd w:id="490"/>
    </w:p>
    <w:p w14:paraId="7F5394CF" w14:textId="77777777" w:rsidR="0004223A" w:rsidRDefault="008E07E1" w:rsidP="004175CA">
      <w:pPr>
        <w:pStyle w:val="TitleClause"/>
      </w:pPr>
      <w:r>
        <w:fldChar w:fldCharType="begin"/>
      </w:r>
      <w:r>
        <w:instrText>TC "55. VAT" \l 1</w:instrText>
      </w:r>
      <w:r>
        <w:fldChar w:fldCharType="end"/>
      </w:r>
      <w:bookmarkStart w:id="491" w:name="a553787"/>
      <w:bookmarkStart w:id="492" w:name="_Toc144803105"/>
      <w:r>
        <w:t>VAT</w:t>
      </w:r>
      <w:bookmarkEnd w:id="491"/>
      <w:bookmarkEnd w:id="492"/>
    </w:p>
    <w:p w14:paraId="4480C49B" w14:textId="77777777" w:rsidR="0004223A" w:rsidRDefault="008E07E1" w:rsidP="004175CA">
      <w:pPr>
        <w:pStyle w:val="Untitledsubclause1"/>
      </w:pPr>
      <w:bookmarkStart w:id="493" w:name="a403236"/>
      <w:r>
        <w:t>All sums payable by either party under or in connection with this lease are exclusive of any VAT that may be chargeable.</w:t>
      </w:r>
      <w:bookmarkEnd w:id="493"/>
    </w:p>
    <w:p w14:paraId="1B034E72" w14:textId="77777777" w:rsidR="0004223A" w:rsidRDefault="008E07E1" w:rsidP="004175CA">
      <w:pPr>
        <w:pStyle w:val="Untitledsubclause1"/>
      </w:pPr>
      <w:bookmarkStart w:id="494" w:name="a153493"/>
      <w:r>
        <w:t>A party to this lease must pay VAT in respect of all taxable supplies made to that party in connection with this lease on the due date for making any payment or, if earlier, the date on which that supply is made for VAT purposes.</w:t>
      </w:r>
      <w:bookmarkEnd w:id="494"/>
    </w:p>
    <w:p w14:paraId="68E5209C" w14:textId="77777777" w:rsidR="0004223A" w:rsidRDefault="008E07E1" w:rsidP="004175CA">
      <w:pPr>
        <w:pStyle w:val="Untitledsubclause1"/>
      </w:pPr>
      <w:bookmarkStart w:id="495" w:name="a697043"/>
      <w:r>
        <w:lastRenderedPageBreak/>
        <w:t xml:space="preserve">Every obligation on either party, under or in connection with this lease, to pay any sum by way of a refund or indemnity, includes an obligation to pay an amount equal to any VAT incurred on that sum by the receiving party (except to the extent that the receiving party obtains credit for such VAT). </w:t>
      </w:r>
      <w:bookmarkEnd w:id="495"/>
    </w:p>
    <w:p w14:paraId="3920FF87" w14:textId="7750A40A" w:rsidR="0004223A" w:rsidRPr="00076580" w:rsidRDefault="008E07E1" w:rsidP="004175CA">
      <w:pPr>
        <w:pStyle w:val="Untitledsubclause1"/>
      </w:pPr>
      <w:bookmarkStart w:id="496" w:name="a441699"/>
      <w:r>
        <w:t>The Tenant warrants that it does not intend or expect that the Property will become exempt land (within paragraph 12 of Schedule 10 to the Value Added Tax Act 1994) and that the purposes for which the Property are or are to be used will not affect the application or effect of any option to tax made by the Landlord in respect of the Property.</w:t>
      </w:r>
      <w:bookmarkEnd w:id="496"/>
    </w:p>
    <w:p w14:paraId="41F7A560" w14:textId="77777777" w:rsidR="0004223A" w:rsidRDefault="008E07E1" w:rsidP="004175CA">
      <w:pPr>
        <w:pStyle w:val="TitleClause"/>
      </w:pPr>
      <w:r>
        <w:fldChar w:fldCharType="begin"/>
      </w:r>
      <w:r>
        <w:instrText>TC "56. Joint and several liability" \l 1</w:instrText>
      </w:r>
      <w:r>
        <w:fldChar w:fldCharType="end"/>
      </w:r>
      <w:bookmarkStart w:id="497" w:name="a195411"/>
      <w:bookmarkStart w:id="498" w:name="_Toc144803106"/>
      <w:r>
        <w:t>Joint and several liability</w:t>
      </w:r>
      <w:bookmarkEnd w:id="497"/>
      <w:bookmarkEnd w:id="498"/>
    </w:p>
    <w:p w14:paraId="54902AB7" w14:textId="77777777" w:rsidR="0004223A" w:rsidRDefault="008E07E1" w:rsidP="004175CA">
      <w:pPr>
        <w:pStyle w:val="NoNumUntitledsubclause1"/>
      </w:pPr>
      <w:bookmarkStart w:id="499" w:name="a472811"/>
      <w:r>
        <w:t xml:space="preserve">Where a party comprises more than one person, those persons shall be jointly and severally liable for the obligations and liabilities of that party arising under this lease. The party to whom those obligations and liabilities are owed may </w:t>
      </w:r>
      <w:proofErr w:type="gramStart"/>
      <w:r>
        <w:t>take action</w:t>
      </w:r>
      <w:proofErr w:type="gramEnd"/>
      <w:r>
        <w:t xml:space="preserve"> against, or release or compromise the liability of, or grant time or other indulgence to, any one of those persons without affecting the liability of any other of them.</w:t>
      </w:r>
      <w:bookmarkEnd w:id="499"/>
    </w:p>
    <w:p w14:paraId="39C39C53" w14:textId="77777777" w:rsidR="0004223A" w:rsidRDefault="008E07E1" w:rsidP="004175CA">
      <w:pPr>
        <w:pStyle w:val="TitleClause"/>
      </w:pPr>
      <w:r>
        <w:fldChar w:fldCharType="begin"/>
      </w:r>
      <w:r>
        <w:instrText>TC "57. Entire agreement" \l 1</w:instrText>
      </w:r>
      <w:r>
        <w:fldChar w:fldCharType="end"/>
      </w:r>
      <w:bookmarkStart w:id="500" w:name="a300624"/>
      <w:bookmarkStart w:id="501" w:name="_Toc144803107"/>
      <w:r>
        <w:t>Entire agreement</w:t>
      </w:r>
      <w:bookmarkEnd w:id="500"/>
      <w:bookmarkEnd w:id="501"/>
    </w:p>
    <w:p w14:paraId="205100EF" w14:textId="1375C1BA" w:rsidR="0004223A" w:rsidRDefault="008E07E1" w:rsidP="004175CA">
      <w:pPr>
        <w:pStyle w:val="Untitledsubclause1"/>
      </w:pPr>
      <w:bookmarkStart w:id="502" w:name="a480846"/>
      <w:r>
        <w:t xml:space="preserve">This lease constitutes the whole agreement between the parties and supersedes all previous discussions, correspondence, negotiations, arrangements, </w:t>
      </w:r>
      <w:proofErr w:type="gramStart"/>
      <w:r>
        <w:t>understandings</w:t>
      </w:r>
      <w:proofErr w:type="gramEnd"/>
      <w:r>
        <w:t xml:space="preserve"> and agreements between them relating to its subject matter.</w:t>
      </w:r>
      <w:bookmarkEnd w:id="502"/>
    </w:p>
    <w:p w14:paraId="5E9D9010" w14:textId="55BEF453" w:rsidR="0004223A" w:rsidRDefault="008E07E1" w:rsidP="004175CA">
      <w:pPr>
        <w:pStyle w:val="Untitledsubclause1"/>
      </w:pPr>
      <w:bookmarkStart w:id="503" w:name="a595383"/>
      <w:r>
        <w:t xml:space="preserve">Each party acknowledges that in </w:t>
      </w:r>
      <w:proofErr w:type="gramStart"/>
      <w:r>
        <w:t>entering into</w:t>
      </w:r>
      <w:proofErr w:type="gramEnd"/>
      <w:r>
        <w:t xml:space="preserve"> this it does not rely on, and shall have no remedies in respect of, any representation or warranty (whether made innocently or negligently) [other than those contained in any Written Replies].</w:t>
      </w:r>
      <w:bookmarkEnd w:id="503"/>
    </w:p>
    <w:p w14:paraId="5DAC9B57" w14:textId="77777777" w:rsidR="0004223A" w:rsidRDefault="008E07E1" w:rsidP="004175CA">
      <w:pPr>
        <w:pStyle w:val="Untitledsubclause1"/>
      </w:pPr>
      <w:bookmarkStart w:id="504" w:name="a125386"/>
      <w:r>
        <w:t>Nothing in this lease constitutes or shall constitute a representation or warranty that the Property may lawfully be used for any purpose allowed by this lease.</w:t>
      </w:r>
      <w:bookmarkEnd w:id="504"/>
    </w:p>
    <w:p w14:paraId="41D0372A" w14:textId="762D1E97" w:rsidR="0004223A" w:rsidRPr="003A032D" w:rsidRDefault="008E07E1" w:rsidP="004175CA">
      <w:pPr>
        <w:pStyle w:val="Untitledsubclause1"/>
      </w:pPr>
      <w:bookmarkStart w:id="505" w:name="a174843"/>
      <w:r>
        <w:t>Nothing in this clause shall limit or exclude any liability for fraud.</w:t>
      </w:r>
      <w:bookmarkEnd w:id="505"/>
    </w:p>
    <w:p w14:paraId="6BE128F0" w14:textId="77777777" w:rsidR="0004223A" w:rsidRDefault="008E07E1" w:rsidP="004175CA">
      <w:pPr>
        <w:pStyle w:val="TitleClause"/>
      </w:pPr>
      <w:r>
        <w:fldChar w:fldCharType="begin"/>
      </w:r>
      <w:r>
        <w:instrText>TC "58. Contracts (Rights of Third Parties) Act 1999" \l 1</w:instrText>
      </w:r>
      <w:r>
        <w:fldChar w:fldCharType="end"/>
      </w:r>
      <w:bookmarkStart w:id="506" w:name="a928267"/>
      <w:bookmarkStart w:id="507" w:name="_Toc144803108"/>
      <w:r>
        <w:t>Contracts (Rights of Third Parties) Act 1999</w:t>
      </w:r>
      <w:bookmarkEnd w:id="506"/>
      <w:bookmarkEnd w:id="507"/>
    </w:p>
    <w:p w14:paraId="37EC617F" w14:textId="77777777" w:rsidR="0004223A" w:rsidRDefault="008E07E1" w:rsidP="004175CA">
      <w:pPr>
        <w:pStyle w:val="NoNumUntitledsubclause1"/>
      </w:pPr>
      <w:bookmarkStart w:id="508" w:name="a501654"/>
      <w:r>
        <w:t>This lease does not give rise to any rights under the Contracts (Rights of Third Parties) Act 1999 to enforce any term of this lease.</w:t>
      </w:r>
      <w:bookmarkEnd w:id="508"/>
    </w:p>
    <w:p w14:paraId="0265049B" w14:textId="77777777" w:rsidR="0004223A" w:rsidRDefault="008E07E1" w:rsidP="004175CA">
      <w:pPr>
        <w:pStyle w:val="TitleClause"/>
      </w:pPr>
      <w:r>
        <w:fldChar w:fldCharType="begin"/>
      </w:r>
      <w:r>
        <w:instrText>TC "59. Governing Law" \l 1</w:instrText>
      </w:r>
      <w:r>
        <w:fldChar w:fldCharType="end"/>
      </w:r>
      <w:bookmarkStart w:id="509" w:name="a555739"/>
      <w:bookmarkStart w:id="510" w:name="_Toc144803109"/>
      <w:r>
        <w:t>Governing Law</w:t>
      </w:r>
      <w:bookmarkEnd w:id="509"/>
      <w:bookmarkEnd w:id="510"/>
    </w:p>
    <w:p w14:paraId="786E5C03" w14:textId="77777777" w:rsidR="0004223A" w:rsidRDefault="008E07E1" w:rsidP="004175CA">
      <w:pPr>
        <w:pStyle w:val="NoNumUntitledsubclause1"/>
      </w:pPr>
      <w:bookmarkStart w:id="511" w:name="a914944"/>
      <w:r>
        <w:t>This lease and any dispute or claim (including non-contractual disputes or claims) arising out of or in connection with it or its subject matter or formation shall be governed by and construed in accordance with the law of England and Wales.</w:t>
      </w:r>
      <w:bookmarkEnd w:id="511"/>
    </w:p>
    <w:p w14:paraId="3CCCD7A7" w14:textId="77777777" w:rsidR="0004223A" w:rsidRDefault="008E07E1" w:rsidP="004175CA">
      <w:pPr>
        <w:pStyle w:val="TitleClause"/>
      </w:pPr>
      <w:r>
        <w:lastRenderedPageBreak/>
        <w:fldChar w:fldCharType="begin"/>
      </w:r>
      <w:r>
        <w:instrText>TC "60. Jurisdiction" \l 1</w:instrText>
      </w:r>
      <w:r>
        <w:fldChar w:fldCharType="end"/>
      </w:r>
      <w:bookmarkStart w:id="512" w:name="a108012"/>
      <w:bookmarkStart w:id="513" w:name="_Toc144803110"/>
      <w:r>
        <w:t>Jurisdiction</w:t>
      </w:r>
      <w:bookmarkEnd w:id="512"/>
      <w:bookmarkEnd w:id="513"/>
    </w:p>
    <w:p w14:paraId="1979F61D" w14:textId="22CCED46" w:rsidR="0004223A" w:rsidRDefault="008E07E1" w:rsidP="004175CA">
      <w:pPr>
        <w:pStyle w:val="NoNumUntitledsubclause1"/>
      </w:pPr>
      <w:bookmarkStart w:id="514" w:name="a902263"/>
      <w:r>
        <w:t xml:space="preserve">Subject to </w:t>
      </w:r>
      <w:r>
        <w:fldChar w:fldCharType="begin"/>
      </w:r>
      <w:r>
        <w:instrText>PAGEREF a878413\# "'paragraph '"  \h</w:instrText>
      </w:r>
      <w:r>
        <w:fldChar w:fldCharType="separate"/>
      </w:r>
      <w:r>
        <w:t xml:space="preserve">paragraph </w:t>
      </w:r>
      <w:r>
        <w:fldChar w:fldCharType="end"/>
      </w:r>
      <w:r>
        <w:fldChar w:fldCharType="begin"/>
      </w:r>
      <w:r>
        <w:rPr>
          <w:highlight w:val="lightGray"/>
        </w:rPr>
        <w:instrText>REF a878413 \h \w</w:instrText>
      </w:r>
      <w:r>
        <w:fldChar w:fldCharType="separate"/>
      </w:r>
      <w:r>
        <w:t>2</w:t>
      </w:r>
      <w:r>
        <w:fldChar w:fldCharType="end"/>
      </w:r>
      <w:r>
        <w:t xml:space="preserve"> of </w:t>
      </w:r>
      <w:r>
        <w:fldChar w:fldCharType="begin"/>
      </w:r>
      <w:r>
        <w:rPr>
          <w:highlight w:val="lightGray"/>
        </w:rPr>
        <w:instrText>REF a667118 \h \w</w:instrText>
      </w:r>
      <w:r>
        <w:fldChar w:fldCharType="separate"/>
      </w:r>
      <w:r>
        <w:t>Part 5</w:t>
      </w:r>
      <w:r>
        <w:fldChar w:fldCharType="end"/>
      </w:r>
      <w:r>
        <w:t xml:space="preserve"> of </w:t>
      </w:r>
      <w:r>
        <w:fldChar w:fldCharType="begin"/>
      </w:r>
      <w:r>
        <w:rPr>
          <w:highlight w:val="lightGray"/>
        </w:rPr>
        <w:instrText>REF a594018 \h \w</w:instrText>
      </w:r>
      <w:r>
        <w:fldChar w:fldCharType="separate"/>
      </w:r>
      <w:r>
        <w:t>Schedule 5</w:t>
      </w:r>
      <w:r>
        <w:fldChar w:fldCharType="end"/>
      </w:r>
      <w:r>
        <w:t>, each,  party irrevocably agrees that the courts of England and Wales shall have exclusive jurisdiction to settle any dispute or claim (including non-contractual disputes or claims) arising out of or in connection with this lease or its subject matter or formation.</w:t>
      </w:r>
      <w:bookmarkEnd w:id="514"/>
    </w:p>
    <w:p w14:paraId="76E38535" w14:textId="77777777" w:rsidR="0004223A" w:rsidRPr="005B1CCC" w:rsidRDefault="008E07E1" w:rsidP="004175CA">
      <w:pPr>
        <w:pStyle w:val="Paragraph"/>
        <w:rPr>
          <w:lang w:val="en-US"/>
        </w:rPr>
      </w:pPr>
      <w:r>
        <w:rPr>
          <w:lang w:val="en-US"/>
        </w:rPr>
        <w:t>This document has been executed as a deed and is delivered and takes effect on the date stated at the beginning of it.</w:t>
      </w:r>
    </w:p>
    <w:p w14:paraId="117A37D2" w14:textId="77777777" w:rsidR="0004223A" w:rsidRDefault="008E07E1" w:rsidP="00BF730F">
      <w:pPr>
        <w:pStyle w:val="Schedule"/>
        <w:pageBreakBefore/>
        <w:numPr>
          <w:ilvl w:val="0"/>
          <w:numId w:val="26"/>
        </w:numPr>
      </w:pPr>
      <w:bookmarkStart w:id="515" w:name="a266154"/>
      <w:bookmarkStart w:id="516" w:name="_Toc144803119"/>
      <w:r>
        <w:lastRenderedPageBreak/>
        <w:t>Property</w:t>
      </w:r>
      <w:bookmarkEnd w:id="515"/>
      <w:bookmarkEnd w:id="516"/>
    </w:p>
    <w:p w14:paraId="18BC269E" w14:textId="3C3F0484" w:rsidR="0004223A" w:rsidRDefault="008E07E1" w:rsidP="004175CA">
      <w:pPr>
        <w:pStyle w:val="NoNumUntitledClause"/>
      </w:pPr>
      <w:bookmarkStart w:id="517" w:name="a378631"/>
      <w:r>
        <w:t>The land and building known as</w:t>
      </w:r>
      <w:r w:rsidR="00201D98">
        <w:t xml:space="preserve"> Unit 2, rear of 25 Somers Road, Rugby, Warwickshire, CV22 7</w:t>
      </w:r>
      <w:proofErr w:type="gramStart"/>
      <w:r w:rsidR="003D0D84">
        <w:t>D</w:t>
      </w:r>
      <w:r w:rsidR="00201D98">
        <w:t xml:space="preserve">G </w:t>
      </w:r>
      <w:r>
        <w:t xml:space="preserve"> and</w:t>
      </w:r>
      <w:proofErr w:type="gramEnd"/>
      <w:r>
        <w:t xml:space="preserve"> shown edged red on the Property Plan including one half severed vertically of any party fence walls separating those premises from any adjoining premises.</w:t>
      </w:r>
      <w:bookmarkEnd w:id="517"/>
    </w:p>
    <w:p w14:paraId="0F7CE788" w14:textId="77777777" w:rsidR="0004223A" w:rsidRDefault="008E07E1" w:rsidP="00BF730F">
      <w:pPr>
        <w:pStyle w:val="Schedule"/>
        <w:pageBreakBefore/>
        <w:numPr>
          <w:ilvl w:val="0"/>
          <w:numId w:val="26"/>
        </w:numPr>
      </w:pPr>
      <w:bookmarkStart w:id="518" w:name="a979993"/>
      <w:bookmarkStart w:id="519" w:name="_Toc144803121"/>
      <w:r>
        <w:lastRenderedPageBreak/>
        <w:t>Reservations</w:t>
      </w:r>
      <w:bookmarkEnd w:id="518"/>
      <w:bookmarkEnd w:id="519"/>
    </w:p>
    <w:p w14:paraId="45CB0A4C" w14:textId="4C08E25B" w:rsidR="0004223A" w:rsidRDefault="008E07E1" w:rsidP="00BF730F">
      <w:pPr>
        <w:pStyle w:val="ScheduleUntitledClause"/>
        <w:numPr>
          <w:ilvl w:val="0"/>
          <w:numId w:val="30"/>
        </w:numPr>
      </w:pPr>
      <w:bookmarkStart w:id="520" w:name="a482168"/>
      <w:r>
        <w:t xml:space="preserve">Subject to </w:t>
      </w:r>
      <w:r>
        <w:fldChar w:fldCharType="begin"/>
      </w:r>
      <w:r>
        <w:instrText>PAGEREF a122385\# "'paragraph '"  \h</w:instrText>
      </w:r>
      <w:r>
        <w:fldChar w:fldCharType="separate"/>
      </w:r>
      <w:r>
        <w:t xml:space="preserve">paragraph </w:t>
      </w:r>
      <w:r>
        <w:fldChar w:fldCharType="end"/>
      </w:r>
      <w:r>
        <w:fldChar w:fldCharType="begin"/>
      </w:r>
      <w:r>
        <w:rPr>
          <w:highlight w:val="lightGray"/>
        </w:rPr>
        <w:instrText>REF a122385 \h \w</w:instrText>
      </w:r>
      <w:r>
        <w:fldChar w:fldCharType="separate"/>
      </w:r>
      <w:r>
        <w:t>2</w:t>
      </w:r>
      <w:r>
        <w:fldChar w:fldCharType="end"/>
      </w:r>
      <w:r>
        <w:t xml:space="preserve"> and </w:t>
      </w:r>
      <w:r>
        <w:fldChar w:fldCharType="begin"/>
      </w:r>
      <w:r>
        <w:instrText>PAGEREF a308253\# "'paragraph '"  \h</w:instrText>
      </w:r>
      <w:r>
        <w:fldChar w:fldCharType="separate"/>
      </w:r>
      <w:r>
        <w:t xml:space="preserve">paragraph </w:t>
      </w:r>
      <w:r>
        <w:fldChar w:fldCharType="end"/>
      </w:r>
      <w:r>
        <w:fldChar w:fldCharType="begin"/>
      </w:r>
      <w:r>
        <w:rPr>
          <w:highlight w:val="lightGray"/>
        </w:rPr>
        <w:instrText>REF a308253 \h \w</w:instrText>
      </w:r>
      <w:r>
        <w:fldChar w:fldCharType="separate"/>
      </w:r>
      <w:r>
        <w:t>3</w:t>
      </w:r>
      <w:r>
        <w:fldChar w:fldCharType="end"/>
      </w:r>
      <w:r>
        <w:t xml:space="preserve"> of this Schedule, the Landlord excepts and reserves from this lease the following rights:</w:t>
      </w:r>
      <w:bookmarkEnd w:id="520"/>
    </w:p>
    <w:p w14:paraId="1956E0CD" w14:textId="1504D3E0" w:rsidR="0004223A" w:rsidRDefault="008E07E1" w:rsidP="00BF730F">
      <w:pPr>
        <w:pStyle w:val="ScheduleUntitledsubclause1"/>
        <w:numPr>
          <w:ilvl w:val="1"/>
          <w:numId w:val="30"/>
        </w:numPr>
      </w:pPr>
      <w:bookmarkStart w:id="521" w:name="a563327"/>
      <w:r>
        <w:t xml:space="preserve">Rights of light, air, </w:t>
      </w:r>
      <w:proofErr w:type="gramStart"/>
      <w:r>
        <w:t>support</w:t>
      </w:r>
      <w:proofErr w:type="gramEnd"/>
      <w:r>
        <w:t xml:space="preserve"> and protection to the extent those rights are capable of being enjoyed at any time during the Term.</w:t>
      </w:r>
      <w:bookmarkEnd w:id="521"/>
    </w:p>
    <w:p w14:paraId="34FACE1F" w14:textId="77777777" w:rsidR="0004223A" w:rsidRDefault="008E07E1" w:rsidP="00BF730F">
      <w:pPr>
        <w:pStyle w:val="ScheduleUntitledsubclause1"/>
        <w:numPr>
          <w:ilvl w:val="1"/>
          <w:numId w:val="30"/>
        </w:numPr>
      </w:pPr>
      <w:bookmarkStart w:id="522" w:name="a234357"/>
      <w:r>
        <w:t xml:space="preserve">Subject to the Landlord complying with </w:t>
      </w:r>
      <w:r>
        <w:fldChar w:fldCharType="begin"/>
      </w:r>
      <w:r>
        <w:instrText>PAGEREF a128925\# "'clause '"  \h</w:instrText>
      </w:r>
      <w:r>
        <w:fldChar w:fldCharType="separate"/>
      </w:r>
      <w:r>
        <w:t xml:space="preserve">clause </w:t>
      </w:r>
      <w:r>
        <w:fldChar w:fldCharType="end"/>
      </w:r>
      <w:r>
        <w:fldChar w:fldCharType="begin"/>
      </w:r>
      <w:r>
        <w:rPr>
          <w:highlight w:val="lightGray"/>
        </w:rPr>
        <w:instrText>REF a128925 \h \w</w:instrText>
      </w:r>
      <w:r>
        <w:fldChar w:fldCharType="separate"/>
      </w:r>
      <w:r>
        <w:t>41</w:t>
      </w:r>
      <w:r>
        <w:fldChar w:fldCharType="end"/>
      </w:r>
      <w:r>
        <w:t>, the right to enter the Property: for any other purpose mentioned in or connected with:</w:t>
      </w:r>
      <w:bookmarkEnd w:id="522"/>
    </w:p>
    <w:p w14:paraId="14C25734" w14:textId="77777777" w:rsidR="0004223A" w:rsidRDefault="008E07E1" w:rsidP="00BF730F">
      <w:pPr>
        <w:pStyle w:val="ScheduleUntitledsubclause2"/>
        <w:numPr>
          <w:ilvl w:val="2"/>
          <w:numId w:val="30"/>
        </w:numPr>
      </w:pPr>
      <w:bookmarkStart w:id="523" w:name="a892559"/>
      <w:r>
        <w:t xml:space="preserve">this </w:t>
      </w:r>
      <w:proofErr w:type="gramStart"/>
      <w:r>
        <w:t>lease;</w:t>
      </w:r>
      <w:bookmarkEnd w:id="523"/>
      <w:proofErr w:type="gramEnd"/>
    </w:p>
    <w:p w14:paraId="2B57253A" w14:textId="77777777" w:rsidR="0004223A" w:rsidRDefault="008E07E1" w:rsidP="00BF730F">
      <w:pPr>
        <w:pStyle w:val="ScheduleUntitledsubclause2"/>
        <w:numPr>
          <w:ilvl w:val="2"/>
          <w:numId w:val="30"/>
        </w:numPr>
      </w:pPr>
      <w:bookmarkStart w:id="524" w:name="a508162"/>
      <w:r>
        <w:t>the Reservations; or</w:t>
      </w:r>
      <w:bookmarkEnd w:id="524"/>
    </w:p>
    <w:p w14:paraId="493BFADC" w14:textId="4E4C936B" w:rsidR="0004223A" w:rsidRDefault="008E07E1" w:rsidP="00BF730F">
      <w:pPr>
        <w:pStyle w:val="ScheduleUntitledsubclause2"/>
        <w:numPr>
          <w:ilvl w:val="2"/>
          <w:numId w:val="30"/>
        </w:numPr>
      </w:pPr>
      <w:bookmarkStart w:id="525" w:name="a514465"/>
      <w:r>
        <w:t xml:space="preserve">the Landlord's interest in the Property </w:t>
      </w:r>
      <w:r w:rsidR="00201D98">
        <w:t xml:space="preserve">or </w:t>
      </w:r>
      <w:r>
        <w:t>any neighbouring or adjoining property in which the Landlord acquires an interest during the Term.</w:t>
      </w:r>
      <w:bookmarkEnd w:id="525"/>
    </w:p>
    <w:p w14:paraId="1D13AD21" w14:textId="1A2E8C6D" w:rsidR="0004223A" w:rsidRDefault="008E07E1" w:rsidP="00BF730F">
      <w:pPr>
        <w:pStyle w:val="ScheduleUntitledsubclause1"/>
        <w:numPr>
          <w:ilvl w:val="1"/>
          <w:numId w:val="30"/>
        </w:numPr>
      </w:pPr>
      <w:bookmarkStart w:id="526" w:name="a285452"/>
      <w:r>
        <w:t>The right to:</w:t>
      </w:r>
      <w:bookmarkEnd w:id="526"/>
    </w:p>
    <w:p w14:paraId="16E59159" w14:textId="7914F9B2" w:rsidR="0004223A" w:rsidRDefault="008E07E1" w:rsidP="00BF730F">
      <w:pPr>
        <w:pStyle w:val="ScheduleUntitledsubclause2"/>
        <w:numPr>
          <w:ilvl w:val="2"/>
          <w:numId w:val="30"/>
        </w:numPr>
      </w:pPr>
      <w:bookmarkStart w:id="527" w:name="a402443"/>
      <w:r>
        <w:t xml:space="preserve">use and connect into Service Media at the Property which are in existence at the date of this </w:t>
      </w:r>
      <w:proofErr w:type="gramStart"/>
      <w:r>
        <w:t>lease</w:t>
      </w:r>
      <w:proofErr w:type="gramEnd"/>
      <w:r>
        <w:t xml:space="preserve"> or which are installed or constructed during the Term; an</w:t>
      </w:r>
      <w:bookmarkEnd w:id="527"/>
    </w:p>
    <w:p w14:paraId="0005CC51" w14:textId="44703DFD" w:rsidR="0004223A" w:rsidRDefault="008E07E1" w:rsidP="00BF730F">
      <w:pPr>
        <w:pStyle w:val="ScheduleUntitledsubclause2"/>
        <w:numPr>
          <w:ilvl w:val="2"/>
          <w:numId w:val="30"/>
        </w:numPr>
      </w:pPr>
      <w:bookmarkStart w:id="528" w:name="a100953"/>
      <w:r>
        <w:t>install and construct Service Media at the Property to</w:t>
      </w:r>
      <w:r w:rsidR="003203C6">
        <w:t xml:space="preserve"> </w:t>
      </w:r>
      <w:r>
        <w:t>any neighbouring or adjoining property in which the Landlord acquires an interest during the Term; and</w:t>
      </w:r>
      <w:bookmarkEnd w:id="528"/>
    </w:p>
    <w:p w14:paraId="797BEFC0" w14:textId="6A57ED6D" w:rsidR="0004223A" w:rsidRDefault="008E07E1" w:rsidP="00BF730F">
      <w:pPr>
        <w:pStyle w:val="ScheduleUntitledsubclause2"/>
        <w:numPr>
          <w:ilvl w:val="2"/>
          <w:numId w:val="30"/>
        </w:numPr>
      </w:pPr>
      <w:bookmarkStart w:id="529" w:name="a208508"/>
      <w:r>
        <w:t>re-route and replace any Service Media referred to in this paragraph.</w:t>
      </w:r>
      <w:bookmarkEnd w:id="529"/>
    </w:p>
    <w:p w14:paraId="22A99F06" w14:textId="357507EA" w:rsidR="0004223A" w:rsidRDefault="008E07E1" w:rsidP="00BF730F">
      <w:pPr>
        <w:pStyle w:val="ScheduleUntitledsubclause1"/>
        <w:numPr>
          <w:ilvl w:val="1"/>
          <w:numId w:val="30"/>
        </w:numPr>
      </w:pPr>
      <w:bookmarkStart w:id="530" w:name="a572885"/>
      <w:r>
        <w:t xml:space="preserve">At any time during the Term, the full and free right to build, rebuild, </w:t>
      </w:r>
      <w:proofErr w:type="gramStart"/>
      <w:r>
        <w:t>alter</w:t>
      </w:r>
      <w:proofErr w:type="gramEnd"/>
      <w:r>
        <w:t xml:space="preserve"> or develop any neighbouring or adjoining property in which the Landlord acquires an interest during the Term as the Landlord may think fit.</w:t>
      </w:r>
      <w:bookmarkEnd w:id="530"/>
    </w:p>
    <w:p w14:paraId="60467DC6" w14:textId="53922567" w:rsidR="0004223A" w:rsidRDefault="008E07E1" w:rsidP="00BF730F">
      <w:pPr>
        <w:pStyle w:val="ScheduleUntitledsubclause1"/>
        <w:numPr>
          <w:ilvl w:val="1"/>
          <w:numId w:val="30"/>
        </w:numPr>
      </w:pPr>
      <w:bookmarkStart w:id="531" w:name="a780065"/>
      <w:r>
        <w:t xml:space="preserve">Subject to the Landlord complying with </w:t>
      </w:r>
      <w:r>
        <w:fldChar w:fldCharType="begin"/>
      </w:r>
      <w:r>
        <w:instrText>PAGEREF a631455\# "'clause '"  \h</w:instrText>
      </w:r>
      <w:r>
        <w:fldChar w:fldCharType="separate"/>
      </w:r>
      <w:r>
        <w:t xml:space="preserve">clause </w:t>
      </w:r>
      <w:r>
        <w:fldChar w:fldCharType="end"/>
      </w:r>
      <w:r>
        <w:fldChar w:fldCharType="begin"/>
      </w:r>
      <w:r>
        <w:rPr>
          <w:highlight w:val="lightGray"/>
        </w:rPr>
        <w:instrText>REF a631455 \h \w</w:instrText>
      </w:r>
      <w:r>
        <w:fldChar w:fldCharType="separate"/>
      </w:r>
      <w:r>
        <w:t>42</w:t>
      </w:r>
      <w:r>
        <w:fldChar w:fldCharType="end"/>
      </w:r>
      <w:r>
        <w:t>, the right to erect scaffolding at the Property and attach it to any part of the Property in connection with any of the Reservations.</w:t>
      </w:r>
      <w:bookmarkEnd w:id="531"/>
    </w:p>
    <w:p w14:paraId="2E662874" w14:textId="77777777" w:rsidR="0004223A" w:rsidRDefault="008E07E1" w:rsidP="00BF730F">
      <w:pPr>
        <w:pStyle w:val="ScheduleUntitledClause"/>
        <w:numPr>
          <w:ilvl w:val="0"/>
          <w:numId w:val="30"/>
        </w:numPr>
      </w:pPr>
      <w:bookmarkStart w:id="532" w:name="a122385"/>
      <w:r>
        <w:t>The Reservations:</w:t>
      </w:r>
      <w:bookmarkEnd w:id="532"/>
    </w:p>
    <w:p w14:paraId="202AC482" w14:textId="241DC278" w:rsidR="0004223A" w:rsidRDefault="008E07E1" w:rsidP="00BF730F">
      <w:pPr>
        <w:pStyle w:val="ScheduleUntitledsubclause1"/>
        <w:numPr>
          <w:ilvl w:val="1"/>
          <w:numId w:val="30"/>
        </w:numPr>
      </w:pPr>
      <w:bookmarkStart w:id="533" w:name="a473612"/>
      <w:r>
        <w:t>Are excepted and reserved notwithstanding that the exercise of any of the Reservations or the works carried out pursuant to them result in a reduction in the flow of light or air to the Property or loss of amenity for the Property.</w:t>
      </w:r>
      <w:bookmarkEnd w:id="533"/>
    </w:p>
    <w:p w14:paraId="23C164F4" w14:textId="77777777" w:rsidR="0004223A" w:rsidRDefault="008E07E1" w:rsidP="00BF730F">
      <w:pPr>
        <w:pStyle w:val="ScheduleUntitledsubclause1"/>
        <w:numPr>
          <w:ilvl w:val="1"/>
          <w:numId w:val="30"/>
        </w:numPr>
      </w:pPr>
      <w:bookmarkStart w:id="534" w:name="a333086"/>
      <w:r>
        <w:t xml:space="preserve">May be exercised by: </w:t>
      </w:r>
      <w:bookmarkEnd w:id="534"/>
    </w:p>
    <w:p w14:paraId="4D4AA12F" w14:textId="77777777" w:rsidR="0004223A" w:rsidRDefault="008E07E1" w:rsidP="00BF730F">
      <w:pPr>
        <w:pStyle w:val="ScheduleUntitledsubclause2"/>
        <w:numPr>
          <w:ilvl w:val="2"/>
          <w:numId w:val="30"/>
        </w:numPr>
      </w:pPr>
      <w:bookmarkStart w:id="535" w:name="a762003"/>
      <w:r>
        <w:t xml:space="preserve">the </w:t>
      </w:r>
      <w:proofErr w:type="gramStart"/>
      <w:r>
        <w:t>Landlord;</w:t>
      </w:r>
      <w:bookmarkEnd w:id="535"/>
      <w:proofErr w:type="gramEnd"/>
    </w:p>
    <w:p w14:paraId="4B5E2F33" w14:textId="77777777" w:rsidR="0004223A" w:rsidRDefault="008E07E1" w:rsidP="00BF730F">
      <w:pPr>
        <w:pStyle w:val="ScheduleUntitledsubclause2"/>
        <w:numPr>
          <w:ilvl w:val="2"/>
          <w:numId w:val="30"/>
        </w:numPr>
      </w:pPr>
      <w:bookmarkStart w:id="536" w:name="a582727"/>
      <w:r>
        <w:t xml:space="preserve">anyone else who is or becomes entitled to exercise them; and </w:t>
      </w:r>
      <w:bookmarkEnd w:id="536"/>
    </w:p>
    <w:p w14:paraId="77458CB8" w14:textId="158C0103" w:rsidR="0004223A" w:rsidRDefault="008E07E1" w:rsidP="00BF730F">
      <w:pPr>
        <w:pStyle w:val="ScheduleUntitledsubclause2"/>
        <w:numPr>
          <w:ilvl w:val="2"/>
          <w:numId w:val="30"/>
        </w:numPr>
      </w:pPr>
      <w:bookmarkStart w:id="537" w:name="a440401"/>
      <w:r>
        <w:t xml:space="preserve">anyone authorised by the </w:t>
      </w:r>
      <w:proofErr w:type="gramStart"/>
      <w:r>
        <w:t>Landlord .</w:t>
      </w:r>
      <w:bookmarkEnd w:id="537"/>
      <w:proofErr w:type="gramEnd"/>
    </w:p>
    <w:p w14:paraId="42345CD7" w14:textId="72EA3F10" w:rsidR="0004223A" w:rsidRDefault="008E07E1" w:rsidP="00BF730F">
      <w:pPr>
        <w:pStyle w:val="ScheduleUntitledsubclause1"/>
        <w:numPr>
          <w:ilvl w:val="1"/>
          <w:numId w:val="30"/>
        </w:numPr>
      </w:pPr>
      <w:bookmarkStart w:id="538" w:name="a726186"/>
      <w:r>
        <w:lastRenderedPageBreak/>
        <w:t>Are excepted and reserved to the extent possible for the benefit of any neighbouring or adjoining property in which the Landlord acquires an interest during the Term.</w:t>
      </w:r>
      <w:bookmarkEnd w:id="538"/>
    </w:p>
    <w:p w14:paraId="6DDA7074" w14:textId="77777777" w:rsidR="0004223A" w:rsidRDefault="008E07E1" w:rsidP="00BF730F">
      <w:pPr>
        <w:pStyle w:val="ScheduleUntitledClause"/>
        <w:numPr>
          <w:ilvl w:val="0"/>
          <w:numId w:val="30"/>
        </w:numPr>
      </w:pPr>
      <w:bookmarkStart w:id="539" w:name="a308253"/>
      <w:r>
        <w:t xml:space="preserve">No party exercising any of the Reservations, nor its workers, contractors, </w:t>
      </w:r>
      <w:proofErr w:type="gramStart"/>
      <w:r>
        <w:t>agents</w:t>
      </w:r>
      <w:proofErr w:type="gramEnd"/>
      <w:r>
        <w:t xml:space="preserve"> and professional advisers, shall be liable to the Tenant or to any undertenant or other occupier of or person at the Property for any loss, damage, injury, nuisance or inconvenience arising by reason of its exercising any of the Reservations except for:</w:t>
      </w:r>
      <w:bookmarkEnd w:id="539"/>
    </w:p>
    <w:p w14:paraId="701915DD" w14:textId="77777777" w:rsidR="0004223A" w:rsidRDefault="008E07E1" w:rsidP="00BF730F">
      <w:pPr>
        <w:pStyle w:val="ScheduleUntitledsubclause1"/>
        <w:numPr>
          <w:ilvl w:val="1"/>
          <w:numId w:val="30"/>
        </w:numPr>
      </w:pPr>
      <w:bookmarkStart w:id="540" w:name="a136858"/>
      <w:r>
        <w:t>Physical damage to the Property.</w:t>
      </w:r>
      <w:bookmarkEnd w:id="540"/>
    </w:p>
    <w:p w14:paraId="0D68A5B7" w14:textId="77777777" w:rsidR="0004223A" w:rsidRDefault="008E07E1" w:rsidP="00BF730F">
      <w:pPr>
        <w:pStyle w:val="ScheduleUntitledsubclause1"/>
        <w:numPr>
          <w:ilvl w:val="1"/>
          <w:numId w:val="30"/>
        </w:numPr>
      </w:pPr>
      <w:bookmarkStart w:id="541" w:name="a869025"/>
      <w:r>
        <w:t xml:space="preserve">Any loss, damage, injury, </w:t>
      </w:r>
      <w:proofErr w:type="gramStart"/>
      <w:r>
        <w:t>nuisance</w:t>
      </w:r>
      <w:proofErr w:type="gramEnd"/>
      <w:r>
        <w:t xml:space="preserve"> or inconvenience in relation to which the law prevents the Landlord from excluding liability.</w:t>
      </w:r>
      <w:bookmarkEnd w:id="541"/>
    </w:p>
    <w:p w14:paraId="02AA1CA6" w14:textId="77777777" w:rsidR="0004223A" w:rsidRDefault="008E07E1" w:rsidP="00BF730F">
      <w:pPr>
        <w:pStyle w:val="Schedule"/>
        <w:pageBreakBefore/>
        <w:numPr>
          <w:ilvl w:val="0"/>
          <w:numId w:val="26"/>
        </w:numPr>
      </w:pPr>
      <w:bookmarkStart w:id="542" w:name="a333479"/>
      <w:bookmarkStart w:id="543" w:name="_Toc144803122"/>
      <w:r>
        <w:lastRenderedPageBreak/>
        <w:t>Third Party Rights</w:t>
      </w:r>
      <w:bookmarkEnd w:id="542"/>
      <w:bookmarkEnd w:id="543"/>
    </w:p>
    <w:p w14:paraId="5319C480" w14:textId="2106EC87" w:rsidR="0004223A" w:rsidRDefault="008E07E1" w:rsidP="00BF730F">
      <w:pPr>
        <w:pStyle w:val="ScheduleUntitledClause"/>
        <w:numPr>
          <w:ilvl w:val="0"/>
          <w:numId w:val="31"/>
        </w:numPr>
      </w:pPr>
      <w:bookmarkStart w:id="544" w:name="a196478"/>
      <w:r>
        <w:t>All easements and other rights, covenants and restrictions affecting the Property and any land over which the Rights are granted</w:t>
      </w:r>
      <w:r w:rsidR="003203C6">
        <w:t xml:space="preserve"> </w:t>
      </w:r>
      <w:r>
        <w:t xml:space="preserve">including those set out or referred to in the register entries of </w:t>
      </w:r>
      <w:r w:rsidR="00201D98">
        <w:t>WK312543</w:t>
      </w:r>
      <w:r>
        <w:t xml:space="preserve"> as at the date of this lease.</w:t>
      </w:r>
      <w:bookmarkEnd w:id="544"/>
    </w:p>
    <w:p w14:paraId="392EEF05" w14:textId="1449B9EE" w:rsidR="0004223A" w:rsidRDefault="008E07E1" w:rsidP="00BF730F">
      <w:pPr>
        <w:pStyle w:val="Schedule"/>
        <w:pageBreakBefore/>
        <w:numPr>
          <w:ilvl w:val="0"/>
          <w:numId w:val="26"/>
        </w:numPr>
      </w:pPr>
      <w:bookmarkStart w:id="545" w:name="a594018"/>
      <w:bookmarkStart w:id="546" w:name="_Toc144803123"/>
      <w:r>
        <w:lastRenderedPageBreak/>
        <w:t>Rent review</w:t>
      </w:r>
      <w:bookmarkEnd w:id="545"/>
      <w:bookmarkEnd w:id="546"/>
    </w:p>
    <w:p w14:paraId="58946F94" w14:textId="77777777" w:rsidR="0004223A" w:rsidRDefault="008E07E1" w:rsidP="00BF730F">
      <w:pPr>
        <w:pStyle w:val="Part"/>
        <w:numPr>
          <w:ilvl w:val="0"/>
          <w:numId w:val="34"/>
        </w:numPr>
      </w:pPr>
      <w:bookmarkStart w:id="547" w:name="a104038"/>
      <w:bookmarkStart w:id="548" w:name="_Toc144803124"/>
      <w:r>
        <w:t>Definitions</w:t>
      </w:r>
      <w:bookmarkEnd w:id="547"/>
      <w:bookmarkEnd w:id="548"/>
    </w:p>
    <w:p w14:paraId="518955A9" w14:textId="77777777" w:rsidR="0004223A" w:rsidRDefault="008E07E1" w:rsidP="00BF730F">
      <w:pPr>
        <w:pStyle w:val="ScheduleTitleClause"/>
        <w:numPr>
          <w:ilvl w:val="0"/>
          <w:numId w:val="35"/>
        </w:numPr>
      </w:pPr>
      <w:r>
        <w:fldChar w:fldCharType="begin"/>
      </w:r>
      <w:r>
        <w:instrText>TC "1. Definitions" \l 1</w:instrText>
      </w:r>
      <w:r>
        <w:fldChar w:fldCharType="end"/>
      </w:r>
      <w:bookmarkStart w:id="549" w:name="a763682"/>
      <w:bookmarkStart w:id="550" w:name="_Toc144803125"/>
      <w:r>
        <w:t>Definitions</w:t>
      </w:r>
      <w:bookmarkEnd w:id="549"/>
      <w:bookmarkEnd w:id="550"/>
    </w:p>
    <w:p w14:paraId="1CA80685" w14:textId="77777777" w:rsidR="0004223A" w:rsidRDefault="008E07E1" w:rsidP="004175CA">
      <w:pPr>
        <w:pStyle w:val="ParaClause"/>
        <w:rPr>
          <w:shd w:val="clear" w:color="auto" w:fill="FFFFFF"/>
        </w:rPr>
      </w:pPr>
      <w:r>
        <w:rPr>
          <w:shd w:val="clear" w:color="auto" w:fill="FFFFFF"/>
        </w:rPr>
        <w:t xml:space="preserve">The following definitions apply in this </w:t>
      </w:r>
      <w:r>
        <w:fldChar w:fldCharType="begin"/>
      </w:r>
      <w:r>
        <w:rPr>
          <w:highlight w:val="lightGray"/>
        </w:rPr>
        <w:instrText>REF a594018 \h \w</w:instrText>
      </w:r>
      <w:r>
        <w:fldChar w:fldCharType="separate"/>
      </w:r>
      <w:r>
        <w:t>Schedule 5</w:t>
      </w:r>
      <w:r>
        <w:fldChar w:fldCharType="end"/>
      </w:r>
      <w:r>
        <w:rPr>
          <w:shd w:val="clear" w:color="auto" w:fill="FFFFFF"/>
        </w:rPr>
        <w:t>.</w:t>
      </w:r>
    </w:p>
    <w:p w14:paraId="750ED2C9" w14:textId="77777777" w:rsidR="0004223A" w:rsidRDefault="008E07E1" w:rsidP="004175CA">
      <w:pPr>
        <w:pStyle w:val="DefinedTermPara"/>
      </w:pPr>
      <w:bookmarkStart w:id="551" w:name="a719173"/>
      <w:r>
        <w:rPr>
          <w:rStyle w:val="DefTerm"/>
        </w:rPr>
        <w:t>Assumptions</w:t>
      </w:r>
      <w:r>
        <w:t xml:space="preserve">: the assumptions set out in </w:t>
      </w:r>
      <w:r>
        <w:fldChar w:fldCharType="begin"/>
      </w:r>
      <w:r>
        <w:rPr>
          <w:highlight w:val="lightGray"/>
        </w:rPr>
        <w:instrText>REF a644944 \h \w</w:instrText>
      </w:r>
      <w:r>
        <w:fldChar w:fldCharType="separate"/>
      </w:r>
      <w:r>
        <w:t>Part 2</w:t>
      </w:r>
      <w:r>
        <w:fldChar w:fldCharType="end"/>
      </w:r>
      <w:r>
        <w:t xml:space="preserve"> of this </w:t>
      </w:r>
      <w:r>
        <w:fldChar w:fldCharType="begin"/>
      </w:r>
      <w:r>
        <w:rPr>
          <w:highlight w:val="lightGray"/>
        </w:rPr>
        <w:instrText>REF a594018 \h \w</w:instrText>
      </w:r>
      <w:r>
        <w:fldChar w:fldCharType="separate"/>
      </w:r>
      <w:r>
        <w:t>Schedule 5</w:t>
      </w:r>
      <w:r>
        <w:fldChar w:fldCharType="end"/>
      </w:r>
      <w:r>
        <w:t>.</w:t>
      </w:r>
      <w:bookmarkEnd w:id="551"/>
    </w:p>
    <w:p w14:paraId="54B96B3E" w14:textId="77777777" w:rsidR="0004223A" w:rsidRDefault="008E07E1" w:rsidP="004175CA">
      <w:pPr>
        <w:pStyle w:val="DefinedTermPara"/>
      </w:pPr>
      <w:bookmarkStart w:id="552" w:name="a332992"/>
      <w:r>
        <w:rPr>
          <w:rStyle w:val="DefTerm"/>
        </w:rPr>
        <w:t>Disregards</w:t>
      </w:r>
      <w:r>
        <w:t xml:space="preserve">: the disregards set out in </w:t>
      </w:r>
      <w:r>
        <w:fldChar w:fldCharType="begin"/>
      </w:r>
      <w:r>
        <w:rPr>
          <w:highlight w:val="lightGray"/>
        </w:rPr>
        <w:instrText>REF a653972 \h \w</w:instrText>
      </w:r>
      <w:r>
        <w:fldChar w:fldCharType="separate"/>
      </w:r>
      <w:r>
        <w:t>Part 3</w:t>
      </w:r>
      <w:r>
        <w:fldChar w:fldCharType="end"/>
      </w:r>
      <w:r>
        <w:t xml:space="preserve"> of this </w:t>
      </w:r>
      <w:r>
        <w:fldChar w:fldCharType="begin"/>
      </w:r>
      <w:r>
        <w:rPr>
          <w:highlight w:val="lightGray"/>
        </w:rPr>
        <w:instrText>REF a594018 \h \w</w:instrText>
      </w:r>
      <w:r>
        <w:fldChar w:fldCharType="separate"/>
      </w:r>
      <w:r>
        <w:t>Schedule 5</w:t>
      </w:r>
      <w:r>
        <w:fldChar w:fldCharType="end"/>
      </w:r>
      <w:r>
        <w:t>.</w:t>
      </w:r>
      <w:bookmarkEnd w:id="552"/>
    </w:p>
    <w:p w14:paraId="68541E09" w14:textId="77777777" w:rsidR="0004223A" w:rsidRDefault="008E07E1" w:rsidP="004175CA">
      <w:pPr>
        <w:pStyle w:val="DefinedTermPara"/>
      </w:pPr>
      <w:bookmarkStart w:id="553" w:name="a558217"/>
      <w:r>
        <w:rPr>
          <w:rStyle w:val="DefTerm"/>
        </w:rPr>
        <w:t>Hypothetical Lease</w:t>
      </w:r>
      <w:r>
        <w:t xml:space="preserve">: the lease described in </w:t>
      </w:r>
      <w:r>
        <w:fldChar w:fldCharType="begin"/>
      </w:r>
      <w:r>
        <w:rPr>
          <w:highlight w:val="lightGray"/>
        </w:rPr>
        <w:instrText>REF a631728 \h \w</w:instrText>
      </w:r>
      <w:r>
        <w:fldChar w:fldCharType="separate"/>
      </w:r>
      <w:r>
        <w:t>Part 4</w:t>
      </w:r>
      <w:r>
        <w:fldChar w:fldCharType="end"/>
      </w:r>
      <w:r>
        <w:t xml:space="preserve"> of this </w:t>
      </w:r>
      <w:r>
        <w:fldChar w:fldCharType="begin"/>
      </w:r>
      <w:r>
        <w:rPr>
          <w:highlight w:val="lightGray"/>
        </w:rPr>
        <w:instrText>REF a594018 \h \w</w:instrText>
      </w:r>
      <w:r>
        <w:fldChar w:fldCharType="separate"/>
      </w:r>
      <w:r>
        <w:t>Schedule 5</w:t>
      </w:r>
      <w:r>
        <w:fldChar w:fldCharType="end"/>
      </w:r>
      <w:r>
        <w:t xml:space="preserve">. </w:t>
      </w:r>
      <w:bookmarkEnd w:id="553"/>
    </w:p>
    <w:p w14:paraId="3A387CAD" w14:textId="77777777" w:rsidR="0004223A" w:rsidRDefault="008E07E1" w:rsidP="004175CA">
      <w:pPr>
        <w:pStyle w:val="DefinedTermPara"/>
      </w:pPr>
      <w:bookmarkStart w:id="554" w:name="a372941"/>
      <w:r>
        <w:rPr>
          <w:rStyle w:val="DefTerm"/>
        </w:rPr>
        <w:t>Open Market Rent</w:t>
      </w:r>
      <w:r>
        <w:t>: the best annual rent (exclusive of VAT) at which the Property could reasonably be expected to be let:</w:t>
      </w:r>
      <w:bookmarkEnd w:id="554"/>
    </w:p>
    <w:p w14:paraId="2413D7EF" w14:textId="77777777" w:rsidR="0004223A" w:rsidRDefault="008E07E1" w:rsidP="004175CA">
      <w:pPr>
        <w:pStyle w:val="DefinedTermNumber"/>
      </w:pPr>
      <w:r>
        <w:t xml:space="preserve">in the open </w:t>
      </w:r>
      <w:proofErr w:type="gramStart"/>
      <w:r>
        <w:t>market;</w:t>
      </w:r>
      <w:proofErr w:type="gramEnd"/>
    </w:p>
    <w:p w14:paraId="284FB28F" w14:textId="3724CDC8" w:rsidR="0004223A" w:rsidRDefault="008E07E1" w:rsidP="004175CA">
      <w:pPr>
        <w:pStyle w:val="DefinedTermNumber"/>
      </w:pPr>
      <w:r>
        <w:t>at the relevant Review Date; and</w:t>
      </w:r>
    </w:p>
    <w:p w14:paraId="1481DD69" w14:textId="77777777" w:rsidR="0004223A" w:rsidRDefault="008E07E1" w:rsidP="004175CA">
      <w:pPr>
        <w:pStyle w:val="DefinedTermNumber"/>
      </w:pPr>
      <w:r>
        <w:t xml:space="preserve">applying the Assumptions and Disregards. </w:t>
      </w:r>
    </w:p>
    <w:p w14:paraId="38E326EC" w14:textId="344865BA" w:rsidR="00201D98" w:rsidRPr="003203C6" w:rsidRDefault="008E07E1" w:rsidP="004175CA">
      <w:pPr>
        <w:pStyle w:val="DefinedTermPara"/>
        <w:rPr>
          <w:b/>
          <w:highlight w:val="yellow"/>
        </w:rPr>
      </w:pPr>
      <w:bookmarkStart w:id="555" w:name="a252452"/>
      <w:r>
        <w:rPr>
          <w:rStyle w:val="DefTerm"/>
        </w:rPr>
        <w:t>Review Dates</w:t>
      </w:r>
      <w:r>
        <w:t xml:space="preserve">: </w:t>
      </w:r>
      <w:r w:rsidR="00201D98" w:rsidRPr="003203C6">
        <w:rPr>
          <w:highlight w:val="yellow"/>
        </w:rPr>
        <w:t xml:space="preserve">[               ]2026, [                         ]2029, </w:t>
      </w:r>
    </w:p>
    <w:p w14:paraId="5517C73B" w14:textId="540E0503" w:rsidR="0004223A" w:rsidRPr="003203C6" w:rsidRDefault="00201D98" w:rsidP="004175CA">
      <w:pPr>
        <w:pStyle w:val="DefinedTermPara"/>
        <w:rPr>
          <w:b/>
          <w:highlight w:val="yellow"/>
        </w:rPr>
      </w:pPr>
      <w:r w:rsidRPr="003203C6">
        <w:rPr>
          <w:highlight w:val="yellow"/>
        </w:rPr>
        <w:t>[             2032]</w:t>
      </w:r>
      <w:r w:rsidR="008E07E1" w:rsidRPr="003203C6">
        <w:rPr>
          <w:highlight w:val="yellow"/>
        </w:rPr>
        <w:t>.</w:t>
      </w:r>
      <w:bookmarkEnd w:id="555"/>
    </w:p>
    <w:p w14:paraId="0C430438" w14:textId="3CB256BE" w:rsidR="0004223A" w:rsidRPr="00672686" w:rsidRDefault="008E07E1" w:rsidP="004175CA">
      <w:pPr>
        <w:pStyle w:val="DefinedTermPara"/>
      </w:pPr>
      <w:bookmarkStart w:id="556" w:name="a954761"/>
      <w:r>
        <w:rPr>
          <w:rStyle w:val="DefTerm"/>
        </w:rPr>
        <w:t>Shortfall Payment Date</w:t>
      </w:r>
      <w:r>
        <w:t>: the date which is ten working days from and including the date that the revised Annual Rent is agreed or determined.</w:t>
      </w:r>
      <w:bookmarkEnd w:id="556"/>
    </w:p>
    <w:p w14:paraId="02058D66" w14:textId="77777777" w:rsidR="0004223A" w:rsidRDefault="008E07E1" w:rsidP="00BF730F">
      <w:pPr>
        <w:pStyle w:val="Part"/>
        <w:numPr>
          <w:ilvl w:val="0"/>
          <w:numId w:val="34"/>
        </w:numPr>
      </w:pPr>
      <w:bookmarkStart w:id="557" w:name="a644944"/>
      <w:bookmarkStart w:id="558" w:name="_Toc144803126"/>
      <w:r>
        <w:t>Assumptions</w:t>
      </w:r>
      <w:bookmarkEnd w:id="557"/>
      <w:bookmarkEnd w:id="558"/>
    </w:p>
    <w:p w14:paraId="2A0E263F" w14:textId="65BE00A8" w:rsidR="0004223A" w:rsidRDefault="008E07E1" w:rsidP="003203C6">
      <w:pPr>
        <w:pStyle w:val="ScheduleUntitledClause"/>
        <w:numPr>
          <w:ilvl w:val="0"/>
          <w:numId w:val="35"/>
        </w:numPr>
      </w:pPr>
      <w:bookmarkStart w:id="559" w:name="a652118"/>
      <w:r>
        <w:t>The matters to be assumed are:</w:t>
      </w:r>
      <w:bookmarkEnd w:id="559"/>
    </w:p>
    <w:p w14:paraId="7BDE0E76" w14:textId="77777777" w:rsidR="0004223A" w:rsidRDefault="008E07E1" w:rsidP="003203C6">
      <w:pPr>
        <w:pStyle w:val="ScheduleUntitledsubclause1"/>
        <w:numPr>
          <w:ilvl w:val="1"/>
          <w:numId w:val="35"/>
        </w:numPr>
      </w:pPr>
      <w:bookmarkStart w:id="560" w:name="a318687"/>
      <w:r>
        <w:t>The Property is available to let in the open market:</w:t>
      </w:r>
      <w:bookmarkEnd w:id="560"/>
    </w:p>
    <w:p w14:paraId="10DDB1F7" w14:textId="77777777" w:rsidR="0004223A" w:rsidRDefault="008E07E1" w:rsidP="003203C6">
      <w:pPr>
        <w:pStyle w:val="ScheduleUntitledsubclause2"/>
        <w:numPr>
          <w:ilvl w:val="2"/>
          <w:numId w:val="35"/>
        </w:numPr>
      </w:pPr>
      <w:bookmarkStart w:id="561" w:name="a257420"/>
      <w:r>
        <w:t xml:space="preserve">on the terms of the Hypothetical </w:t>
      </w:r>
      <w:proofErr w:type="gramStart"/>
      <w:r>
        <w:t>Lease;</w:t>
      </w:r>
      <w:proofErr w:type="gramEnd"/>
      <w:r>
        <w:t xml:space="preserve"> </w:t>
      </w:r>
      <w:bookmarkEnd w:id="561"/>
    </w:p>
    <w:p w14:paraId="24011631" w14:textId="77777777" w:rsidR="0004223A" w:rsidRDefault="008E07E1" w:rsidP="003203C6">
      <w:pPr>
        <w:pStyle w:val="ScheduleUntitledsubclause2"/>
        <w:numPr>
          <w:ilvl w:val="2"/>
          <w:numId w:val="35"/>
        </w:numPr>
      </w:pPr>
      <w:bookmarkStart w:id="562" w:name="a221196"/>
      <w:r>
        <w:t xml:space="preserve">by a willing landlord to a willing </w:t>
      </w:r>
      <w:proofErr w:type="gramStart"/>
      <w:r>
        <w:t>tenant;</w:t>
      </w:r>
      <w:bookmarkEnd w:id="562"/>
      <w:proofErr w:type="gramEnd"/>
    </w:p>
    <w:p w14:paraId="58BD17E3" w14:textId="77777777" w:rsidR="0004223A" w:rsidRPr="00872E2D" w:rsidRDefault="008E07E1" w:rsidP="003203C6">
      <w:pPr>
        <w:pStyle w:val="ScheduleUntitledsubclause2"/>
        <w:numPr>
          <w:ilvl w:val="2"/>
          <w:numId w:val="35"/>
        </w:numPr>
      </w:pPr>
      <w:bookmarkStart w:id="563" w:name="a768997"/>
      <w:r>
        <w:t>with vacant possession; and</w:t>
      </w:r>
      <w:bookmarkEnd w:id="563"/>
    </w:p>
    <w:p w14:paraId="694A413E" w14:textId="77777777" w:rsidR="0004223A" w:rsidRDefault="008E07E1" w:rsidP="003203C6">
      <w:pPr>
        <w:pStyle w:val="ScheduleUntitledsubclause2"/>
        <w:numPr>
          <w:ilvl w:val="2"/>
          <w:numId w:val="35"/>
        </w:numPr>
      </w:pPr>
      <w:bookmarkStart w:id="564" w:name="a478665"/>
      <w:r>
        <w:t>without a fine or a premium.</w:t>
      </w:r>
      <w:bookmarkEnd w:id="564"/>
    </w:p>
    <w:p w14:paraId="60B5E94C" w14:textId="6602034E" w:rsidR="0004223A" w:rsidRDefault="008E07E1" w:rsidP="003203C6">
      <w:pPr>
        <w:pStyle w:val="ScheduleUntitledsubclause1"/>
        <w:numPr>
          <w:ilvl w:val="1"/>
          <w:numId w:val="35"/>
        </w:numPr>
      </w:pPr>
      <w:bookmarkStart w:id="565" w:name="a889401"/>
      <w:r>
        <w:t xml:space="preserve">The willing tenant has had the benefit of any rent-free or other concession or contribution which would be offered in the open market at the relevant Review Date in relation to </w:t>
      </w:r>
      <w:proofErr w:type="gramStart"/>
      <w:r>
        <w:t>fitting-out</w:t>
      </w:r>
      <w:proofErr w:type="gramEnd"/>
      <w:r>
        <w:t xml:space="preserve"> works at the Property.</w:t>
      </w:r>
      <w:bookmarkEnd w:id="565"/>
    </w:p>
    <w:p w14:paraId="3DC3F987" w14:textId="77777777" w:rsidR="0004223A" w:rsidRDefault="008E07E1" w:rsidP="003203C6">
      <w:pPr>
        <w:pStyle w:val="ScheduleUntitledsubclause1"/>
        <w:numPr>
          <w:ilvl w:val="1"/>
          <w:numId w:val="35"/>
        </w:numPr>
      </w:pPr>
      <w:bookmarkStart w:id="566" w:name="a550613"/>
      <w:r>
        <w:t xml:space="preserve">The Property may lawfully be </w:t>
      </w:r>
      <w:proofErr w:type="gramStart"/>
      <w:r>
        <w:t>used, and</w:t>
      </w:r>
      <w:proofErr w:type="gramEnd"/>
      <w:r>
        <w:t xml:space="preserve"> is in a physical state to enable it to be lawfully used, by the willing tenant (or any potential undertenant or assignee of the willing tenant) for any use permitted by this lease.</w:t>
      </w:r>
      <w:bookmarkEnd w:id="566"/>
    </w:p>
    <w:p w14:paraId="22487F9E" w14:textId="21ACB3D0" w:rsidR="0004223A" w:rsidRDefault="008E07E1" w:rsidP="003203C6">
      <w:pPr>
        <w:pStyle w:val="ScheduleUntitledsubclause1"/>
        <w:numPr>
          <w:ilvl w:val="1"/>
          <w:numId w:val="35"/>
        </w:numPr>
      </w:pPr>
      <w:bookmarkStart w:id="567" w:name="a306146"/>
      <w:r>
        <w:t>The Tenant and the Landlord [(except where the Landlord is in material and persistent breach) have fully complied with their obligations in this lease.</w:t>
      </w:r>
      <w:bookmarkEnd w:id="567"/>
    </w:p>
    <w:p w14:paraId="5254A67E" w14:textId="77777777" w:rsidR="0004223A" w:rsidRPr="00872E2D" w:rsidRDefault="008E07E1" w:rsidP="003203C6">
      <w:pPr>
        <w:pStyle w:val="ScheduleUntitledsubclause1"/>
        <w:numPr>
          <w:ilvl w:val="1"/>
          <w:numId w:val="35"/>
        </w:numPr>
      </w:pPr>
      <w:bookmarkStart w:id="568" w:name="a215867"/>
      <w:r>
        <w:lastRenderedPageBreak/>
        <w:t>If the Property or any means of access to it or any Service Media serving the Property has been destroyed or damaged, it has been fully restored.</w:t>
      </w:r>
      <w:bookmarkEnd w:id="568"/>
    </w:p>
    <w:p w14:paraId="1483FE4D" w14:textId="035975E8" w:rsidR="0004223A" w:rsidRDefault="008E07E1" w:rsidP="003203C6">
      <w:pPr>
        <w:pStyle w:val="ScheduleUntitledsubclause1"/>
        <w:numPr>
          <w:ilvl w:val="1"/>
          <w:numId w:val="35"/>
        </w:numPr>
      </w:pPr>
      <w:bookmarkStart w:id="569" w:name="a928979"/>
      <w:r>
        <w:t xml:space="preserve">No work has been carried out on the Property (including any Previous Lease Alterations) that has diminished its rental value other than work carried out in compliance with </w:t>
      </w:r>
      <w:r>
        <w:fldChar w:fldCharType="begin"/>
      </w:r>
      <w:r>
        <w:instrText>PAGEREF a801884\# "'clause '"  \h</w:instrText>
      </w:r>
      <w:r>
        <w:fldChar w:fldCharType="separate"/>
      </w:r>
      <w:r>
        <w:t xml:space="preserve">clause </w:t>
      </w:r>
      <w:r>
        <w:fldChar w:fldCharType="end"/>
      </w:r>
      <w:r>
        <w:fldChar w:fldCharType="begin"/>
      </w:r>
      <w:r>
        <w:rPr>
          <w:highlight w:val="lightGray"/>
        </w:rPr>
        <w:instrText>REF a801884 \h \w</w:instrText>
      </w:r>
      <w:r>
        <w:fldChar w:fldCharType="separate"/>
      </w:r>
      <w:r>
        <w:t>28</w:t>
      </w:r>
      <w:r>
        <w:fldChar w:fldCharType="end"/>
      </w:r>
      <w:r>
        <w:t>.</w:t>
      </w:r>
      <w:bookmarkEnd w:id="569"/>
    </w:p>
    <w:p w14:paraId="26BF913D" w14:textId="77777777" w:rsidR="0004223A" w:rsidRDefault="008E07E1" w:rsidP="003203C6">
      <w:pPr>
        <w:pStyle w:val="ScheduleUntitledsubclause1"/>
        <w:numPr>
          <w:ilvl w:val="1"/>
          <w:numId w:val="35"/>
        </w:numPr>
      </w:pPr>
      <w:bookmarkStart w:id="570" w:name="a334217"/>
      <w:r>
        <w:t xml:space="preserve">Any fixtures, fittings, </w:t>
      </w:r>
      <w:proofErr w:type="gramStart"/>
      <w:r>
        <w:t>machinery</w:t>
      </w:r>
      <w:proofErr w:type="gramEnd"/>
      <w:r>
        <w:t xml:space="preserve"> or equipment supplied to the Property by the Landlord that have been removed by or at the request of the Tenant, or any undertenant or their respective predecessors in title (otherwise than to comply with any law) remain at the Property.</w:t>
      </w:r>
      <w:bookmarkEnd w:id="570"/>
    </w:p>
    <w:p w14:paraId="1E338CA8" w14:textId="30055708" w:rsidR="0004223A" w:rsidRDefault="008E07E1" w:rsidP="003203C6">
      <w:pPr>
        <w:pStyle w:val="ScheduleUntitledsubclause1"/>
        <w:numPr>
          <w:ilvl w:val="1"/>
          <w:numId w:val="35"/>
        </w:numPr>
      </w:pPr>
      <w:bookmarkStart w:id="571" w:name="a363606"/>
      <w:r>
        <w:t>The willing tenant and its potential assignees and undertenants shall not be disadvantaged by any actual or potential exercise of an option to tax under Part 1 of Schedule 10 to the Value Added Tax Act 1994 in relation to the Property.</w:t>
      </w:r>
      <w:bookmarkEnd w:id="571"/>
    </w:p>
    <w:p w14:paraId="513F4A28" w14:textId="77777777" w:rsidR="0004223A" w:rsidRDefault="008E07E1" w:rsidP="00BF730F">
      <w:pPr>
        <w:pStyle w:val="Part"/>
        <w:numPr>
          <w:ilvl w:val="0"/>
          <w:numId w:val="34"/>
        </w:numPr>
      </w:pPr>
      <w:bookmarkStart w:id="572" w:name="a653972"/>
      <w:bookmarkStart w:id="573" w:name="_Toc144803127"/>
      <w:r>
        <w:t>Disregards</w:t>
      </w:r>
      <w:bookmarkEnd w:id="572"/>
      <w:bookmarkEnd w:id="573"/>
    </w:p>
    <w:p w14:paraId="040CB07C" w14:textId="52912736" w:rsidR="0004223A" w:rsidRDefault="008E07E1" w:rsidP="003203C6">
      <w:pPr>
        <w:pStyle w:val="ScheduleUntitledClause"/>
        <w:numPr>
          <w:ilvl w:val="0"/>
          <w:numId w:val="35"/>
        </w:numPr>
      </w:pPr>
      <w:bookmarkStart w:id="574" w:name="a733969"/>
      <w:r>
        <w:t>The matters to be disregarded are:</w:t>
      </w:r>
      <w:bookmarkEnd w:id="574"/>
    </w:p>
    <w:p w14:paraId="75DB3140" w14:textId="77777777" w:rsidR="0004223A" w:rsidRDefault="008E07E1" w:rsidP="003203C6">
      <w:pPr>
        <w:pStyle w:val="ScheduleUntitledsubclause1"/>
        <w:numPr>
          <w:ilvl w:val="1"/>
          <w:numId w:val="35"/>
        </w:numPr>
      </w:pPr>
      <w:bookmarkStart w:id="575" w:name="a538667"/>
      <w:r>
        <w:t>Any effect on rent of the fact that the Tenant or any authorised undertenant has been in occupation of the Property.</w:t>
      </w:r>
      <w:bookmarkEnd w:id="575"/>
    </w:p>
    <w:p w14:paraId="74FD6AE5" w14:textId="77777777" w:rsidR="0004223A" w:rsidRDefault="008E07E1" w:rsidP="003203C6">
      <w:pPr>
        <w:pStyle w:val="ScheduleUntitledsubclause1"/>
        <w:numPr>
          <w:ilvl w:val="1"/>
          <w:numId w:val="35"/>
        </w:numPr>
      </w:pPr>
      <w:bookmarkStart w:id="576" w:name="a604944"/>
      <w:r>
        <w:t>Any goodwill attached to the Property by reason of any business carried out there by the Tenant or by any authorised undertenant or by any of their predecessors in business.</w:t>
      </w:r>
      <w:bookmarkEnd w:id="576"/>
    </w:p>
    <w:p w14:paraId="38FABCC4" w14:textId="77777777" w:rsidR="0004223A" w:rsidRDefault="008E07E1" w:rsidP="003203C6">
      <w:pPr>
        <w:pStyle w:val="ScheduleUntitledsubclause1"/>
        <w:numPr>
          <w:ilvl w:val="1"/>
          <w:numId w:val="35"/>
        </w:numPr>
      </w:pPr>
      <w:bookmarkStart w:id="577" w:name="a543198"/>
      <w:r>
        <w:t xml:space="preserve">Any effect on rent attributable to any physical improvement to the Property carried out before or after the date of this lease (including any physical improvement to any Service Media servicing the Property), by or at the expense of the Tenant or any authorised undertenant with all necessary consents, </w:t>
      </w:r>
      <w:proofErr w:type="gramStart"/>
      <w:r>
        <w:t>approvals</w:t>
      </w:r>
      <w:proofErr w:type="gramEnd"/>
      <w:r>
        <w:t xml:space="preserve"> and authorisations and not pursuant to an obligation to the Landlord (other than an obligation to comply with any law). </w:t>
      </w:r>
      <w:bookmarkEnd w:id="577"/>
    </w:p>
    <w:p w14:paraId="5B230D10" w14:textId="77777777" w:rsidR="0004223A" w:rsidRPr="00AF5D9D" w:rsidRDefault="008E07E1" w:rsidP="003203C6">
      <w:pPr>
        <w:pStyle w:val="ScheduleUntitledsubclause1"/>
        <w:numPr>
          <w:ilvl w:val="1"/>
          <w:numId w:val="35"/>
        </w:numPr>
      </w:pPr>
      <w:bookmarkStart w:id="578" w:name="a133330"/>
      <w:r>
        <w:t>Any effect on rent of any obligation on the Tenant [to fit-out the Property or] to reinstate the Property to the condition or design it was in before any alterations or improvements were carried out.</w:t>
      </w:r>
      <w:bookmarkEnd w:id="578"/>
    </w:p>
    <w:p w14:paraId="4273BF22" w14:textId="62F48C7A" w:rsidR="0004223A" w:rsidRDefault="008E07E1" w:rsidP="003203C6">
      <w:pPr>
        <w:pStyle w:val="ScheduleUntitledsubclause1"/>
        <w:numPr>
          <w:ilvl w:val="1"/>
          <w:numId w:val="35"/>
        </w:numPr>
      </w:pPr>
      <w:bookmarkStart w:id="579" w:name="a238139"/>
      <w:r>
        <w:t>Any statutory restriction on rents or the right to recover them.</w:t>
      </w:r>
      <w:bookmarkEnd w:id="579"/>
    </w:p>
    <w:p w14:paraId="6D78515E" w14:textId="77777777" w:rsidR="0004223A" w:rsidRDefault="008E07E1" w:rsidP="00BF730F">
      <w:pPr>
        <w:pStyle w:val="Part"/>
        <w:numPr>
          <w:ilvl w:val="0"/>
          <w:numId w:val="34"/>
        </w:numPr>
      </w:pPr>
      <w:bookmarkStart w:id="580" w:name="a631728"/>
      <w:bookmarkStart w:id="581" w:name="_Toc144803128"/>
      <w:r>
        <w:t>Hypothetical Lease</w:t>
      </w:r>
      <w:bookmarkEnd w:id="580"/>
      <w:bookmarkEnd w:id="581"/>
    </w:p>
    <w:p w14:paraId="3BD67112" w14:textId="330F9D9B" w:rsidR="0004223A" w:rsidRDefault="008E07E1" w:rsidP="003203C6">
      <w:pPr>
        <w:pStyle w:val="ScheduleUntitledClause"/>
        <w:numPr>
          <w:ilvl w:val="0"/>
          <w:numId w:val="35"/>
        </w:numPr>
      </w:pPr>
      <w:bookmarkStart w:id="582" w:name="a529833"/>
      <w:r>
        <w:t>A lease:</w:t>
      </w:r>
      <w:bookmarkEnd w:id="582"/>
    </w:p>
    <w:p w14:paraId="2CBC8500" w14:textId="77777777" w:rsidR="0004223A" w:rsidRDefault="008E07E1" w:rsidP="003203C6">
      <w:pPr>
        <w:pStyle w:val="ScheduleUntitledsubclause1"/>
        <w:numPr>
          <w:ilvl w:val="1"/>
          <w:numId w:val="35"/>
        </w:numPr>
      </w:pPr>
      <w:bookmarkStart w:id="583" w:name="a158532"/>
      <w:r>
        <w:t>Of the whole of the Property.</w:t>
      </w:r>
      <w:bookmarkEnd w:id="583"/>
    </w:p>
    <w:p w14:paraId="57471316" w14:textId="71A71CC2" w:rsidR="0004223A" w:rsidRDefault="008E07E1" w:rsidP="003203C6">
      <w:pPr>
        <w:pStyle w:val="ScheduleUntitledsubclause1"/>
        <w:numPr>
          <w:ilvl w:val="1"/>
          <w:numId w:val="35"/>
        </w:numPr>
      </w:pPr>
      <w:bookmarkStart w:id="584" w:name="a293147"/>
      <w:r>
        <w:lastRenderedPageBreak/>
        <w:t xml:space="preserve">For a term equal to the unexpired residue of the Contractual Term at the relevant Review Date or a term </w:t>
      </w:r>
      <w:proofErr w:type="gramStart"/>
      <w:r>
        <w:t>of  years</w:t>
      </w:r>
      <w:proofErr w:type="gramEnd"/>
      <w:r>
        <w:t xml:space="preserve"> commencing on the relevant Review Date, if longer.</w:t>
      </w:r>
      <w:bookmarkEnd w:id="584"/>
    </w:p>
    <w:p w14:paraId="5CB414C6" w14:textId="18A41F23" w:rsidR="0004223A" w:rsidRDefault="008E07E1" w:rsidP="003203C6">
      <w:pPr>
        <w:pStyle w:val="ScheduleUntitledsubclause1"/>
        <w:numPr>
          <w:ilvl w:val="1"/>
          <w:numId w:val="35"/>
        </w:numPr>
      </w:pPr>
      <w:bookmarkStart w:id="585" w:name="a304116"/>
      <w:r>
        <w:t xml:space="preserve">With rent review dates every </w:t>
      </w:r>
      <w:r w:rsidR="00201D98">
        <w:t>Three</w:t>
      </w:r>
      <w:r>
        <w:t xml:space="preserve"> years from the relevant Review Date.</w:t>
      </w:r>
      <w:bookmarkEnd w:id="585"/>
    </w:p>
    <w:p w14:paraId="71BEB985" w14:textId="4A771462" w:rsidR="0004223A" w:rsidRPr="00784D41" w:rsidRDefault="008E07E1" w:rsidP="003203C6">
      <w:pPr>
        <w:pStyle w:val="ScheduleUntitledsubclause1"/>
        <w:numPr>
          <w:ilvl w:val="1"/>
          <w:numId w:val="35"/>
        </w:numPr>
      </w:pPr>
      <w:bookmarkStart w:id="586" w:name="a926960"/>
      <w:r>
        <w:t>Otherwise on the terms of this lease (other than the amount of the Annual Rent.</w:t>
      </w:r>
      <w:bookmarkEnd w:id="586"/>
    </w:p>
    <w:p w14:paraId="3CE01941" w14:textId="77777777" w:rsidR="0004223A" w:rsidRDefault="008E07E1" w:rsidP="00BF730F">
      <w:pPr>
        <w:pStyle w:val="Part"/>
        <w:numPr>
          <w:ilvl w:val="0"/>
          <w:numId w:val="34"/>
        </w:numPr>
      </w:pPr>
      <w:bookmarkStart w:id="587" w:name="a667118"/>
      <w:bookmarkStart w:id="588" w:name="_Toc144803129"/>
      <w:r>
        <w:t>Review of the Annual Rent</w:t>
      </w:r>
      <w:bookmarkEnd w:id="587"/>
      <w:bookmarkEnd w:id="588"/>
    </w:p>
    <w:p w14:paraId="7C35A8DA" w14:textId="33E6D3A2" w:rsidR="0004223A" w:rsidRPr="007F0723" w:rsidRDefault="008E07E1" w:rsidP="003203C6">
      <w:pPr>
        <w:pStyle w:val="ScheduleTitleClause"/>
        <w:numPr>
          <w:ilvl w:val="0"/>
          <w:numId w:val="35"/>
        </w:numPr>
      </w:pPr>
      <w:r>
        <w:fldChar w:fldCharType="begin"/>
      </w:r>
      <w:r>
        <w:instrText>TC "1. Review" \l 1</w:instrText>
      </w:r>
      <w:r>
        <w:fldChar w:fldCharType="end"/>
      </w:r>
      <w:bookmarkStart w:id="589" w:name="a201681"/>
      <w:bookmarkStart w:id="590" w:name="_Toc144803130"/>
      <w:r>
        <w:t>Review</w:t>
      </w:r>
      <w:bookmarkEnd w:id="589"/>
      <w:bookmarkEnd w:id="590"/>
    </w:p>
    <w:p w14:paraId="319BB605" w14:textId="1E0D96EE" w:rsidR="0004223A" w:rsidRDefault="008E07E1" w:rsidP="003203C6">
      <w:pPr>
        <w:pStyle w:val="ScheduleUntitledsubclause1"/>
        <w:numPr>
          <w:ilvl w:val="1"/>
          <w:numId w:val="35"/>
        </w:numPr>
      </w:pPr>
      <w:bookmarkStart w:id="591" w:name="a472968"/>
      <w:r>
        <w:t xml:space="preserve">The Annual </w:t>
      </w:r>
      <w:r>
        <w:rPr>
          <w:rStyle w:val="cohidesearchterm"/>
        </w:rPr>
        <w:t>Rent</w:t>
      </w:r>
      <w:r>
        <w:t xml:space="preserve"> shall be </w:t>
      </w:r>
      <w:r>
        <w:rPr>
          <w:rStyle w:val="cohidesearchterm"/>
        </w:rPr>
        <w:t>reviewed</w:t>
      </w:r>
      <w:r>
        <w:t xml:space="preserve"> on each </w:t>
      </w:r>
      <w:r>
        <w:rPr>
          <w:rStyle w:val="cohidesearchterm"/>
        </w:rPr>
        <w:t>Review</w:t>
      </w:r>
      <w:r>
        <w:t xml:space="preserve"> Date to equal:</w:t>
      </w:r>
      <w:bookmarkEnd w:id="591"/>
    </w:p>
    <w:p w14:paraId="3DA2BD5A" w14:textId="77777777" w:rsidR="0004223A" w:rsidRDefault="008E07E1" w:rsidP="003203C6">
      <w:pPr>
        <w:pStyle w:val="ScheduleUntitledsubclause2"/>
        <w:numPr>
          <w:ilvl w:val="2"/>
          <w:numId w:val="35"/>
        </w:numPr>
      </w:pPr>
      <w:bookmarkStart w:id="592" w:name="a341640"/>
      <w:r>
        <w:t>the amount agreed between the Landlord and Tenant at any time (</w:t>
      </w:r>
      <w:proofErr w:type="gramStart"/>
      <w:r>
        <w:t>whether or not</w:t>
      </w:r>
      <w:proofErr w:type="gramEnd"/>
      <w:r>
        <w:t xml:space="preserve"> that amount is the Open Market Rent); or</w:t>
      </w:r>
      <w:bookmarkEnd w:id="592"/>
    </w:p>
    <w:p w14:paraId="2746EFE0" w14:textId="77777777" w:rsidR="0004223A" w:rsidRDefault="008E07E1" w:rsidP="003203C6">
      <w:pPr>
        <w:pStyle w:val="ScheduleUntitledsubclause2"/>
        <w:numPr>
          <w:ilvl w:val="2"/>
          <w:numId w:val="35"/>
        </w:numPr>
      </w:pPr>
      <w:bookmarkStart w:id="593" w:name="a195613"/>
      <w:r>
        <w:t>in the absence of such agreement, the greater of:</w:t>
      </w:r>
      <w:bookmarkEnd w:id="593"/>
    </w:p>
    <w:p w14:paraId="676D3778" w14:textId="6F038880" w:rsidR="0004223A" w:rsidRDefault="008E07E1" w:rsidP="003203C6">
      <w:pPr>
        <w:pStyle w:val="ScheduleUntitledsubclause3"/>
        <w:numPr>
          <w:ilvl w:val="3"/>
          <w:numId w:val="35"/>
        </w:numPr>
      </w:pPr>
      <w:bookmarkStart w:id="594" w:name="a820137"/>
      <w:r>
        <w:t xml:space="preserve">the Annual </w:t>
      </w:r>
      <w:r>
        <w:rPr>
          <w:rStyle w:val="cohidesearchterm"/>
        </w:rPr>
        <w:t>Rent</w:t>
      </w:r>
      <w:r>
        <w:t xml:space="preserve"> payable immediately before the relevant </w:t>
      </w:r>
      <w:r>
        <w:rPr>
          <w:rStyle w:val="cohidesearchterm"/>
        </w:rPr>
        <w:t>Review</w:t>
      </w:r>
      <w:r>
        <w:t xml:space="preserve"> Date (or which would then be payable but for any abatement, suspension, concession or reduction of the Annual </w:t>
      </w:r>
      <w:r>
        <w:rPr>
          <w:rStyle w:val="cohidesearchterm"/>
        </w:rPr>
        <w:t>Rent</w:t>
      </w:r>
      <w:r>
        <w:t xml:space="preserve"> or restriction on the right to collect it); and</w:t>
      </w:r>
      <w:bookmarkEnd w:id="594"/>
    </w:p>
    <w:p w14:paraId="63F5E14A" w14:textId="7ACC4841" w:rsidR="0004223A" w:rsidRDefault="008E07E1" w:rsidP="003203C6">
      <w:pPr>
        <w:pStyle w:val="ScheduleUntitledsubclause3"/>
        <w:numPr>
          <w:ilvl w:val="3"/>
          <w:numId w:val="35"/>
        </w:numPr>
      </w:pPr>
      <w:bookmarkStart w:id="595" w:name="a919970"/>
      <w:r>
        <w:t xml:space="preserve">Open Market </w:t>
      </w:r>
      <w:r>
        <w:rPr>
          <w:rStyle w:val="cohidesearchterm"/>
        </w:rPr>
        <w:t>Rent</w:t>
      </w:r>
      <w:r>
        <w:t xml:space="preserve"> agreed or determined pursuant to this </w:t>
      </w:r>
      <w:r>
        <w:fldChar w:fldCharType="begin"/>
      </w:r>
      <w:r>
        <w:rPr>
          <w:highlight w:val="lightGray"/>
        </w:rPr>
        <w:instrText>REF a594018 \h \w</w:instrText>
      </w:r>
      <w:r>
        <w:fldChar w:fldCharType="separate"/>
      </w:r>
      <w:r>
        <w:t>Schedule 5</w:t>
      </w:r>
      <w:r>
        <w:fldChar w:fldCharType="end"/>
      </w:r>
      <w:r>
        <w:t>.</w:t>
      </w:r>
      <w:bookmarkEnd w:id="595"/>
    </w:p>
    <w:p w14:paraId="23A32C16" w14:textId="77777777" w:rsidR="0004223A" w:rsidRDefault="008E07E1" w:rsidP="003203C6">
      <w:pPr>
        <w:pStyle w:val="ScheduleUntitledsubclause1"/>
        <w:numPr>
          <w:ilvl w:val="1"/>
          <w:numId w:val="35"/>
        </w:numPr>
      </w:pPr>
      <w:bookmarkStart w:id="596" w:name="a454446"/>
      <w:r>
        <w:t>The Landlord and Tenant may agree the revised Annual Rent at any time before it is determined by the Expert.</w:t>
      </w:r>
      <w:bookmarkEnd w:id="596"/>
    </w:p>
    <w:p w14:paraId="19AF163F" w14:textId="77777777" w:rsidR="0004223A" w:rsidRPr="00B5559C" w:rsidRDefault="008E07E1" w:rsidP="003203C6">
      <w:pPr>
        <w:pStyle w:val="ScheduleUntitledsubclause1"/>
        <w:numPr>
          <w:ilvl w:val="1"/>
          <w:numId w:val="35"/>
        </w:numPr>
      </w:pPr>
      <w:bookmarkStart w:id="597" w:name="a218612"/>
      <w:r>
        <w:t xml:space="preserve">As soon as practicable after the amount of the revised Annual Rent has been agreed or determined, a memorandum recording the amount shall be signed by or on behalf of the Landlord, the </w:t>
      </w:r>
      <w:proofErr w:type="gramStart"/>
      <w:r>
        <w:t>Tenant</w:t>
      </w:r>
      <w:proofErr w:type="gramEnd"/>
      <w:r>
        <w:t xml:space="preserve"> and the guarantor. The parties shall each bear their own costs in connection with the memorandum.</w:t>
      </w:r>
      <w:bookmarkEnd w:id="597"/>
    </w:p>
    <w:p w14:paraId="6CF531F2" w14:textId="77777777" w:rsidR="0004223A" w:rsidRPr="00BD39A5" w:rsidRDefault="008E07E1" w:rsidP="003203C6">
      <w:pPr>
        <w:pStyle w:val="ScheduleTitleClause"/>
        <w:numPr>
          <w:ilvl w:val="0"/>
          <w:numId w:val="35"/>
        </w:numPr>
      </w:pPr>
      <w:r>
        <w:fldChar w:fldCharType="begin"/>
      </w:r>
      <w:r>
        <w:instrText>TC "2. Determination by the Expert" \l 1</w:instrText>
      </w:r>
      <w:r>
        <w:fldChar w:fldCharType="end"/>
      </w:r>
      <w:bookmarkStart w:id="598" w:name="a878413"/>
      <w:bookmarkStart w:id="599" w:name="_Toc144803131"/>
      <w:r>
        <w:t>Determination by the Expert</w:t>
      </w:r>
      <w:bookmarkEnd w:id="598"/>
      <w:bookmarkEnd w:id="599"/>
    </w:p>
    <w:p w14:paraId="158A008F" w14:textId="4D083473" w:rsidR="0004223A" w:rsidRDefault="008E07E1" w:rsidP="003203C6">
      <w:pPr>
        <w:pStyle w:val="ScheduleUntitledsubclause1"/>
        <w:numPr>
          <w:ilvl w:val="1"/>
          <w:numId w:val="35"/>
        </w:numPr>
      </w:pPr>
      <w:bookmarkStart w:id="600" w:name="a655391"/>
      <w:r>
        <w:t xml:space="preserve">If the Landlord and Tenant have not agreed the revised Annual Rent by the date three months before the relevant Review Date, then either party may at any time refer the revised Annual Rent for determination by the Expert in accordance with this </w:t>
      </w:r>
      <w:r>
        <w:fldChar w:fldCharType="begin"/>
      </w:r>
      <w:r>
        <w:instrText>PAGEREF a878413\# "'paragraph '"  \h</w:instrText>
      </w:r>
      <w:r>
        <w:fldChar w:fldCharType="separate"/>
      </w:r>
      <w:r>
        <w:t xml:space="preserve">paragraph </w:t>
      </w:r>
      <w:r>
        <w:fldChar w:fldCharType="end"/>
      </w:r>
      <w:r>
        <w:fldChar w:fldCharType="begin"/>
      </w:r>
      <w:r>
        <w:rPr>
          <w:highlight w:val="lightGray"/>
        </w:rPr>
        <w:instrText>REF a878413 \h \w</w:instrText>
      </w:r>
      <w:r>
        <w:fldChar w:fldCharType="separate"/>
      </w:r>
      <w:r>
        <w:t>2</w:t>
      </w:r>
      <w:r>
        <w:fldChar w:fldCharType="end"/>
      </w:r>
      <w:r>
        <w:t xml:space="preserve"> of this Part of this Schedule. The Expert can be appointed in accordance with the terms of this lease irrespective of whether the Landlord and Tenant have tried to first reach an agreement on the revised Annual Rent. </w:t>
      </w:r>
      <w:bookmarkEnd w:id="600"/>
    </w:p>
    <w:p w14:paraId="6A443A4D" w14:textId="77777777" w:rsidR="0004223A" w:rsidRDefault="008E07E1" w:rsidP="003203C6">
      <w:pPr>
        <w:pStyle w:val="ScheduleUntitledsubclause1"/>
        <w:numPr>
          <w:ilvl w:val="1"/>
          <w:numId w:val="35"/>
        </w:numPr>
      </w:pPr>
      <w:bookmarkStart w:id="601" w:name="a853585"/>
      <w:r>
        <w:t>The Landlord and Tenant shall agree on the appointment of an Expert and shall agree with the Expert the terms of their appointment.</w:t>
      </w:r>
      <w:bookmarkEnd w:id="601"/>
    </w:p>
    <w:p w14:paraId="567D7955" w14:textId="19EB42DC" w:rsidR="0004223A" w:rsidRDefault="008E07E1" w:rsidP="003203C6">
      <w:pPr>
        <w:pStyle w:val="ScheduleUntitledsubclause1"/>
        <w:numPr>
          <w:ilvl w:val="1"/>
          <w:numId w:val="35"/>
        </w:numPr>
      </w:pPr>
      <w:bookmarkStart w:id="602" w:name="a706010"/>
      <w:r>
        <w:t xml:space="preserve">If the Landlord and Tenant are unable to agree on an Expert or the terms of their appointment within </w:t>
      </w:r>
      <w:r w:rsidR="00B36E0E">
        <w:t>Twenty (20)</w:t>
      </w:r>
      <w:r>
        <w:t xml:space="preserve"> working days of either party serving details of a suggested expert on the other, either party shall then be entitled to request the President to appoint an Expert and agree with the Expert the terms of appointment.</w:t>
      </w:r>
      <w:bookmarkEnd w:id="602"/>
    </w:p>
    <w:p w14:paraId="26A49828" w14:textId="26B1E69F" w:rsidR="0004223A" w:rsidRDefault="008E07E1" w:rsidP="003203C6">
      <w:pPr>
        <w:pStyle w:val="ScheduleUntitledsubclause1"/>
        <w:numPr>
          <w:ilvl w:val="1"/>
          <w:numId w:val="35"/>
        </w:numPr>
      </w:pPr>
      <w:bookmarkStart w:id="603" w:name="a205289"/>
      <w:r>
        <w:lastRenderedPageBreak/>
        <w:t xml:space="preserve">The Expert shall be required to prepare a written decision including reasons and give notice (including a copy) of the decision to the parties within a maximum of </w:t>
      </w:r>
      <w:r w:rsidR="00B36E0E">
        <w:t xml:space="preserve">Twenty (20) </w:t>
      </w:r>
      <w:r>
        <w:t>working days of the matter being referred to the Expert.</w:t>
      </w:r>
      <w:bookmarkEnd w:id="603"/>
    </w:p>
    <w:p w14:paraId="136E0E0D" w14:textId="77777777" w:rsidR="0004223A" w:rsidRDefault="008E07E1" w:rsidP="003203C6">
      <w:pPr>
        <w:pStyle w:val="ScheduleUntitledsubclause1"/>
        <w:numPr>
          <w:ilvl w:val="1"/>
          <w:numId w:val="35"/>
        </w:numPr>
      </w:pPr>
      <w:bookmarkStart w:id="604" w:name="a484228"/>
      <w:r>
        <w:t>If the Expert dies or becomes unwilling or incapable of acting, or does not deliver the decision within the time required by this paragraph, then:</w:t>
      </w:r>
      <w:bookmarkEnd w:id="604"/>
    </w:p>
    <w:p w14:paraId="001DC232" w14:textId="77777777" w:rsidR="0004223A" w:rsidRDefault="008E07E1" w:rsidP="003203C6">
      <w:pPr>
        <w:pStyle w:val="ScheduleUntitledsubclause2"/>
        <w:numPr>
          <w:ilvl w:val="2"/>
          <w:numId w:val="35"/>
        </w:numPr>
      </w:pPr>
      <w:bookmarkStart w:id="605" w:name="a521805"/>
      <w:r>
        <w:t>either party may apply to the President to discharge the Expert and to appoint a replacement Expert with the required expertise; and</w:t>
      </w:r>
      <w:bookmarkEnd w:id="605"/>
    </w:p>
    <w:p w14:paraId="10AFB7DB" w14:textId="77777777" w:rsidR="0004223A" w:rsidRDefault="008E07E1" w:rsidP="003203C6">
      <w:pPr>
        <w:pStyle w:val="ScheduleUntitledsubclause2"/>
        <w:numPr>
          <w:ilvl w:val="2"/>
          <w:numId w:val="35"/>
        </w:numPr>
      </w:pPr>
      <w:bookmarkStart w:id="606" w:name="a199884"/>
      <w:r>
        <w:t xml:space="preserve">this </w:t>
      </w:r>
      <w:r>
        <w:fldChar w:fldCharType="begin"/>
      </w:r>
      <w:r>
        <w:instrText>PAGEREF a878413\# "'paragraph '"  \h</w:instrText>
      </w:r>
      <w:r>
        <w:fldChar w:fldCharType="separate"/>
      </w:r>
      <w:r>
        <w:t xml:space="preserve">paragraph </w:t>
      </w:r>
      <w:r>
        <w:fldChar w:fldCharType="end"/>
      </w:r>
      <w:r>
        <w:fldChar w:fldCharType="begin"/>
      </w:r>
      <w:r>
        <w:rPr>
          <w:highlight w:val="lightGray"/>
        </w:rPr>
        <w:instrText>REF a878413 \h \w</w:instrText>
      </w:r>
      <w:r>
        <w:fldChar w:fldCharType="separate"/>
      </w:r>
      <w:r>
        <w:t>2</w:t>
      </w:r>
      <w:r>
        <w:fldChar w:fldCharType="end"/>
      </w:r>
      <w:r>
        <w:t xml:space="preserve"> of this Part of this Schedule shall apply to the new Expert as if they were the first Expert appointed.</w:t>
      </w:r>
      <w:bookmarkEnd w:id="606"/>
    </w:p>
    <w:p w14:paraId="402D0F2C" w14:textId="06D266D4" w:rsidR="0004223A" w:rsidRDefault="008E07E1" w:rsidP="003203C6">
      <w:pPr>
        <w:pStyle w:val="ScheduleUntitledsubclause1"/>
        <w:numPr>
          <w:ilvl w:val="1"/>
          <w:numId w:val="35"/>
        </w:numPr>
      </w:pPr>
      <w:bookmarkStart w:id="607" w:name="a459870"/>
      <w:r>
        <w:t xml:space="preserve">The parties are entitled to make submissions to the Expert including oral submissions and must provide (or procure </w:t>
      </w:r>
      <w:proofErr w:type="gramStart"/>
      <w:r>
        <w:t>that others</w:t>
      </w:r>
      <w:proofErr w:type="gramEnd"/>
      <w:r>
        <w:t xml:space="preserve"> provide) the Expert with such assistance and documents as the Expert reasonably requires for the purpose of reaching a decision.</w:t>
      </w:r>
      <w:bookmarkEnd w:id="607"/>
    </w:p>
    <w:p w14:paraId="1BABDF30" w14:textId="7789B24C" w:rsidR="0004223A" w:rsidRDefault="008E07E1" w:rsidP="003203C6">
      <w:pPr>
        <w:pStyle w:val="ScheduleUntitledsubclause1"/>
        <w:numPr>
          <w:ilvl w:val="1"/>
          <w:numId w:val="35"/>
        </w:numPr>
      </w:pPr>
      <w:bookmarkStart w:id="608" w:name="a559436"/>
      <w:r>
        <w:t xml:space="preserve">To the extent not provided for by this </w:t>
      </w:r>
      <w:r>
        <w:fldChar w:fldCharType="begin"/>
      </w:r>
      <w:r>
        <w:instrText>PAGEREF a878413\# "'paragraph '"  \h</w:instrText>
      </w:r>
      <w:r>
        <w:fldChar w:fldCharType="separate"/>
      </w:r>
      <w:r>
        <w:t xml:space="preserve">paragraph </w:t>
      </w:r>
      <w:r>
        <w:fldChar w:fldCharType="end"/>
      </w:r>
      <w:r>
        <w:fldChar w:fldCharType="begin"/>
      </w:r>
      <w:r>
        <w:rPr>
          <w:highlight w:val="lightGray"/>
        </w:rPr>
        <w:instrText>REF a878413 \h \w</w:instrText>
      </w:r>
      <w:r>
        <w:fldChar w:fldCharType="separate"/>
      </w:r>
      <w:r>
        <w:t>2</w:t>
      </w:r>
      <w:r>
        <w:fldChar w:fldCharType="end"/>
      </w:r>
      <w:r>
        <w:t xml:space="preserve"> of this Part of this Schedule, the Expert may in their reasonable discretion determine such other procedures to assist with the conduct of the determination as they consider just or appropriate [including (to the extent considered necessary) instructing professional advisers to assist them in reaching their determination.</w:t>
      </w:r>
      <w:bookmarkEnd w:id="608"/>
    </w:p>
    <w:p w14:paraId="2B9DF614" w14:textId="77777777" w:rsidR="0004223A" w:rsidRDefault="008E07E1" w:rsidP="003203C6">
      <w:pPr>
        <w:pStyle w:val="ScheduleUntitledsubclause1"/>
        <w:numPr>
          <w:ilvl w:val="1"/>
          <w:numId w:val="35"/>
        </w:numPr>
      </w:pPr>
      <w:bookmarkStart w:id="609" w:name="a937276"/>
      <w:r>
        <w:t>The Expert shall act as an expert and not as an arbitrator. The Expert shall determine the matter referred to the Expert under this lease. The Expert may award interest as part of their decision. The Expert's written decision on the matters referred to them shall be final and binding on the parties in the absence of manifest error or fraud.</w:t>
      </w:r>
      <w:bookmarkEnd w:id="609"/>
    </w:p>
    <w:p w14:paraId="65F6153C" w14:textId="77777777" w:rsidR="0004223A" w:rsidRDefault="008E07E1" w:rsidP="003203C6">
      <w:pPr>
        <w:pStyle w:val="ScheduleUntitledsubclause1"/>
        <w:numPr>
          <w:ilvl w:val="1"/>
          <w:numId w:val="35"/>
        </w:numPr>
      </w:pPr>
      <w:bookmarkStart w:id="610" w:name="a235321"/>
      <w:r>
        <w:t xml:space="preserve">The Landlord and Tenant must bear their own costs in relation to the reference to the Expert. </w:t>
      </w:r>
      <w:bookmarkEnd w:id="610"/>
    </w:p>
    <w:p w14:paraId="2C9992F0" w14:textId="77777777" w:rsidR="0004223A" w:rsidRDefault="008E07E1" w:rsidP="003203C6">
      <w:pPr>
        <w:pStyle w:val="ScheduleUntitledsubclause1"/>
        <w:numPr>
          <w:ilvl w:val="1"/>
          <w:numId w:val="35"/>
        </w:numPr>
      </w:pPr>
      <w:bookmarkStart w:id="611" w:name="a649558"/>
      <w:r>
        <w:t xml:space="preserve">The Landlord and Tenant must bear the Expert's fees and any costs properly incurred by them in arriving at their determination (including any fees and costs of any advisers appointed by the Expert) equally or in such other proportions as the Expert shall direct. </w:t>
      </w:r>
      <w:bookmarkEnd w:id="611"/>
    </w:p>
    <w:p w14:paraId="1AA6C97F" w14:textId="188E7D9C" w:rsidR="0004223A" w:rsidRDefault="008E07E1" w:rsidP="003203C6">
      <w:pPr>
        <w:pStyle w:val="ScheduleUntitledsubclause1"/>
        <w:numPr>
          <w:ilvl w:val="1"/>
          <w:numId w:val="35"/>
        </w:numPr>
      </w:pPr>
      <w:bookmarkStart w:id="612" w:name="a505615"/>
      <w:r>
        <w:t>If either the Landlord or the Tenant does not pay its part of the Expert's fees and expenses within ten working days of demand by the Expert, then:</w:t>
      </w:r>
      <w:bookmarkEnd w:id="612"/>
    </w:p>
    <w:p w14:paraId="0B8CCB7B" w14:textId="77777777" w:rsidR="0004223A" w:rsidRDefault="008E07E1" w:rsidP="003203C6">
      <w:pPr>
        <w:pStyle w:val="ScheduleUntitledsubclause2"/>
        <w:numPr>
          <w:ilvl w:val="2"/>
          <w:numId w:val="35"/>
        </w:numPr>
      </w:pPr>
      <w:bookmarkStart w:id="613" w:name="a941802"/>
      <w:r>
        <w:t>the other party may pay instead; and</w:t>
      </w:r>
      <w:bookmarkEnd w:id="613"/>
    </w:p>
    <w:p w14:paraId="3366E5F5" w14:textId="4CE3A7DD" w:rsidR="0004223A" w:rsidRDefault="008E07E1" w:rsidP="003203C6">
      <w:pPr>
        <w:pStyle w:val="ScheduleUntitledsubclause2"/>
        <w:numPr>
          <w:ilvl w:val="2"/>
          <w:numId w:val="35"/>
        </w:numPr>
      </w:pPr>
      <w:bookmarkStart w:id="614" w:name="a298278"/>
      <w:r>
        <w:t xml:space="preserve">the amount so paid shall be a debt of the party that should have paid and shall be due and payable on demand to the party that made the payment pursuant to </w:t>
      </w:r>
      <w:r>
        <w:fldChar w:fldCharType="begin"/>
      </w:r>
      <w:r>
        <w:instrText>PAGEREF a941802\# "'paragraph '"  \h</w:instrText>
      </w:r>
      <w:r>
        <w:fldChar w:fldCharType="separate"/>
      </w:r>
      <w:r>
        <w:t xml:space="preserve">paragraph </w:t>
      </w:r>
      <w:r>
        <w:fldChar w:fldCharType="end"/>
      </w:r>
      <w:r>
        <w:fldChar w:fldCharType="begin"/>
      </w:r>
      <w:r>
        <w:rPr>
          <w:highlight w:val="lightGray"/>
        </w:rPr>
        <w:instrText>REF a941802 \h \w</w:instrText>
      </w:r>
      <w:r>
        <w:fldChar w:fldCharType="separate"/>
      </w:r>
      <w:r>
        <w:t>2.11(a)</w:t>
      </w:r>
      <w:r>
        <w:fldChar w:fldCharType="end"/>
      </w:r>
      <w:r>
        <w:t xml:space="preserve"> of this Part of this Schedule.</w:t>
      </w:r>
      <w:bookmarkEnd w:id="614"/>
    </w:p>
    <w:p w14:paraId="0D90AB4B" w14:textId="77777777" w:rsidR="0004223A" w:rsidRDefault="008E07E1" w:rsidP="003203C6">
      <w:pPr>
        <w:pStyle w:val="ScheduleUntitledsubclause1"/>
        <w:numPr>
          <w:ilvl w:val="1"/>
          <w:numId w:val="35"/>
        </w:numPr>
      </w:pPr>
      <w:bookmarkStart w:id="615" w:name="a560083"/>
      <w:r>
        <w:t>The Landlord and Tenant must act reasonably and co-operate to give effect to the provisions of this paragraph and otherwise do nothing to hinder or prevent the Expert from reaching their determination.</w:t>
      </w:r>
      <w:bookmarkEnd w:id="615"/>
    </w:p>
    <w:p w14:paraId="02081412" w14:textId="77777777" w:rsidR="0004223A" w:rsidRPr="00BE6A8D" w:rsidRDefault="008E07E1" w:rsidP="003203C6">
      <w:pPr>
        <w:pStyle w:val="ScheduleTitleClause"/>
        <w:numPr>
          <w:ilvl w:val="0"/>
          <w:numId w:val="35"/>
        </w:numPr>
      </w:pPr>
      <w:r>
        <w:lastRenderedPageBreak/>
        <w:fldChar w:fldCharType="begin"/>
      </w:r>
      <w:r>
        <w:instrText>TC "3. Late review of Annual Rent" \l 1</w:instrText>
      </w:r>
      <w:r>
        <w:fldChar w:fldCharType="end"/>
      </w:r>
      <w:bookmarkStart w:id="616" w:name="a553991"/>
      <w:bookmarkStart w:id="617" w:name="_Toc144803132"/>
      <w:r>
        <w:t>Late review of Annual Rent</w:t>
      </w:r>
      <w:bookmarkEnd w:id="616"/>
      <w:bookmarkEnd w:id="617"/>
    </w:p>
    <w:p w14:paraId="0AF6B662" w14:textId="2FC4AE32" w:rsidR="0004223A" w:rsidRDefault="008E07E1" w:rsidP="003203C6">
      <w:pPr>
        <w:pStyle w:val="ScheduleUntitledsubclause1"/>
        <w:numPr>
          <w:ilvl w:val="1"/>
          <w:numId w:val="35"/>
        </w:numPr>
      </w:pPr>
      <w:bookmarkStart w:id="618" w:name="a798929"/>
      <w:r>
        <w:t>If the revised Annual Rent has not been agreed or determined on or before the relevant Review Date, the Tenant must:</w:t>
      </w:r>
      <w:bookmarkEnd w:id="618"/>
    </w:p>
    <w:p w14:paraId="35BF77CA" w14:textId="77777777" w:rsidR="0004223A" w:rsidRDefault="008E07E1" w:rsidP="003203C6">
      <w:pPr>
        <w:pStyle w:val="ScheduleUntitledsubclause2"/>
        <w:numPr>
          <w:ilvl w:val="2"/>
          <w:numId w:val="35"/>
        </w:numPr>
      </w:pPr>
      <w:bookmarkStart w:id="619" w:name="a639278"/>
      <w:r>
        <w:t>continue to pay the Annual Rent at the rate payable immediately before that Review Date; and</w:t>
      </w:r>
      <w:bookmarkEnd w:id="619"/>
    </w:p>
    <w:p w14:paraId="0D6354F9" w14:textId="559C07C8" w:rsidR="0004223A" w:rsidRDefault="008E07E1" w:rsidP="003203C6">
      <w:pPr>
        <w:pStyle w:val="ScheduleUntitledsubclause2"/>
        <w:numPr>
          <w:ilvl w:val="2"/>
          <w:numId w:val="35"/>
        </w:numPr>
      </w:pPr>
      <w:bookmarkStart w:id="620" w:name="a706057"/>
      <w:r>
        <w:t>on or before the Shortfall Payment Date, pay:</w:t>
      </w:r>
      <w:bookmarkEnd w:id="620"/>
    </w:p>
    <w:p w14:paraId="36BF7B6C" w14:textId="77777777" w:rsidR="0004223A" w:rsidRDefault="008E07E1" w:rsidP="003203C6">
      <w:pPr>
        <w:pStyle w:val="ScheduleUntitledsubclause3"/>
        <w:numPr>
          <w:ilvl w:val="3"/>
          <w:numId w:val="35"/>
        </w:numPr>
      </w:pPr>
      <w:bookmarkStart w:id="621" w:name="a430348"/>
      <w:r>
        <w:t>the shortfall (if any) between the amount of Annual Rent that the Tenant has paid for the period from and including that Review Date and the amount of Annual Rent for that period that would have been payable had the revised Annual Rent been agreed or determined on or before that Review Date; and</w:t>
      </w:r>
      <w:bookmarkEnd w:id="621"/>
    </w:p>
    <w:p w14:paraId="6AEEA317" w14:textId="2924DE0F" w:rsidR="0004223A" w:rsidRDefault="008E07E1" w:rsidP="003203C6">
      <w:pPr>
        <w:pStyle w:val="ScheduleUntitledsubclause3"/>
        <w:numPr>
          <w:ilvl w:val="3"/>
          <w:numId w:val="35"/>
        </w:numPr>
      </w:pPr>
      <w:bookmarkStart w:id="622" w:name="a464565"/>
      <w:r>
        <w:t xml:space="preserve">interest at the Interest Rate on that shortfall. That interest shall be calculated </w:t>
      </w:r>
      <w:proofErr w:type="gramStart"/>
      <w:r>
        <w:t>on a daily basis</w:t>
      </w:r>
      <w:proofErr w:type="gramEnd"/>
      <w:r>
        <w:t xml:space="preserve"> by reference to the Rent Payment Dates on which parts of the shortfall would have been payable if the revised Annual Rent had been agreed or determined on or before that Review Date and the Shortfall Payment Date </w:t>
      </w:r>
      <w:bookmarkEnd w:id="622"/>
    </w:p>
    <w:p w14:paraId="5FF3A6C9" w14:textId="77777777" w:rsidR="0004223A" w:rsidRPr="00BD39A5" w:rsidRDefault="008E07E1" w:rsidP="003203C6">
      <w:pPr>
        <w:pStyle w:val="ScheduleTitleClause"/>
        <w:numPr>
          <w:ilvl w:val="0"/>
          <w:numId w:val="35"/>
        </w:numPr>
      </w:pPr>
      <w:r>
        <w:fldChar w:fldCharType="begin"/>
      </w:r>
      <w:r>
        <w:instrText>TC "4. Time not of the essence" \l 1</w:instrText>
      </w:r>
      <w:r>
        <w:fldChar w:fldCharType="end"/>
      </w:r>
      <w:bookmarkStart w:id="623" w:name="a609861"/>
      <w:bookmarkStart w:id="624" w:name="_Toc144803133"/>
      <w:r>
        <w:t>Time not of the essence</w:t>
      </w:r>
      <w:bookmarkEnd w:id="623"/>
      <w:bookmarkEnd w:id="624"/>
    </w:p>
    <w:p w14:paraId="2152498F" w14:textId="77777777" w:rsidR="0004223A" w:rsidRDefault="008E07E1" w:rsidP="003203C6">
      <w:pPr>
        <w:pStyle w:val="ScheduleUntitledsubclause1"/>
        <w:numPr>
          <w:ilvl w:val="1"/>
          <w:numId w:val="35"/>
        </w:numPr>
      </w:pPr>
      <w:bookmarkStart w:id="625" w:name="a723027"/>
      <w:r>
        <w:t xml:space="preserve">Time is not of the essence for the purposes of this </w:t>
      </w:r>
      <w:r>
        <w:fldChar w:fldCharType="begin"/>
      </w:r>
      <w:r>
        <w:rPr>
          <w:highlight w:val="lightGray"/>
        </w:rPr>
        <w:instrText>REF a594018 \h \w</w:instrText>
      </w:r>
      <w:r>
        <w:fldChar w:fldCharType="separate"/>
      </w:r>
      <w:r>
        <w:t>Schedule 5</w:t>
      </w:r>
      <w:r>
        <w:fldChar w:fldCharType="end"/>
      </w:r>
      <w:r>
        <w:t>.</w:t>
      </w:r>
      <w:bookmarkEnd w:id="625"/>
    </w:p>
    <w:p w14:paraId="6CDCB2F0" w14:textId="77777777" w:rsidR="0004223A" w:rsidRPr="00BD39A5" w:rsidRDefault="008E07E1" w:rsidP="003203C6">
      <w:pPr>
        <w:pStyle w:val="ScheduleTitleClause"/>
        <w:numPr>
          <w:ilvl w:val="0"/>
          <w:numId w:val="35"/>
        </w:numPr>
      </w:pPr>
      <w:r>
        <w:fldChar w:fldCharType="begin"/>
      </w:r>
      <w:r>
        <w:instrText>TC "5. Guarantor" \l 1</w:instrText>
      </w:r>
      <w:r>
        <w:fldChar w:fldCharType="end"/>
      </w:r>
      <w:bookmarkStart w:id="626" w:name="a172400"/>
      <w:bookmarkStart w:id="627" w:name="_Toc144803134"/>
      <w:r>
        <w:t>Guarantor</w:t>
      </w:r>
      <w:bookmarkEnd w:id="626"/>
      <w:bookmarkEnd w:id="627"/>
    </w:p>
    <w:p w14:paraId="69C97FAB" w14:textId="6BF3D994" w:rsidR="0004223A" w:rsidRDefault="008E07E1" w:rsidP="003203C6">
      <w:pPr>
        <w:pStyle w:val="ScheduleUntitledsubclause1"/>
        <w:numPr>
          <w:ilvl w:val="1"/>
          <w:numId w:val="35"/>
        </w:numPr>
      </w:pPr>
      <w:bookmarkStart w:id="628" w:name="a575159"/>
      <w:r>
        <w:t>If at any time there is a guarantor, the guarantor shall not have any right to participate in the review of the Annual Rent but will be bound by the revised Annual Rent.</w:t>
      </w:r>
      <w:bookmarkEnd w:id="628"/>
    </w:p>
    <w:p w14:paraId="7233C545" w14:textId="77777777" w:rsidR="0004223A" w:rsidRDefault="008E07E1" w:rsidP="00BF730F">
      <w:pPr>
        <w:pStyle w:val="Schedule"/>
        <w:pageBreakBefore/>
        <w:numPr>
          <w:ilvl w:val="0"/>
          <w:numId w:val="26"/>
        </w:numPr>
      </w:pPr>
      <w:bookmarkStart w:id="629" w:name="a876152"/>
      <w:bookmarkStart w:id="630" w:name="_Toc144803135"/>
      <w:r>
        <w:lastRenderedPageBreak/>
        <w:t>Insurance</w:t>
      </w:r>
      <w:bookmarkEnd w:id="629"/>
      <w:bookmarkEnd w:id="630"/>
    </w:p>
    <w:p w14:paraId="4723D576" w14:textId="77777777" w:rsidR="0004223A" w:rsidRPr="00CF3AE4" w:rsidRDefault="008E07E1" w:rsidP="00BF730F">
      <w:pPr>
        <w:pStyle w:val="ScheduleTitleClause"/>
        <w:numPr>
          <w:ilvl w:val="0"/>
          <w:numId w:val="40"/>
        </w:numPr>
      </w:pPr>
      <w:r>
        <w:fldChar w:fldCharType="begin"/>
      </w:r>
      <w:r>
        <w:instrText>TC "1. Landlord's obligation to insure" \l 1</w:instrText>
      </w:r>
      <w:r>
        <w:fldChar w:fldCharType="end"/>
      </w:r>
      <w:bookmarkStart w:id="631" w:name="a261846"/>
      <w:bookmarkStart w:id="632" w:name="_Toc144803136"/>
      <w:r>
        <w:t>Landlord's obligation to insure</w:t>
      </w:r>
      <w:bookmarkEnd w:id="631"/>
      <w:bookmarkEnd w:id="632"/>
    </w:p>
    <w:p w14:paraId="44C0F133" w14:textId="77777777" w:rsidR="0004223A" w:rsidRDefault="008E07E1" w:rsidP="00BF730F">
      <w:pPr>
        <w:pStyle w:val="ScheduleUntitledsubclause1"/>
        <w:numPr>
          <w:ilvl w:val="1"/>
          <w:numId w:val="40"/>
        </w:numPr>
      </w:pPr>
      <w:bookmarkStart w:id="633" w:name="a902190"/>
      <w:r>
        <w:t xml:space="preserve">Subject to </w:t>
      </w:r>
      <w:r>
        <w:fldChar w:fldCharType="begin"/>
      </w:r>
      <w:r>
        <w:instrText>PAGEREF a793621\# "'paragraph '"  \h</w:instrText>
      </w:r>
      <w:r>
        <w:fldChar w:fldCharType="separate"/>
      </w:r>
      <w:r>
        <w:t xml:space="preserve">paragraph </w:t>
      </w:r>
      <w:r>
        <w:fldChar w:fldCharType="end"/>
      </w:r>
      <w:r>
        <w:fldChar w:fldCharType="begin"/>
      </w:r>
      <w:r>
        <w:rPr>
          <w:highlight w:val="lightGray"/>
        </w:rPr>
        <w:instrText>REF a793621 \h \w</w:instrText>
      </w:r>
      <w:r>
        <w:fldChar w:fldCharType="separate"/>
      </w:r>
      <w:r>
        <w:t>1.2</w:t>
      </w:r>
      <w:r>
        <w:fldChar w:fldCharType="end"/>
      </w:r>
      <w:r>
        <w:t xml:space="preserve"> and </w:t>
      </w:r>
      <w:r>
        <w:fldChar w:fldCharType="begin"/>
      </w:r>
      <w:r>
        <w:instrText>PAGEREF a435329\# "'paragraph '"  \h</w:instrText>
      </w:r>
      <w:r>
        <w:fldChar w:fldCharType="separate"/>
      </w:r>
      <w:r>
        <w:t xml:space="preserve">paragraph </w:t>
      </w:r>
      <w:r>
        <w:fldChar w:fldCharType="end"/>
      </w:r>
      <w:r>
        <w:fldChar w:fldCharType="begin"/>
      </w:r>
      <w:r>
        <w:rPr>
          <w:highlight w:val="lightGray"/>
        </w:rPr>
        <w:instrText>REF a435329 \h \w</w:instrText>
      </w:r>
      <w:r>
        <w:fldChar w:fldCharType="separate"/>
      </w:r>
      <w:r>
        <w:t>1.3</w:t>
      </w:r>
      <w:r>
        <w:fldChar w:fldCharType="end"/>
      </w:r>
      <w:r>
        <w:t xml:space="preserve"> of this Schedule, the Landlord must insure (and keep insured):</w:t>
      </w:r>
      <w:bookmarkEnd w:id="633"/>
    </w:p>
    <w:p w14:paraId="38F2097E" w14:textId="77777777" w:rsidR="0004223A" w:rsidRDefault="008E07E1" w:rsidP="00BF730F">
      <w:pPr>
        <w:pStyle w:val="ScheduleUntitledsubclause2"/>
        <w:numPr>
          <w:ilvl w:val="2"/>
          <w:numId w:val="40"/>
        </w:numPr>
      </w:pPr>
      <w:bookmarkStart w:id="634" w:name="a835858"/>
      <w:r>
        <w:t>the Property on normal market terms against loss or damage by the Insured Risks for the Reinstatement Cost; and</w:t>
      </w:r>
      <w:bookmarkEnd w:id="634"/>
    </w:p>
    <w:p w14:paraId="38630A0E" w14:textId="07834E1E" w:rsidR="0004223A" w:rsidRDefault="008E07E1" w:rsidP="00BF730F">
      <w:pPr>
        <w:pStyle w:val="ScheduleUntitledsubclause2"/>
        <w:numPr>
          <w:ilvl w:val="2"/>
          <w:numId w:val="40"/>
        </w:numPr>
      </w:pPr>
      <w:bookmarkStart w:id="635" w:name="a637930"/>
      <w:r>
        <w:t>loss of Annual Rent from the Property for three years.</w:t>
      </w:r>
      <w:bookmarkEnd w:id="635"/>
    </w:p>
    <w:p w14:paraId="4A858869" w14:textId="77777777" w:rsidR="0004223A" w:rsidRDefault="008E07E1" w:rsidP="00BF730F">
      <w:pPr>
        <w:pStyle w:val="ScheduleUntitledsubclause1"/>
        <w:numPr>
          <w:ilvl w:val="1"/>
          <w:numId w:val="40"/>
        </w:numPr>
      </w:pPr>
      <w:bookmarkStart w:id="636" w:name="a793621"/>
      <w:r>
        <w:t>The Landlord shall not be obliged to insure:</w:t>
      </w:r>
      <w:bookmarkEnd w:id="636"/>
    </w:p>
    <w:p w14:paraId="7FCF0F5D" w14:textId="77777777" w:rsidR="0004223A" w:rsidRDefault="008E07E1" w:rsidP="00BF730F">
      <w:pPr>
        <w:pStyle w:val="ScheduleUntitledsubclause2"/>
        <w:numPr>
          <w:ilvl w:val="2"/>
          <w:numId w:val="40"/>
        </w:numPr>
      </w:pPr>
      <w:bookmarkStart w:id="637" w:name="a670615"/>
      <w:r>
        <w:t xml:space="preserve">the Excluded Insurance Items or repair any damage to or destruction of the Excluded Insurance Items. References to the Property in this </w:t>
      </w:r>
      <w:r>
        <w:fldChar w:fldCharType="begin"/>
      </w:r>
      <w:r>
        <w:rPr>
          <w:highlight w:val="lightGray"/>
        </w:rPr>
        <w:instrText>REF a876152 \h \w</w:instrText>
      </w:r>
      <w:r>
        <w:fldChar w:fldCharType="separate"/>
      </w:r>
      <w:r>
        <w:t>Schedule 6</w:t>
      </w:r>
      <w:r>
        <w:fldChar w:fldCharType="end"/>
      </w:r>
      <w:r>
        <w:t xml:space="preserve"> shall exclude the Excluded Insurance </w:t>
      </w:r>
      <w:proofErr w:type="gramStart"/>
      <w:r>
        <w:t>Items;</w:t>
      </w:r>
      <w:bookmarkEnd w:id="637"/>
      <w:proofErr w:type="gramEnd"/>
    </w:p>
    <w:p w14:paraId="458D6037" w14:textId="77777777" w:rsidR="0004223A" w:rsidRDefault="008E07E1" w:rsidP="00BF730F">
      <w:pPr>
        <w:pStyle w:val="ScheduleUntitledsubclause2"/>
        <w:numPr>
          <w:ilvl w:val="2"/>
          <w:numId w:val="40"/>
        </w:numPr>
      </w:pPr>
      <w:bookmarkStart w:id="638" w:name="a843519"/>
      <w:r>
        <w:t xml:space="preserve">any alterations to the Property that form part of the Property unless: </w:t>
      </w:r>
      <w:bookmarkEnd w:id="638"/>
    </w:p>
    <w:p w14:paraId="5BB0FA84" w14:textId="77777777" w:rsidR="0004223A" w:rsidRDefault="008E07E1" w:rsidP="00BF730F">
      <w:pPr>
        <w:pStyle w:val="ScheduleUntitledsubclause3"/>
        <w:numPr>
          <w:ilvl w:val="3"/>
          <w:numId w:val="40"/>
        </w:numPr>
      </w:pPr>
      <w:bookmarkStart w:id="639" w:name="a946948"/>
      <w:r>
        <w:t xml:space="preserve">those alterations are permitted or required under this </w:t>
      </w:r>
      <w:proofErr w:type="gramStart"/>
      <w:r>
        <w:t>lease;</w:t>
      </w:r>
      <w:bookmarkEnd w:id="639"/>
      <w:proofErr w:type="gramEnd"/>
    </w:p>
    <w:p w14:paraId="2F87804E" w14:textId="77777777" w:rsidR="0004223A" w:rsidRDefault="008E07E1" w:rsidP="00BF730F">
      <w:pPr>
        <w:pStyle w:val="ScheduleUntitledsubclause3"/>
        <w:numPr>
          <w:ilvl w:val="3"/>
          <w:numId w:val="40"/>
        </w:numPr>
      </w:pPr>
      <w:bookmarkStart w:id="640" w:name="a184592"/>
      <w:r>
        <w:t>those alterations have been completed in accordance with this lease and (where applicable) in accordance with the terms of any consent or approval given under this lease; and</w:t>
      </w:r>
      <w:bookmarkEnd w:id="640"/>
    </w:p>
    <w:p w14:paraId="7C520ED1" w14:textId="77777777" w:rsidR="0004223A" w:rsidRDefault="008E07E1" w:rsidP="00BF730F">
      <w:pPr>
        <w:pStyle w:val="ScheduleUntitledsubclause3"/>
        <w:numPr>
          <w:ilvl w:val="3"/>
          <w:numId w:val="40"/>
        </w:numPr>
      </w:pPr>
      <w:bookmarkStart w:id="641" w:name="a374162"/>
      <w:r>
        <w:t>the Tenant has notified the Landlord of the amount for which those alterations should be insured and provided evidence of that amount that is satisfactory to the Landlord (acting reasonably); or</w:t>
      </w:r>
      <w:bookmarkEnd w:id="641"/>
    </w:p>
    <w:p w14:paraId="730F6A00" w14:textId="77777777" w:rsidR="0004223A" w:rsidRDefault="008E07E1" w:rsidP="00BF730F">
      <w:pPr>
        <w:pStyle w:val="ScheduleUntitledsubclause2"/>
        <w:numPr>
          <w:ilvl w:val="2"/>
          <w:numId w:val="40"/>
        </w:numPr>
      </w:pPr>
      <w:bookmarkStart w:id="642" w:name="a900590"/>
      <w:r>
        <w:t>the Property when the insurance is vitiated by any act or omission of the Tenant or any Authorised Person.</w:t>
      </w:r>
      <w:bookmarkEnd w:id="642"/>
    </w:p>
    <w:p w14:paraId="3162686E" w14:textId="77777777" w:rsidR="0004223A" w:rsidRDefault="008E07E1" w:rsidP="00BF730F">
      <w:pPr>
        <w:pStyle w:val="ScheduleUntitledsubclause1"/>
        <w:numPr>
          <w:ilvl w:val="1"/>
          <w:numId w:val="40"/>
        </w:numPr>
      </w:pPr>
      <w:bookmarkStart w:id="643" w:name="a435329"/>
      <w:r>
        <w:t>The Landlord's obligation to insure is subject to any limitations, excesses and conditions that may be imposed by the insurers.</w:t>
      </w:r>
      <w:bookmarkEnd w:id="643"/>
    </w:p>
    <w:p w14:paraId="274D0321" w14:textId="77777777" w:rsidR="0004223A" w:rsidRPr="008D49CD" w:rsidRDefault="008E07E1" w:rsidP="00BF730F">
      <w:pPr>
        <w:pStyle w:val="ScheduleTitleClause"/>
        <w:numPr>
          <w:ilvl w:val="0"/>
          <w:numId w:val="40"/>
        </w:numPr>
      </w:pPr>
      <w:r>
        <w:fldChar w:fldCharType="begin"/>
      </w:r>
      <w:r>
        <w:instrText>TC "2. Landlord to provide insurance details" \l 1</w:instrText>
      </w:r>
      <w:r>
        <w:fldChar w:fldCharType="end"/>
      </w:r>
      <w:bookmarkStart w:id="644" w:name="a644087"/>
      <w:bookmarkStart w:id="645" w:name="_Toc144803137"/>
      <w:r>
        <w:t>Landlord to provide insurance details</w:t>
      </w:r>
      <w:bookmarkEnd w:id="644"/>
      <w:bookmarkEnd w:id="645"/>
    </w:p>
    <w:p w14:paraId="507DC12F" w14:textId="77777777" w:rsidR="0004223A" w:rsidRDefault="008E07E1" w:rsidP="00BF730F">
      <w:pPr>
        <w:pStyle w:val="ScheduleUntitledsubclause1"/>
        <w:numPr>
          <w:ilvl w:val="1"/>
          <w:numId w:val="40"/>
        </w:numPr>
      </w:pPr>
      <w:bookmarkStart w:id="646" w:name="a238706"/>
      <w:r>
        <w:t xml:space="preserve">In relation to any insurance effected by the Landlord under this </w:t>
      </w:r>
      <w:r>
        <w:fldChar w:fldCharType="begin"/>
      </w:r>
      <w:r>
        <w:rPr>
          <w:highlight w:val="lightGray"/>
        </w:rPr>
        <w:instrText>REF a876152 \h \w</w:instrText>
      </w:r>
      <w:r>
        <w:fldChar w:fldCharType="separate"/>
      </w:r>
      <w:r>
        <w:t>Schedule 6</w:t>
      </w:r>
      <w:r>
        <w:fldChar w:fldCharType="end"/>
      </w:r>
      <w:r>
        <w:t>, the Landlord must:</w:t>
      </w:r>
      <w:bookmarkEnd w:id="646"/>
    </w:p>
    <w:p w14:paraId="03690AC2" w14:textId="6CA776F0" w:rsidR="0004223A" w:rsidRDefault="008E07E1" w:rsidP="00BF730F">
      <w:pPr>
        <w:pStyle w:val="ScheduleUntitledsubclause2"/>
        <w:numPr>
          <w:ilvl w:val="2"/>
          <w:numId w:val="40"/>
        </w:numPr>
      </w:pPr>
      <w:bookmarkStart w:id="647" w:name="a554970"/>
      <w:r>
        <w:t>at the request of the Tenant (such request not to be made more frequently than once a year) supply the Tenant with:</w:t>
      </w:r>
      <w:bookmarkEnd w:id="647"/>
    </w:p>
    <w:p w14:paraId="6FCE706B" w14:textId="77777777" w:rsidR="0004223A" w:rsidRDefault="008E07E1" w:rsidP="00BF730F">
      <w:pPr>
        <w:pStyle w:val="ScheduleUntitledsubclause3"/>
        <w:numPr>
          <w:ilvl w:val="3"/>
          <w:numId w:val="40"/>
        </w:numPr>
      </w:pPr>
      <w:bookmarkStart w:id="648" w:name="a242258"/>
      <w:r>
        <w:t xml:space="preserve">full details of the insurance </w:t>
      </w:r>
      <w:proofErr w:type="gramStart"/>
      <w:r>
        <w:t>policy;</w:t>
      </w:r>
      <w:bookmarkEnd w:id="648"/>
      <w:proofErr w:type="gramEnd"/>
    </w:p>
    <w:p w14:paraId="5DBB9EB2" w14:textId="77777777" w:rsidR="0004223A" w:rsidRDefault="008E07E1" w:rsidP="00BF730F">
      <w:pPr>
        <w:pStyle w:val="ScheduleUntitledsubclause3"/>
        <w:numPr>
          <w:ilvl w:val="3"/>
          <w:numId w:val="40"/>
        </w:numPr>
      </w:pPr>
      <w:bookmarkStart w:id="649" w:name="a537846"/>
      <w:r>
        <w:t>evidence of payment of the current year's premiums; and</w:t>
      </w:r>
      <w:bookmarkEnd w:id="649"/>
    </w:p>
    <w:p w14:paraId="01C40D2D" w14:textId="77777777" w:rsidR="0004223A" w:rsidRDefault="008E07E1" w:rsidP="00BF730F">
      <w:pPr>
        <w:pStyle w:val="ScheduleUntitledsubclause3"/>
        <w:numPr>
          <w:ilvl w:val="3"/>
          <w:numId w:val="40"/>
        </w:numPr>
      </w:pPr>
      <w:bookmarkStart w:id="650" w:name="a695924"/>
      <w:r>
        <w:t xml:space="preserve">details of any commission paid to the Landlord by the Landlord's </w:t>
      </w:r>
      <w:proofErr w:type="gramStart"/>
      <w:r>
        <w:t>insurer;</w:t>
      </w:r>
      <w:bookmarkEnd w:id="650"/>
      <w:proofErr w:type="gramEnd"/>
    </w:p>
    <w:p w14:paraId="593A2A26" w14:textId="67FF10A7" w:rsidR="0004223A" w:rsidRDefault="008E07E1" w:rsidP="00BF730F">
      <w:pPr>
        <w:pStyle w:val="ScheduleUntitledsubclause2"/>
        <w:numPr>
          <w:ilvl w:val="2"/>
          <w:numId w:val="40"/>
        </w:numPr>
      </w:pPr>
      <w:bookmarkStart w:id="651" w:name="a284296"/>
      <w:r>
        <w:t xml:space="preserve">procure that the Tenant is informed of any change in the scope, level or terms of cover as soon as reasonably practicable after the Landlord or its agents becoming aware of the </w:t>
      </w:r>
      <w:proofErr w:type="gramStart"/>
      <w:r>
        <w:t>change</w:t>
      </w:r>
      <w:r w:rsidR="003203C6">
        <w:t>;</w:t>
      </w:r>
      <w:bookmarkEnd w:id="651"/>
      <w:proofErr w:type="gramEnd"/>
    </w:p>
    <w:p w14:paraId="276FD37E" w14:textId="48E89CB5" w:rsidR="0004223A" w:rsidRDefault="008E07E1" w:rsidP="00BF730F">
      <w:pPr>
        <w:pStyle w:val="ScheduleUntitledsubclause2"/>
        <w:numPr>
          <w:ilvl w:val="2"/>
          <w:numId w:val="40"/>
        </w:numPr>
      </w:pPr>
      <w:bookmarkStart w:id="652" w:name="a820814"/>
      <w:proofErr w:type="gramStart"/>
      <w:r>
        <w:lastRenderedPageBreak/>
        <w:t>use  reasonable</w:t>
      </w:r>
      <w:proofErr w:type="gramEnd"/>
      <w:r>
        <w:t xml:space="preserve"> endeavours to procure that the Landlord's insurer:</w:t>
      </w:r>
      <w:bookmarkEnd w:id="652"/>
    </w:p>
    <w:p w14:paraId="1B719032" w14:textId="77777777" w:rsidR="0004223A" w:rsidRDefault="008E07E1" w:rsidP="00BF730F">
      <w:pPr>
        <w:pStyle w:val="ScheduleUntitledsubclause3"/>
        <w:numPr>
          <w:ilvl w:val="3"/>
          <w:numId w:val="40"/>
        </w:numPr>
      </w:pPr>
      <w:bookmarkStart w:id="653" w:name="a323304"/>
      <w:r>
        <w:t>includes in the insurance policy a non-invalidation provision in respect of any act or default of the Tenant; and</w:t>
      </w:r>
      <w:bookmarkEnd w:id="653"/>
    </w:p>
    <w:p w14:paraId="6EB59412" w14:textId="464EC8DF" w:rsidR="0004223A" w:rsidRDefault="008E07E1" w:rsidP="00BF730F">
      <w:pPr>
        <w:pStyle w:val="ScheduleUntitledsubclause3"/>
        <w:numPr>
          <w:ilvl w:val="3"/>
          <w:numId w:val="40"/>
        </w:numPr>
      </w:pPr>
      <w:bookmarkStart w:id="654" w:name="a967354"/>
      <w:r>
        <w:t>permits the interest of the Tenant to be noted on the policy of insurance either specifically or by way of a general noting of tenants' interests under the conditions of the insurance policy.</w:t>
      </w:r>
      <w:bookmarkEnd w:id="654"/>
    </w:p>
    <w:p w14:paraId="46FE6270" w14:textId="77777777" w:rsidR="0004223A" w:rsidRPr="008D49CD" w:rsidRDefault="008E07E1" w:rsidP="00BF730F">
      <w:pPr>
        <w:pStyle w:val="ScheduleTitleClause"/>
        <w:numPr>
          <w:ilvl w:val="0"/>
          <w:numId w:val="40"/>
        </w:numPr>
      </w:pPr>
      <w:r>
        <w:fldChar w:fldCharType="begin"/>
      </w:r>
      <w:r>
        <w:instrText>TC "3. Tenant's obligations" \l 1</w:instrText>
      </w:r>
      <w:r>
        <w:fldChar w:fldCharType="end"/>
      </w:r>
      <w:bookmarkStart w:id="655" w:name="a567627"/>
      <w:bookmarkStart w:id="656" w:name="_Toc144803138"/>
      <w:r>
        <w:t>Tenant's obligations</w:t>
      </w:r>
      <w:bookmarkEnd w:id="655"/>
      <w:bookmarkEnd w:id="656"/>
    </w:p>
    <w:p w14:paraId="28132BBF" w14:textId="77777777" w:rsidR="0004223A" w:rsidRPr="00D9757D" w:rsidRDefault="008E07E1" w:rsidP="00BF730F">
      <w:pPr>
        <w:pStyle w:val="ScheduleUntitledsubclause1"/>
        <w:numPr>
          <w:ilvl w:val="1"/>
          <w:numId w:val="40"/>
        </w:numPr>
      </w:pPr>
      <w:bookmarkStart w:id="657" w:name="a577151"/>
      <w:r>
        <w:t>The Tenant must pay to the Landlord on demand:</w:t>
      </w:r>
      <w:bookmarkEnd w:id="657"/>
    </w:p>
    <w:p w14:paraId="0281F5B0" w14:textId="77777777" w:rsidR="0004223A" w:rsidRPr="00D9757D" w:rsidRDefault="008E07E1" w:rsidP="00BF730F">
      <w:pPr>
        <w:pStyle w:val="ScheduleUntitledsubclause2"/>
        <w:numPr>
          <w:ilvl w:val="2"/>
          <w:numId w:val="40"/>
        </w:numPr>
      </w:pPr>
      <w:bookmarkStart w:id="658" w:name="a332999"/>
      <w:r>
        <w:t xml:space="preserve">the Insurance </w:t>
      </w:r>
      <w:proofErr w:type="gramStart"/>
      <w:r>
        <w:t>Rent;</w:t>
      </w:r>
      <w:bookmarkEnd w:id="658"/>
      <w:proofErr w:type="gramEnd"/>
    </w:p>
    <w:p w14:paraId="4EBB165C" w14:textId="77777777" w:rsidR="0004223A" w:rsidRDefault="008E07E1" w:rsidP="00BF730F">
      <w:pPr>
        <w:pStyle w:val="ScheduleUntitledsubclause2"/>
        <w:numPr>
          <w:ilvl w:val="2"/>
          <w:numId w:val="40"/>
        </w:numPr>
      </w:pPr>
      <w:bookmarkStart w:id="659" w:name="a441948"/>
      <w:r>
        <w:t>any amount that is deducted or disallowed by the insurers pursuant to any excess provision in the insurance policy; and</w:t>
      </w:r>
      <w:bookmarkEnd w:id="659"/>
    </w:p>
    <w:p w14:paraId="7A55B4D1" w14:textId="0A3E8F03" w:rsidR="0004223A" w:rsidRDefault="008E07E1" w:rsidP="00BF730F">
      <w:pPr>
        <w:pStyle w:val="ScheduleUntitledsubclause2"/>
        <w:numPr>
          <w:ilvl w:val="2"/>
          <w:numId w:val="40"/>
        </w:numPr>
      </w:pPr>
      <w:bookmarkStart w:id="660" w:name="a537134"/>
      <w:r>
        <w:t>any costs that the Landlord incurs in obtaining a valuation of the Property for insurance purposes provided that the Tenant shall not be obliged to contribute towards the costs of any such valuations carried out more frequently than once every two years.</w:t>
      </w:r>
      <w:bookmarkEnd w:id="660"/>
    </w:p>
    <w:p w14:paraId="4506AE43" w14:textId="77777777" w:rsidR="0004223A" w:rsidRPr="00D9757D" w:rsidRDefault="008E07E1" w:rsidP="00BF730F">
      <w:pPr>
        <w:pStyle w:val="ScheduleUntitledsubclause1"/>
        <w:numPr>
          <w:ilvl w:val="1"/>
          <w:numId w:val="40"/>
        </w:numPr>
      </w:pPr>
      <w:bookmarkStart w:id="661" w:name="a906591"/>
      <w:r>
        <w:t>The Tenant must:</w:t>
      </w:r>
      <w:bookmarkEnd w:id="661"/>
    </w:p>
    <w:p w14:paraId="2C580F64" w14:textId="77777777" w:rsidR="0004223A" w:rsidRPr="00F34D02" w:rsidRDefault="008E07E1" w:rsidP="00BF730F">
      <w:pPr>
        <w:pStyle w:val="ScheduleUntitledsubclause2"/>
        <w:numPr>
          <w:ilvl w:val="2"/>
          <w:numId w:val="40"/>
        </w:numPr>
      </w:pPr>
      <w:bookmarkStart w:id="662" w:name="a209830"/>
      <w:r>
        <w:t xml:space="preserve">immediately inform the Landlord if any matter occurs in relation to the Tenant or the Property that any insurer or underwriter may treat as material in deciding whether or on what terms to insure or to continue to insure the Property and must also give the Landlord notice of that </w:t>
      </w:r>
      <w:proofErr w:type="gramStart"/>
      <w:r>
        <w:t>matter;</w:t>
      </w:r>
      <w:bookmarkEnd w:id="662"/>
      <w:proofErr w:type="gramEnd"/>
    </w:p>
    <w:p w14:paraId="49533B01" w14:textId="77777777" w:rsidR="0004223A" w:rsidRDefault="008E07E1" w:rsidP="00BF730F">
      <w:pPr>
        <w:pStyle w:val="ScheduleUntitledsubclause2"/>
        <w:numPr>
          <w:ilvl w:val="2"/>
          <w:numId w:val="40"/>
        </w:numPr>
      </w:pPr>
      <w:bookmarkStart w:id="663" w:name="a233126"/>
      <w:r>
        <w:t xml:space="preserve">not do or omit to do anything </w:t>
      </w:r>
      <w:proofErr w:type="gramStart"/>
      <w:r>
        <w:t>as a result of</w:t>
      </w:r>
      <w:proofErr w:type="gramEnd"/>
      <w:r>
        <w:t xml:space="preserve"> which: </w:t>
      </w:r>
      <w:bookmarkEnd w:id="663"/>
    </w:p>
    <w:p w14:paraId="190B80BD" w14:textId="77777777" w:rsidR="0004223A" w:rsidRDefault="008E07E1" w:rsidP="00BF730F">
      <w:pPr>
        <w:pStyle w:val="ScheduleUntitledsubclause3"/>
        <w:numPr>
          <w:ilvl w:val="3"/>
          <w:numId w:val="40"/>
        </w:numPr>
      </w:pPr>
      <w:bookmarkStart w:id="664" w:name="a814136"/>
      <w:r>
        <w:t xml:space="preserve">any insurance policy for the Property may become void or voidable or otherwise </w:t>
      </w:r>
      <w:proofErr w:type="gramStart"/>
      <w:r>
        <w:t>prejudiced;</w:t>
      </w:r>
      <w:bookmarkEnd w:id="664"/>
      <w:proofErr w:type="gramEnd"/>
    </w:p>
    <w:p w14:paraId="6956914C" w14:textId="77777777" w:rsidR="0004223A" w:rsidRDefault="008E07E1" w:rsidP="00BF730F">
      <w:pPr>
        <w:pStyle w:val="ScheduleUntitledsubclause3"/>
        <w:numPr>
          <w:ilvl w:val="3"/>
          <w:numId w:val="40"/>
        </w:numPr>
      </w:pPr>
      <w:bookmarkStart w:id="665" w:name="a436440"/>
      <w:r>
        <w:t>the payment of any policy money may be withheld; or</w:t>
      </w:r>
      <w:bookmarkEnd w:id="665"/>
    </w:p>
    <w:p w14:paraId="39110B1E" w14:textId="77777777" w:rsidR="0004223A" w:rsidRPr="00F34D02" w:rsidRDefault="008E07E1" w:rsidP="00BF730F">
      <w:pPr>
        <w:pStyle w:val="ScheduleUntitledsubclause3"/>
        <w:numPr>
          <w:ilvl w:val="3"/>
          <w:numId w:val="40"/>
        </w:numPr>
      </w:pPr>
      <w:bookmarkStart w:id="666" w:name="a785009"/>
      <w:r>
        <w:t>any increased or additional insurance premium may become payable (unless the Tenant has previously notified the Landlord and has paid any increased or additional premium (including any IPT due on that amount)</w:t>
      </w:r>
      <w:proofErr w:type="gramStart"/>
      <w:r>
        <w:t>);</w:t>
      </w:r>
      <w:bookmarkEnd w:id="666"/>
      <w:proofErr w:type="gramEnd"/>
    </w:p>
    <w:p w14:paraId="5DE45710" w14:textId="34BEC25B" w:rsidR="0004223A" w:rsidRPr="00F34D02" w:rsidRDefault="008E07E1" w:rsidP="00BF730F">
      <w:pPr>
        <w:pStyle w:val="ScheduleUntitledsubclause2"/>
        <w:numPr>
          <w:ilvl w:val="2"/>
          <w:numId w:val="40"/>
        </w:numPr>
      </w:pPr>
      <w:bookmarkStart w:id="667" w:name="a214233"/>
      <w:r>
        <w:t xml:space="preserve">comply at all times with the requirements and recommendations of the insurers relating to the </w:t>
      </w:r>
      <w:proofErr w:type="gramStart"/>
      <w:r>
        <w:t>Property;</w:t>
      </w:r>
      <w:proofErr w:type="gramEnd"/>
      <w:r>
        <w:t xml:space="preserve"> </w:t>
      </w:r>
      <w:bookmarkEnd w:id="667"/>
    </w:p>
    <w:p w14:paraId="1BECE080" w14:textId="77777777" w:rsidR="0004223A" w:rsidRDefault="008E07E1" w:rsidP="00BF730F">
      <w:pPr>
        <w:pStyle w:val="ScheduleUntitledsubclause2"/>
        <w:numPr>
          <w:ilvl w:val="2"/>
          <w:numId w:val="40"/>
        </w:numPr>
      </w:pPr>
      <w:bookmarkStart w:id="668" w:name="a551090"/>
      <w:r>
        <w:t xml:space="preserve">give the Landlord immediate notice of the occurrence of: </w:t>
      </w:r>
      <w:bookmarkEnd w:id="668"/>
    </w:p>
    <w:p w14:paraId="696D4040" w14:textId="6046C755" w:rsidR="0004223A" w:rsidRDefault="008E07E1" w:rsidP="00BF730F">
      <w:pPr>
        <w:pStyle w:val="ScheduleUntitledsubclause3"/>
        <w:numPr>
          <w:ilvl w:val="3"/>
          <w:numId w:val="40"/>
        </w:numPr>
      </w:pPr>
      <w:bookmarkStart w:id="669" w:name="a940304"/>
      <w:r>
        <w:t xml:space="preserve">any damage or loss relating to the Property arising from an Insured Risk or an Uninsured Risk; or </w:t>
      </w:r>
      <w:bookmarkEnd w:id="669"/>
    </w:p>
    <w:p w14:paraId="1F46C878" w14:textId="77777777" w:rsidR="0004223A" w:rsidRPr="00F34D02" w:rsidRDefault="008E07E1" w:rsidP="00BF730F">
      <w:pPr>
        <w:pStyle w:val="ScheduleUntitledsubclause3"/>
        <w:numPr>
          <w:ilvl w:val="3"/>
          <w:numId w:val="40"/>
        </w:numPr>
      </w:pPr>
      <w:bookmarkStart w:id="670" w:name="a334478"/>
      <w:r>
        <w:t xml:space="preserve">any other event that might affect any insurance policy relating to the </w:t>
      </w:r>
      <w:proofErr w:type="gramStart"/>
      <w:r>
        <w:t>Property;</w:t>
      </w:r>
      <w:bookmarkEnd w:id="670"/>
      <w:proofErr w:type="gramEnd"/>
    </w:p>
    <w:p w14:paraId="798568AD" w14:textId="7DDA1586" w:rsidR="0004223A" w:rsidRPr="00F34D02" w:rsidRDefault="008E07E1" w:rsidP="00BF730F">
      <w:pPr>
        <w:pStyle w:val="ScheduleUntitledsubclause2"/>
        <w:numPr>
          <w:ilvl w:val="2"/>
          <w:numId w:val="40"/>
        </w:numPr>
      </w:pPr>
      <w:bookmarkStart w:id="671" w:name="a230202"/>
      <w:r>
        <w:t xml:space="preserve">except for the Excluded Insurance Items, not </w:t>
      </w:r>
      <w:r w:rsidR="003203C6">
        <w:t>affect</w:t>
      </w:r>
      <w:r>
        <w:t xml:space="preserve"> any buildings insurance of the Property but, if the Tenant becomes entitled to the benefit of any </w:t>
      </w:r>
      <w:proofErr w:type="gramStart"/>
      <w:r>
        <w:t>buildings</w:t>
      </w:r>
      <w:proofErr w:type="gramEnd"/>
      <w:r>
        <w:t xml:space="preserve"> </w:t>
      </w:r>
      <w:r>
        <w:lastRenderedPageBreak/>
        <w:t>insurance proceeds in respect of the Property, pay those proceeds or cause them to be paid to the Landlord;</w:t>
      </w:r>
      <w:bookmarkEnd w:id="671"/>
    </w:p>
    <w:p w14:paraId="0E0DA0D3" w14:textId="77777777" w:rsidR="0004223A" w:rsidRDefault="008E07E1" w:rsidP="00BF730F">
      <w:pPr>
        <w:pStyle w:val="ScheduleUntitledsubclause2"/>
        <w:numPr>
          <w:ilvl w:val="2"/>
          <w:numId w:val="40"/>
        </w:numPr>
      </w:pPr>
      <w:bookmarkStart w:id="672" w:name="a151521"/>
      <w:r>
        <w:t>pay the Landlord an amount equal to any insurance money that the insurers of the Property refuse to pay in relation to the Property by reason of any act or omission of the Tenant or any Authorised Person; and</w:t>
      </w:r>
      <w:bookmarkEnd w:id="672"/>
    </w:p>
    <w:p w14:paraId="3BDF6863" w14:textId="77777777" w:rsidR="0004223A" w:rsidRDefault="008E07E1" w:rsidP="00BF730F">
      <w:pPr>
        <w:pStyle w:val="ScheduleUntitledsubclause2"/>
        <w:numPr>
          <w:ilvl w:val="2"/>
          <w:numId w:val="40"/>
        </w:numPr>
      </w:pPr>
      <w:bookmarkStart w:id="673" w:name="a306835"/>
      <w:r>
        <w:t>insure (and keep insured) against public liability of the Tenant in relation to the Property in such amount as the Landlord shall reasonably consider appropriate and, at the request of the Landlord, supply the Landlord with:</w:t>
      </w:r>
      <w:bookmarkEnd w:id="673"/>
    </w:p>
    <w:p w14:paraId="04B47E7A" w14:textId="77777777" w:rsidR="0004223A" w:rsidRDefault="008E07E1" w:rsidP="00BF730F">
      <w:pPr>
        <w:pStyle w:val="ScheduleUntitledsubclause3"/>
        <w:numPr>
          <w:ilvl w:val="3"/>
          <w:numId w:val="40"/>
        </w:numPr>
      </w:pPr>
      <w:bookmarkStart w:id="674" w:name="a363861"/>
      <w:r>
        <w:t>full details of that insurance policy; and</w:t>
      </w:r>
      <w:bookmarkEnd w:id="674"/>
    </w:p>
    <w:p w14:paraId="1B64C000" w14:textId="77777777" w:rsidR="0004223A" w:rsidRPr="00992EB1" w:rsidRDefault="008E07E1" w:rsidP="00BF730F">
      <w:pPr>
        <w:pStyle w:val="ScheduleUntitledsubclause3"/>
        <w:numPr>
          <w:ilvl w:val="3"/>
          <w:numId w:val="40"/>
        </w:numPr>
      </w:pPr>
      <w:bookmarkStart w:id="675" w:name="a251581"/>
      <w:r>
        <w:t>evidence of payment of the current year's premiums.</w:t>
      </w:r>
      <w:bookmarkEnd w:id="675"/>
    </w:p>
    <w:p w14:paraId="032683E4" w14:textId="77777777" w:rsidR="0004223A" w:rsidRPr="004D04D1" w:rsidRDefault="008E07E1" w:rsidP="00BF730F">
      <w:pPr>
        <w:pStyle w:val="ScheduleTitleClause"/>
        <w:numPr>
          <w:ilvl w:val="0"/>
          <w:numId w:val="40"/>
        </w:numPr>
      </w:pPr>
      <w:r>
        <w:fldChar w:fldCharType="begin"/>
      </w:r>
      <w:r>
        <w:instrText>TC "4. Rent suspension" \l 1</w:instrText>
      </w:r>
      <w:r>
        <w:fldChar w:fldCharType="end"/>
      </w:r>
      <w:bookmarkStart w:id="676" w:name="a769269"/>
      <w:bookmarkStart w:id="677" w:name="_Toc144803139"/>
      <w:r>
        <w:t>Rent suspension</w:t>
      </w:r>
      <w:bookmarkEnd w:id="676"/>
      <w:bookmarkEnd w:id="677"/>
    </w:p>
    <w:p w14:paraId="779E64AB" w14:textId="66685ABB" w:rsidR="0004223A" w:rsidRDefault="008E07E1" w:rsidP="00BF730F">
      <w:pPr>
        <w:pStyle w:val="ScheduleUntitledsubclause1"/>
        <w:numPr>
          <w:ilvl w:val="1"/>
          <w:numId w:val="40"/>
        </w:numPr>
      </w:pPr>
      <w:bookmarkStart w:id="678" w:name="a357585"/>
      <w:r>
        <w:t xml:space="preserve">Subject to </w:t>
      </w:r>
      <w:r>
        <w:fldChar w:fldCharType="begin"/>
      </w:r>
      <w:r>
        <w:instrText>PAGEREF a702710\# "'paragraph '"  \h</w:instrText>
      </w:r>
      <w:r>
        <w:fldChar w:fldCharType="separate"/>
      </w:r>
      <w:r>
        <w:t xml:space="preserve">paragraph </w:t>
      </w:r>
      <w:r>
        <w:fldChar w:fldCharType="end"/>
      </w:r>
      <w:r>
        <w:fldChar w:fldCharType="begin"/>
      </w:r>
      <w:r>
        <w:rPr>
          <w:highlight w:val="lightGray"/>
        </w:rPr>
        <w:instrText>REF a702710 \h \w</w:instrText>
      </w:r>
      <w:r>
        <w:fldChar w:fldCharType="separate"/>
      </w:r>
      <w:r>
        <w:t>4.2</w:t>
      </w:r>
      <w:r>
        <w:fldChar w:fldCharType="end"/>
      </w:r>
      <w:r>
        <w:t xml:space="preserve"> of this Schedule, if any Property Damage by an Insured Risk occurs, payment of the Annual Rent (or a fair proportion of it according to the nature and extent of that Property Damage) shall be suspended until the earlier of: </w:t>
      </w:r>
      <w:bookmarkEnd w:id="678"/>
    </w:p>
    <w:p w14:paraId="1288DFB9" w14:textId="77777777" w:rsidR="0004223A" w:rsidRDefault="008E07E1" w:rsidP="00BF730F">
      <w:pPr>
        <w:pStyle w:val="ScheduleUntitledsubclause2"/>
        <w:numPr>
          <w:ilvl w:val="2"/>
          <w:numId w:val="40"/>
        </w:numPr>
      </w:pPr>
      <w:bookmarkStart w:id="679" w:name="a964871"/>
      <w:r>
        <w:t>the date on which the Property has been reinstated so that it is fit for occupation and use; and</w:t>
      </w:r>
      <w:bookmarkEnd w:id="679"/>
    </w:p>
    <w:p w14:paraId="27FB8078" w14:textId="1A56D160" w:rsidR="0004223A" w:rsidRDefault="008E07E1" w:rsidP="00BF730F">
      <w:pPr>
        <w:pStyle w:val="ScheduleUntitledsubclause2"/>
        <w:numPr>
          <w:ilvl w:val="2"/>
          <w:numId w:val="40"/>
        </w:numPr>
      </w:pPr>
      <w:bookmarkStart w:id="680" w:name="a913944"/>
      <w:r>
        <w:t>the date which is three years from and including the date on which that Property Damage occurred.</w:t>
      </w:r>
      <w:bookmarkEnd w:id="680"/>
    </w:p>
    <w:p w14:paraId="767C4146" w14:textId="77777777" w:rsidR="0004223A" w:rsidRDefault="008E07E1" w:rsidP="00BF730F">
      <w:pPr>
        <w:pStyle w:val="ScheduleUntitledsubclause1"/>
        <w:numPr>
          <w:ilvl w:val="1"/>
          <w:numId w:val="40"/>
        </w:numPr>
      </w:pPr>
      <w:bookmarkStart w:id="681" w:name="a702710"/>
      <w:r>
        <w:t xml:space="preserve">The Annual Rent shall not be suspended under </w:t>
      </w:r>
      <w:r>
        <w:fldChar w:fldCharType="begin"/>
      </w:r>
      <w:r>
        <w:instrText>PAGEREF a357585\# "'paragraph '"  \h</w:instrText>
      </w:r>
      <w:r>
        <w:fldChar w:fldCharType="separate"/>
      </w:r>
      <w:r>
        <w:t xml:space="preserve">paragraph </w:t>
      </w:r>
      <w:r>
        <w:fldChar w:fldCharType="end"/>
      </w:r>
      <w:r>
        <w:fldChar w:fldCharType="begin"/>
      </w:r>
      <w:r>
        <w:rPr>
          <w:highlight w:val="lightGray"/>
        </w:rPr>
        <w:instrText>REF a357585 \h \w</w:instrText>
      </w:r>
      <w:r>
        <w:fldChar w:fldCharType="separate"/>
      </w:r>
      <w:r>
        <w:t>4.1</w:t>
      </w:r>
      <w:r>
        <w:fldChar w:fldCharType="end"/>
      </w:r>
      <w:r>
        <w:t xml:space="preserve"> of this Schedule if the Property Damage is caused by: </w:t>
      </w:r>
      <w:bookmarkEnd w:id="681"/>
    </w:p>
    <w:p w14:paraId="17E117CA" w14:textId="77777777" w:rsidR="0004223A" w:rsidRDefault="008E07E1" w:rsidP="00BF730F">
      <w:pPr>
        <w:pStyle w:val="ScheduleUntitledsubclause2"/>
        <w:numPr>
          <w:ilvl w:val="2"/>
          <w:numId w:val="40"/>
        </w:numPr>
      </w:pPr>
      <w:bookmarkStart w:id="682" w:name="a261454"/>
      <w:r>
        <w:t>an Insured Risk and:</w:t>
      </w:r>
      <w:bookmarkEnd w:id="682"/>
    </w:p>
    <w:p w14:paraId="315A4F84" w14:textId="77777777" w:rsidR="0004223A" w:rsidRDefault="008E07E1" w:rsidP="00BF730F">
      <w:pPr>
        <w:pStyle w:val="ScheduleUntitledsubclause3"/>
        <w:numPr>
          <w:ilvl w:val="3"/>
          <w:numId w:val="40"/>
        </w:numPr>
      </w:pPr>
      <w:bookmarkStart w:id="683" w:name="a770956"/>
      <w:r>
        <w:t xml:space="preserve">the policy of insurance in relation to the Property has been vitiated in whole or in part </w:t>
      </w:r>
      <w:proofErr w:type="gramStart"/>
      <w:r>
        <w:t>as a result of</w:t>
      </w:r>
      <w:proofErr w:type="gramEnd"/>
      <w:r>
        <w:t xml:space="preserve"> any act or omission of the Tenant or any Authorised Person; and </w:t>
      </w:r>
      <w:bookmarkEnd w:id="683"/>
    </w:p>
    <w:p w14:paraId="70A93818" w14:textId="10821996" w:rsidR="0004223A" w:rsidRDefault="008E07E1" w:rsidP="00BF730F">
      <w:pPr>
        <w:pStyle w:val="ScheduleUntitledsubclause3"/>
        <w:numPr>
          <w:ilvl w:val="3"/>
          <w:numId w:val="40"/>
        </w:numPr>
      </w:pPr>
      <w:bookmarkStart w:id="684" w:name="a224503"/>
      <w:r>
        <w:t xml:space="preserve">the Tenant has not complied with </w:t>
      </w:r>
      <w:r>
        <w:fldChar w:fldCharType="begin"/>
      </w:r>
      <w:r>
        <w:instrText>PAGEREF a151521\# "'paragraph '"  \h</w:instrText>
      </w:r>
      <w:r>
        <w:fldChar w:fldCharType="separate"/>
      </w:r>
      <w:r>
        <w:t xml:space="preserve">paragraph </w:t>
      </w:r>
      <w:r>
        <w:fldChar w:fldCharType="end"/>
      </w:r>
      <w:r>
        <w:fldChar w:fldCharType="begin"/>
      </w:r>
      <w:r>
        <w:rPr>
          <w:highlight w:val="lightGray"/>
        </w:rPr>
        <w:instrText>REF a151521 \h \w</w:instrText>
      </w:r>
      <w:r>
        <w:fldChar w:fldCharType="separate"/>
      </w:r>
      <w:r>
        <w:t>3.2(f)</w:t>
      </w:r>
      <w:r>
        <w:fldChar w:fldCharType="end"/>
      </w:r>
      <w:r>
        <w:t xml:space="preserve"> of this Schedule</w:t>
      </w:r>
      <w:proofErr w:type="gramStart"/>
      <w:r>
        <w:t>. ;</w:t>
      </w:r>
      <w:proofErr w:type="gramEnd"/>
      <w:r>
        <w:t xml:space="preserve"> or</w:t>
      </w:r>
      <w:bookmarkEnd w:id="684"/>
    </w:p>
    <w:p w14:paraId="26D9D2F4" w14:textId="0D066D7F" w:rsidR="0004223A" w:rsidRDefault="008E07E1" w:rsidP="00BF730F">
      <w:pPr>
        <w:pStyle w:val="ScheduleUntitledsubclause2"/>
        <w:numPr>
          <w:ilvl w:val="2"/>
          <w:numId w:val="40"/>
        </w:numPr>
      </w:pPr>
      <w:bookmarkStart w:id="685" w:name="a362680"/>
      <w:r>
        <w:t>an Uninsured Risk and the Property Damage was Tenant Damage.</w:t>
      </w:r>
      <w:bookmarkEnd w:id="685"/>
    </w:p>
    <w:p w14:paraId="56107A0F" w14:textId="77777777" w:rsidR="0004223A" w:rsidRPr="008D49CD" w:rsidRDefault="008E07E1" w:rsidP="00BF730F">
      <w:pPr>
        <w:pStyle w:val="ScheduleTitleClause"/>
        <w:numPr>
          <w:ilvl w:val="0"/>
          <w:numId w:val="40"/>
        </w:numPr>
      </w:pPr>
      <w:r>
        <w:fldChar w:fldCharType="begin"/>
      </w:r>
      <w:r>
        <w:instrText>TC "5. Landlord's obligation to reinstate following damage or destruction by an Insured Risk" \l 1</w:instrText>
      </w:r>
      <w:r>
        <w:fldChar w:fldCharType="end"/>
      </w:r>
      <w:bookmarkStart w:id="686" w:name="a246068"/>
      <w:bookmarkStart w:id="687" w:name="_Toc144803140"/>
      <w:r>
        <w:t>Landlord's obligation to reinstate following damage or destruction by an Insured Risk</w:t>
      </w:r>
      <w:bookmarkEnd w:id="686"/>
      <w:bookmarkEnd w:id="687"/>
    </w:p>
    <w:p w14:paraId="5127624C" w14:textId="77777777" w:rsidR="0004223A" w:rsidRDefault="008E07E1" w:rsidP="00BF730F">
      <w:pPr>
        <w:pStyle w:val="ScheduleUntitledsubclause1"/>
        <w:numPr>
          <w:ilvl w:val="1"/>
          <w:numId w:val="40"/>
        </w:numPr>
      </w:pPr>
      <w:bookmarkStart w:id="688" w:name="a206178"/>
      <w:r>
        <w:t xml:space="preserve">Following any damage to or destruction of the Property by an Insured Risk, the Landlord must: </w:t>
      </w:r>
      <w:bookmarkEnd w:id="688"/>
    </w:p>
    <w:p w14:paraId="6EF2D712" w14:textId="77777777" w:rsidR="0004223A" w:rsidRDefault="008E07E1" w:rsidP="00BF730F">
      <w:pPr>
        <w:pStyle w:val="ScheduleUntitledsubclause2"/>
        <w:numPr>
          <w:ilvl w:val="2"/>
          <w:numId w:val="40"/>
        </w:numPr>
      </w:pPr>
      <w:bookmarkStart w:id="689" w:name="a902303"/>
      <w:r>
        <w:t>use reasonable endeavours to obtain all necessary planning and other consents to enable the Landlord to reinstate the Property; and</w:t>
      </w:r>
      <w:bookmarkEnd w:id="689"/>
    </w:p>
    <w:p w14:paraId="7531C918" w14:textId="77777777" w:rsidR="0004223A" w:rsidRDefault="008E07E1" w:rsidP="00BF730F">
      <w:pPr>
        <w:pStyle w:val="ScheduleUntitledsubclause2"/>
        <w:numPr>
          <w:ilvl w:val="2"/>
          <w:numId w:val="40"/>
        </w:numPr>
      </w:pPr>
      <w:bookmarkStart w:id="690" w:name="a757493"/>
      <w:r>
        <w:t>reinstate the Property except that the Landlord shall not be obliged to:</w:t>
      </w:r>
      <w:bookmarkEnd w:id="690"/>
    </w:p>
    <w:p w14:paraId="11FC8BCB" w14:textId="77777777" w:rsidR="0004223A" w:rsidRDefault="008E07E1" w:rsidP="00BF730F">
      <w:pPr>
        <w:pStyle w:val="ScheduleUntitledsubclause3"/>
        <w:numPr>
          <w:ilvl w:val="3"/>
          <w:numId w:val="40"/>
        </w:numPr>
      </w:pPr>
      <w:bookmarkStart w:id="691" w:name="a194840"/>
      <w:r>
        <w:t xml:space="preserve">reinstate unless all necessary planning and other consents are </w:t>
      </w:r>
      <w:proofErr w:type="gramStart"/>
      <w:r>
        <w:t>obtained;</w:t>
      </w:r>
      <w:bookmarkEnd w:id="691"/>
      <w:proofErr w:type="gramEnd"/>
    </w:p>
    <w:p w14:paraId="208B97C8" w14:textId="77777777" w:rsidR="0004223A" w:rsidRPr="0031704C" w:rsidRDefault="008E07E1" w:rsidP="00BF730F">
      <w:pPr>
        <w:pStyle w:val="ScheduleUntitledsubclause3"/>
        <w:numPr>
          <w:ilvl w:val="3"/>
          <w:numId w:val="40"/>
        </w:numPr>
      </w:pPr>
      <w:bookmarkStart w:id="692" w:name="a234871"/>
      <w:r>
        <w:lastRenderedPageBreak/>
        <w:t xml:space="preserve">reinstate unless the Tenant has paid the sums due under </w:t>
      </w:r>
      <w:r>
        <w:fldChar w:fldCharType="begin"/>
      </w:r>
      <w:r>
        <w:instrText>PAGEREF a441948\# "'paragraph '"  \h</w:instrText>
      </w:r>
      <w:r>
        <w:fldChar w:fldCharType="separate"/>
      </w:r>
      <w:r>
        <w:t xml:space="preserve">paragraph </w:t>
      </w:r>
      <w:r>
        <w:fldChar w:fldCharType="end"/>
      </w:r>
      <w:r>
        <w:fldChar w:fldCharType="begin"/>
      </w:r>
      <w:r>
        <w:rPr>
          <w:highlight w:val="lightGray"/>
        </w:rPr>
        <w:instrText>REF a441948 \h \w</w:instrText>
      </w:r>
      <w:r>
        <w:fldChar w:fldCharType="separate"/>
      </w:r>
      <w:r>
        <w:t>3.1(b)</w:t>
      </w:r>
      <w:r>
        <w:fldChar w:fldCharType="end"/>
      </w:r>
      <w:r>
        <w:t xml:space="preserve"> and </w:t>
      </w:r>
      <w:r>
        <w:fldChar w:fldCharType="begin"/>
      </w:r>
      <w:r>
        <w:instrText>PAGEREF a151521\# "'paragraph '"  \h</w:instrText>
      </w:r>
      <w:r>
        <w:fldChar w:fldCharType="separate"/>
      </w:r>
      <w:r>
        <w:t xml:space="preserve">paragraph </w:t>
      </w:r>
      <w:r>
        <w:fldChar w:fldCharType="end"/>
      </w:r>
      <w:r>
        <w:fldChar w:fldCharType="begin"/>
      </w:r>
      <w:r>
        <w:rPr>
          <w:highlight w:val="lightGray"/>
        </w:rPr>
        <w:instrText>REF a151521 \h \w</w:instrText>
      </w:r>
      <w:r>
        <w:fldChar w:fldCharType="separate"/>
      </w:r>
      <w:r>
        <w:t>3.2(f)</w:t>
      </w:r>
      <w:r>
        <w:fldChar w:fldCharType="end"/>
      </w:r>
      <w:r>
        <w:t xml:space="preserve"> of this Schedule;</w:t>
      </w:r>
      <w:bookmarkEnd w:id="692"/>
    </w:p>
    <w:p w14:paraId="264A8D81" w14:textId="77777777" w:rsidR="0004223A" w:rsidRPr="0031704C" w:rsidRDefault="008E07E1" w:rsidP="00BF730F">
      <w:pPr>
        <w:pStyle w:val="ScheduleUntitledsubclause3"/>
        <w:numPr>
          <w:ilvl w:val="3"/>
          <w:numId w:val="40"/>
        </w:numPr>
      </w:pPr>
      <w:bookmarkStart w:id="693" w:name="a280727"/>
      <w:r>
        <w:t>provide accommodation or facilities identical in layout or design so long as accommodation reasonably equivalent to that previously at the Property is provided; or</w:t>
      </w:r>
      <w:bookmarkEnd w:id="693"/>
    </w:p>
    <w:p w14:paraId="15234A09" w14:textId="77777777" w:rsidR="0004223A" w:rsidRDefault="008E07E1" w:rsidP="00BF730F">
      <w:pPr>
        <w:pStyle w:val="ScheduleUntitledsubclause3"/>
        <w:numPr>
          <w:ilvl w:val="3"/>
          <w:numId w:val="40"/>
        </w:numPr>
      </w:pPr>
      <w:bookmarkStart w:id="694" w:name="a608544"/>
      <w:r>
        <w:t xml:space="preserve">reinstate after a notice to terminate has been served pursuant to this </w:t>
      </w:r>
      <w:r>
        <w:fldChar w:fldCharType="begin"/>
      </w:r>
      <w:r>
        <w:rPr>
          <w:highlight w:val="lightGray"/>
        </w:rPr>
        <w:instrText>REF a876152 \h \w</w:instrText>
      </w:r>
      <w:r>
        <w:fldChar w:fldCharType="separate"/>
      </w:r>
      <w:r>
        <w:t>Schedule 6</w:t>
      </w:r>
      <w:r>
        <w:fldChar w:fldCharType="end"/>
      </w:r>
      <w:r>
        <w:t>.</w:t>
      </w:r>
      <w:bookmarkEnd w:id="694"/>
    </w:p>
    <w:p w14:paraId="05DBE948" w14:textId="77777777" w:rsidR="0004223A" w:rsidRDefault="008E07E1" w:rsidP="00BF730F">
      <w:pPr>
        <w:pStyle w:val="ScheduleUntitledsubclause1"/>
        <w:numPr>
          <w:ilvl w:val="1"/>
          <w:numId w:val="40"/>
        </w:numPr>
      </w:pPr>
      <w:bookmarkStart w:id="695" w:name="a912023"/>
      <w:r>
        <w:t xml:space="preserve">If the Landlord is obliged to reinstate the Property pursuant to </w:t>
      </w:r>
      <w:r>
        <w:fldChar w:fldCharType="begin"/>
      </w:r>
      <w:r>
        <w:instrText>PAGEREF a757493\# "'paragraph '"  \h</w:instrText>
      </w:r>
      <w:r>
        <w:fldChar w:fldCharType="separate"/>
      </w:r>
      <w:r>
        <w:t xml:space="preserve">paragraph </w:t>
      </w:r>
      <w:r>
        <w:fldChar w:fldCharType="end"/>
      </w:r>
      <w:r>
        <w:fldChar w:fldCharType="begin"/>
      </w:r>
      <w:r>
        <w:rPr>
          <w:highlight w:val="lightGray"/>
        </w:rPr>
        <w:instrText>REF a757493 \h \w</w:instrText>
      </w:r>
      <w:r>
        <w:fldChar w:fldCharType="separate"/>
      </w:r>
      <w:r>
        <w:t>5.1(b)</w:t>
      </w:r>
      <w:r>
        <w:fldChar w:fldCharType="end"/>
      </w:r>
      <w:r>
        <w:t xml:space="preserve"> of this Schedule, the Landlord must:</w:t>
      </w:r>
      <w:bookmarkEnd w:id="695"/>
    </w:p>
    <w:p w14:paraId="6091107F" w14:textId="77777777" w:rsidR="0004223A" w:rsidRDefault="008E07E1" w:rsidP="00BF730F">
      <w:pPr>
        <w:pStyle w:val="ScheduleUntitledsubclause2"/>
        <w:numPr>
          <w:ilvl w:val="2"/>
          <w:numId w:val="40"/>
        </w:numPr>
      </w:pPr>
      <w:bookmarkStart w:id="696" w:name="a292972"/>
      <w:r>
        <w:t xml:space="preserve">use all insurance money received (other than for loss of rent) and all sums received under </w:t>
      </w:r>
      <w:r>
        <w:fldChar w:fldCharType="begin"/>
      </w:r>
      <w:r>
        <w:instrText>PAGEREF a441948\# "'paragraph '"  \h</w:instrText>
      </w:r>
      <w:r>
        <w:fldChar w:fldCharType="separate"/>
      </w:r>
      <w:r>
        <w:t xml:space="preserve">paragraph </w:t>
      </w:r>
      <w:r>
        <w:fldChar w:fldCharType="end"/>
      </w:r>
      <w:r>
        <w:fldChar w:fldCharType="begin"/>
      </w:r>
      <w:r>
        <w:rPr>
          <w:highlight w:val="lightGray"/>
        </w:rPr>
        <w:instrText>REF a441948 \h \w</w:instrText>
      </w:r>
      <w:r>
        <w:fldChar w:fldCharType="separate"/>
      </w:r>
      <w:r>
        <w:t>3.1(b)</w:t>
      </w:r>
      <w:r>
        <w:fldChar w:fldCharType="end"/>
      </w:r>
      <w:r>
        <w:t xml:space="preserve"> and </w:t>
      </w:r>
      <w:r>
        <w:fldChar w:fldCharType="begin"/>
      </w:r>
      <w:r>
        <w:instrText>PAGEREF a151521\# "'paragraph '"  \h</w:instrText>
      </w:r>
      <w:r>
        <w:fldChar w:fldCharType="separate"/>
      </w:r>
      <w:r>
        <w:t xml:space="preserve">paragraph </w:t>
      </w:r>
      <w:r>
        <w:fldChar w:fldCharType="end"/>
      </w:r>
      <w:r>
        <w:fldChar w:fldCharType="begin"/>
      </w:r>
      <w:r>
        <w:rPr>
          <w:highlight w:val="lightGray"/>
        </w:rPr>
        <w:instrText>REF a151521 \h \w</w:instrText>
      </w:r>
      <w:r>
        <w:fldChar w:fldCharType="separate"/>
      </w:r>
      <w:r>
        <w:t>3.2(f)</w:t>
      </w:r>
      <w:r>
        <w:fldChar w:fldCharType="end"/>
      </w:r>
      <w:r>
        <w:t xml:space="preserve"> of this Schedule for the purposes of that reinstatement; and</w:t>
      </w:r>
      <w:bookmarkEnd w:id="696"/>
    </w:p>
    <w:p w14:paraId="3832D1D2" w14:textId="77777777" w:rsidR="0004223A" w:rsidRPr="0031704C" w:rsidRDefault="008E07E1" w:rsidP="00BF730F">
      <w:pPr>
        <w:pStyle w:val="ScheduleUntitledsubclause2"/>
        <w:numPr>
          <w:ilvl w:val="2"/>
          <w:numId w:val="40"/>
        </w:numPr>
      </w:pPr>
      <w:bookmarkStart w:id="697" w:name="a776309"/>
      <w:r>
        <w:t>make up any shortfall out of its own funds.</w:t>
      </w:r>
      <w:bookmarkEnd w:id="697"/>
    </w:p>
    <w:p w14:paraId="10A83E88" w14:textId="0D263874" w:rsidR="0004223A" w:rsidRPr="00547795" w:rsidRDefault="008E07E1" w:rsidP="00BF730F">
      <w:pPr>
        <w:pStyle w:val="ScheduleTitleClause"/>
        <w:numPr>
          <w:ilvl w:val="0"/>
          <w:numId w:val="40"/>
        </w:numPr>
      </w:pPr>
      <w:r>
        <w:fldChar w:fldCharType="begin"/>
      </w:r>
      <w:r>
        <w:instrText>TC "6. [Termination if reinstatement impossible or impractical following Property Damage by an Insured Risk" \l 1</w:instrText>
      </w:r>
      <w:r>
        <w:fldChar w:fldCharType="end"/>
      </w:r>
      <w:bookmarkStart w:id="698" w:name="a317919"/>
      <w:bookmarkStart w:id="699" w:name="_Toc144803141"/>
      <w:r>
        <w:t>Termination if reinstatement impossible or impractical following Property Damage by an Insured Risk</w:t>
      </w:r>
      <w:bookmarkEnd w:id="698"/>
      <w:bookmarkEnd w:id="699"/>
    </w:p>
    <w:p w14:paraId="2173A7B2" w14:textId="0DE49DFC" w:rsidR="0004223A" w:rsidRDefault="008E07E1" w:rsidP="00BF730F">
      <w:pPr>
        <w:pStyle w:val="ScheduleUntitledsubclause1"/>
        <w:numPr>
          <w:ilvl w:val="1"/>
          <w:numId w:val="40"/>
        </w:numPr>
      </w:pPr>
      <w:bookmarkStart w:id="700" w:name="a655259"/>
      <w:r>
        <w:t>Following Property Damage by an Insured Risk, if the Landlord (acting reasonably) considers that it is impossible or impractical to reinstate the Property, the Landlord may terminate this lease by giving notice to the Tenant within six months from and including the date on which that Property Damage occurred.</w:t>
      </w:r>
      <w:bookmarkEnd w:id="700"/>
    </w:p>
    <w:p w14:paraId="6CF52BA8" w14:textId="5D482284" w:rsidR="0004223A" w:rsidRPr="00B33FAD" w:rsidRDefault="008E07E1" w:rsidP="00BF730F">
      <w:pPr>
        <w:pStyle w:val="ScheduleTitleClause"/>
        <w:numPr>
          <w:ilvl w:val="0"/>
          <w:numId w:val="40"/>
        </w:numPr>
      </w:pPr>
      <w:r>
        <w:fldChar w:fldCharType="begin"/>
      </w:r>
      <w:r>
        <w:instrText>TC "7. [Property Damage by an Uninsured Risk" \l 1</w:instrText>
      </w:r>
      <w:r>
        <w:fldChar w:fldCharType="end"/>
      </w:r>
      <w:bookmarkStart w:id="701" w:name="a489924"/>
      <w:bookmarkStart w:id="702" w:name="_Toc144803142"/>
      <w:r>
        <w:t>Property Damage by an Uninsured Risk</w:t>
      </w:r>
      <w:bookmarkEnd w:id="701"/>
      <w:bookmarkEnd w:id="702"/>
    </w:p>
    <w:p w14:paraId="1498BDA0" w14:textId="7EA233D4" w:rsidR="0004223A" w:rsidRPr="0031704C" w:rsidRDefault="008E07E1" w:rsidP="00BF730F">
      <w:pPr>
        <w:pStyle w:val="ScheduleUntitledsubclause1"/>
        <w:numPr>
          <w:ilvl w:val="1"/>
          <w:numId w:val="40"/>
        </w:numPr>
      </w:pPr>
      <w:bookmarkStart w:id="703" w:name="a119832"/>
      <w:r>
        <w:t xml:space="preserve">If the Annual Rent (or a fair proportion of it) is suspended under </w:t>
      </w:r>
      <w:r>
        <w:fldChar w:fldCharType="begin"/>
      </w:r>
      <w:r>
        <w:instrText>PAGEREF a357585\# "'paragraph '"  \h</w:instrText>
      </w:r>
      <w:r>
        <w:fldChar w:fldCharType="separate"/>
      </w:r>
      <w:r>
        <w:t xml:space="preserve">paragraph </w:t>
      </w:r>
      <w:r>
        <w:fldChar w:fldCharType="end"/>
      </w:r>
      <w:r>
        <w:fldChar w:fldCharType="begin"/>
      </w:r>
      <w:r>
        <w:rPr>
          <w:highlight w:val="lightGray"/>
        </w:rPr>
        <w:instrText>REF a357585 \h \w</w:instrText>
      </w:r>
      <w:r>
        <w:fldChar w:fldCharType="separate"/>
      </w:r>
      <w:r>
        <w:t>4.1</w:t>
      </w:r>
      <w:r>
        <w:fldChar w:fldCharType="end"/>
      </w:r>
      <w:r>
        <w:t xml:space="preserve"> of this Schedule due to Property Damage by an Uninsured Risk, then, within 12 months from and including the date on which that Property Damage occurred, the Landlord must either:</w:t>
      </w:r>
      <w:bookmarkEnd w:id="703"/>
    </w:p>
    <w:p w14:paraId="42AF64B0" w14:textId="77777777" w:rsidR="0004223A" w:rsidRPr="0031704C" w:rsidRDefault="008E07E1" w:rsidP="00BF730F">
      <w:pPr>
        <w:pStyle w:val="ScheduleUntitledsubclause2"/>
        <w:numPr>
          <w:ilvl w:val="2"/>
          <w:numId w:val="40"/>
        </w:numPr>
      </w:pPr>
      <w:bookmarkStart w:id="704" w:name="a973320"/>
      <w:r>
        <w:t>terminate this lease by giving notice to the Tenant; or</w:t>
      </w:r>
      <w:bookmarkEnd w:id="704"/>
    </w:p>
    <w:p w14:paraId="5DB68B4D" w14:textId="77777777" w:rsidR="0004223A" w:rsidRDefault="008E07E1" w:rsidP="00BF730F">
      <w:pPr>
        <w:pStyle w:val="ScheduleUntitledsubclause2"/>
        <w:numPr>
          <w:ilvl w:val="2"/>
          <w:numId w:val="40"/>
        </w:numPr>
      </w:pPr>
      <w:bookmarkStart w:id="705" w:name="a103966"/>
      <w:r>
        <w:t>notify the Tenant that it intends to reinstate the Property at its own cost.</w:t>
      </w:r>
      <w:bookmarkEnd w:id="705"/>
    </w:p>
    <w:p w14:paraId="3F0B013C" w14:textId="77777777" w:rsidR="0004223A" w:rsidRDefault="008E07E1" w:rsidP="00BF730F">
      <w:pPr>
        <w:pStyle w:val="ScheduleUntitledsubclause1"/>
        <w:numPr>
          <w:ilvl w:val="1"/>
          <w:numId w:val="40"/>
        </w:numPr>
      </w:pPr>
      <w:bookmarkStart w:id="706" w:name="a849333"/>
      <w:r>
        <w:t xml:space="preserve">If the Landlord notifies the Tenant under </w:t>
      </w:r>
      <w:r>
        <w:fldChar w:fldCharType="begin"/>
      </w:r>
      <w:r>
        <w:instrText>PAGEREF a103966\# "'paragraph '"  \h</w:instrText>
      </w:r>
      <w:r>
        <w:fldChar w:fldCharType="separate"/>
      </w:r>
      <w:r>
        <w:t xml:space="preserve">paragraph </w:t>
      </w:r>
      <w:r>
        <w:fldChar w:fldCharType="end"/>
      </w:r>
      <w:r>
        <w:fldChar w:fldCharType="begin"/>
      </w:r>
      <w:r>
        <w:rPr>
          <w:highlight w:val="lightGray"/>
        </w:rPr>
        <w:instrText>REF a103966 \h \w</w:instrText>
      </w:r>
      <w:r>
        <w:fldChar w:fldCharType="separate"/>
      </w:r>
      <w:r>
        <w:t>7.1(b)</w:t>
      </w:r>
      <w:r>
        <w:fldChar w:fldCharType="end"/>
      </w:r>
      <w:r>
        <w:t xml:space="preserve"> that it intends to reinstate the Property, then the Landlord must use:</w:t>
      </w:r>
      <w:bookmarkEnd w:id="706"/>
    </w:p>
    <w:p w14:paraId="243B22BB" w14:textId="77777777" w:rsidR="0004223A" w:rsidRDefault="008E07E1" w:rsidP="00BF730F">
      <w:pPr>
        <w:pStyle w:val="ScheduleUntitledsubclause2"/>
        <w:numPr>
          <w:ilvl w:val="2"/>
          <w:numId w:val="40"/>
        </w:numPr>
      </w:pPr>
      <w:bookmarkStart w:id="707" w:name="a282157"/>
      <w:r>
        <w:t>reasonable endeavours to obtain all necessary planning and other consents to enable the Landlord to reinstate the Property; and</w:t>
      </w:r>
      <w:bookmarkEnd w:id="707"/>
    </w:p>
    <w:p w14:paraId="0BB021CD" w14:textId="77777777" w:rsidR="0004223A" w:rsidRPr="000D3589" w:rsidRDefault="008E07E1" w:rsidP="00BF730F">
      <w:pPr>
        <w:pStyle w:val="ScheduleUntitledsubclause2"/>
        <w:numPr>
          <w:ilvl w:val="2"/>
          <w:numId w:val="40"/>
        </w:numPr>
      </w:pPr>
      <w:bookmarkStart w:id="708" w:name="a476086"/>
      <w:r>
        <w:t>its own monies to reinstate the Property but the Landlord shall not be obliged to:</w:t>
      </w:r>
      <w:bookmarkEnd w:id="708"/>
    </w:p>
    <w:p w14:paraId="7F0D5BFB" w14:textId="77777777" w:rsidR="0004223A" w:rsidRDefault="008E07E1" w:rsidP="00BF730F">
      <w:pPr>
        <w:pStyle w:val="ScheduleUntitledsubclause3"/>
        <w:numPr>
          <w:ilvl w:val="3"/>
          <w:numId w:val="40"/>
        </w:numPr>
      </w:pPr>
      <w:bookmarkStart w:id="709" w:name="a132379"/>
      <w:r>
        <w:t xml:space="preserve">reinstate unless all necessary planning and other consents are </w:t>
      </w:r>
      <w:proofErr w:type="gramStart"/>
      <w:r>
        <w:t>obtained;</w:t>
      </w:r>
      <w:bookmarkEnd w:id="709"/>
      <w:proofErr w:type="gramEnd"/>
    </w:p>
    <w:p w14:paraId="3E8EBA53" w14:textId="77777777" w:rsidR="0004223A" w:rsidRPr="0031704C" w:rsidRDefault="008E07E1" w:rsidP="00BF730F">
      <w:pPr>
        <w:pStyle w:val="ScheduleUntitledsubclause3"/>
        <w:numPr>
          <w:ilvl w:val="3"/>
          <w:numId w:val="40"/>
        </w:numPr>
      </w:pPr>
      <w:bookmarkStart w:id="710" w:name="a508169"/>
      <w:r>
        <w:t>provide accommodation or facilities identical in layout or design so long as accommodation reasonably equivalent to that previously at the Property is provided; or</w:t>
      </w:r>
      <w:bookmarkEnd w:id="710"/>
    </w:p>
    <w:p w14:paraId="048ECBA9" w14:textId="77777777" w:rsidR="0004223A" w:rsidRPr="0031704C" w:rsidRDefault="008E07E1" w:rsidP="00BF730F">
      <w:pPr>
        <w:pStyle w:val="ScheduleUntitledsubclause3"/>
        <w:numPr>
          <w:ilvl w:val="3"/>
          <w:numId w:val="40"/>
        </w:numPr>
      </w:pPr>
      <w:bookmarkStart w:id="711" w:name="a629626"/>
      <w:r>
        <w:lastRenderedPageBreak/>
        <w:t xml:space="preserve">reinstate after a notice to terminate has been served pursuant to this </w:t>
      </w:r>
      <w:r>
        <w:fldChar w:fldCharType="begin"/>
      </w:r>
      <w:r>
        <w:rPr>
          <w:highlight w:val="lightGray"/>
        </w:rPr>
        <w:instrText>REF a876152 \h \w</w:instrText>
      </w:r>
      <w:r>
        <w:fldChar w:fldCharType="separate"/>
      </w:r>
      <w:r>
        <w:t>Schedule 6</w:t>
      </w:r>
      <w:r>
        <w:fldChar w:fldCharType="end"/>
      </w:r>
      <w:r>
        <w:t>.</w:t>
      </w:r>
      <w:bookmarkEnd w:id="711"/>
    </w:p>
    <w:p w14:paraId="7527CD23" w14:textId="00BAA1B9" w:rsidR="0004223A" w:rsidRDefault="008E07E1" w:rsidP="00BF730F">
      <w:pPr>
        <w:pStyle w:val="ScheduleUntitledsubclause1"/>
        <w:numPr>
          <w:ilvl w:val="1"/>
          <w:numId w:val="40"/>
        </w:numPr>
      </w:pPr>
      <w:bookmarkStart w:id="712" w:name="a689046"/>
      <w:r>
        <w:t xml:space="preserve">If </w:t>
      </w:r>
      <w:r>
        <w:fldChar w:fldCharType="begin"/>
      </w:r>
      <w:r>
        <w:instrText>PAGEREF a119832\# "'paragraph '"  \h</w:instrText>
      </w:r>
      <w:r>
        <w:fldChar w:fldCharType="separate"/>
      </w:r>
      <w:r>
        <w:t xml:space="preserve">paragraph </w:t>
      </w:r>
      <w:r>
        <w:fldChar w:fldCharType="end"/>
      </w:r>
      <w:r>
        <w:fldChar w:fldCharType="begin"/>
      </w:r>
      <w:r>
        <w:rPr>
          <w:highlight w:val="lightGray"/>
        </w:rPr>
        <w:instrText>REF a119832 \h \w</w:instrText>
      </w:r>
      <w:r>
        <w:fldChar w:fldCharType="separate"/>
      </w:r>
      <w:r>
        <w:t>7.1</w:t>
      </w:r>
      <w:r>
        <w:fldChar w:fldCharType="end"/>
      </w:r>
      <w:r>
        <w:t xml:space="preserve"> applies but the Landlord has not served a notice under either </w:t>
      </w:r>
      <w:r>
        <w:fldChar w:fldCharType="begin"/>
      </w:r>
      <w:r>
        <w:instrText>PAGEREF a973320\# "'paragraph '"  \h</w:instrText>
      </w:r>
      <w:r>
        <w:fldChar w:fldCharType="separate"/>
      </w:r>
      <w:r>
        <w:t xml:space="preserve">paragraph </w:t>
      </w:r>
      <w:r>
        <w:fldChar w:fldCharType="end"/>
      </w:r>
      <w:r>
        <w:fldChar w:fldCharType="begin"/>
      </w:r>
      <w:r>
        <w:rPr>
          <w:highlight w:val="lightGray"/>
        </w:rPr>
        <w:instrText>REF a973320 \h \w</w:instrText>
      </w:r>
      <w:r>
        <w:fldChar w:fldCharType="separate"/>
      </w:r>
      <w:r>
        <w:t>7.1(a)</w:t>
      </w:r>
      <w:r>
        <w:fldChar w:fldCharType="end"/>
      </w:r>
      <w:r>
        <w:t xml:space="preserve"> or </w:t>
      </w:r>
      <w:r>
        <w:fldChar w:fldCharType="begin"/>
      </w:r>
      <w:r>
        <w:instrText>PAGEREF a103966\# "'paragraph '"  \h</w:instrText>
      </w:r>
      <w:r>
        <w:fldChar w:fldCharType="separate"/>
      </w:r>
      <w:r>
        <w:t xml:space="preserve">paragraph </w:t>
      </w:r>
      <w:r>
        <w:fldChar w:fldCharType="end"/>
      </w:r>
      <w:r>
        <w:fldChar w:fldCharType="begin"/>
      </w:r>
      <w:r>
        <w:rPr>
          <w:highlight w:val="lightGray"/>
        </w:rPr>
        <w:instrText>REF a103966 \h \w</w:instrText>
      </w:r>
      <w:r>
        <w:fldChar w:fldCharType="separate"/>
      </w:r>
      <w:r>
        <w:t>7.1(b)</w:t>
      </w:r>
      <w:r>
        <w:fldChar w:fldCharType="end"/>
      </w:r>
      <w:r>
        <w:t xml:space="preserve"> by the date which is 12 months from and including the date on which the relevant Property Damage occurred, the Tenant may at any time thereafter terminate this lease by giving notice to the Landlord provided that such notice is served before the Property is made fit for occupation and use.]</w:t>
      </w:r>
      <w:bookmarkEnd w:id="712"/>
    </w:p>
    <w:p w14:paraId="12F5A124" w14:textId="798C6A9A" w:rsidR="0004223A" w:rsidRPr="00753D4B" w:rsidRDefault="008E07E1" w:rsidP="00BF730F">
      <w:pPr>
        <w:pStyle w:val="ScheduleTitleClause"/>
        <w:numPr>
          <w:ilvl w:val="0"/>
          <w:numId w:val="40"/>
        </w:numPr>
      </w:pPr>
      <w:r>
        <w:fldChar w:fldCharType="begin"/>
      </w:r>
      <w:r>
        <w:instrText>TC "8. Termination if reinstatement not complete by expiry of rent suspension" \l 1</w:instrText>
      </w:r>
      <w:r>
        <w:fldChar w:fldCharType="end"/>
      </w:r>
      <w:bookmarkStart w:id="713" w:name="a475609"/>
      <w:bookmarkStart w:id="714" w:name="_Toc144803143"/>
      <w:r>
        <w:t xml:space="preserve">Termination if reinstatement not </w:t>
      </w:r>
      <w:r w:rsidR="003203C6">
        <w:t xml:space="preserve">to </w:t>
      </w:r>
      <w:r>
        <w:t>complete by expiry of rent suspension</w:t>
      </w:r>
      <w:bookmarkEnd w:id="713"/>
      <w:bookmarkEnd w:id="714"/>
    </w:p>
    <w:p w14:paraId="7433AB6E" w14:textId="625AF2EF" w:rsidR="0004223A" w:rsidRPr="0031704C" w:rsidRDefault="008E07E1" w:rsidP="00BF730F">
      <w:pPr>
        <w:pStyle w:val="ScheduleUntitledsubclause1"/>
        <w:numPr>
          <w:ilvl w:val="1"/>
          <w:numId w:val="40"/>
        </w:numPr>
      </w:pPr>
      <w:bookmarkStart w:id="715" w:name="a660242"/>
      <w:r>
        <w:t xml:space="preserve">If Property Damage by an Insured Risk or an Uninsured Risk (where the Landlord elected to reinstate under </w:t>
      </w:r>
      <w:r>
        <w:fldChar w:fldCharType="begin"/>
      </w:r>
      <w:r>
        <w:instrText>PAGEREF a103966\# "'paragraph '"  \h</w:instrText>
      </w:r>
      <w:r>
        <w:fldChar w:fldCharType="separate"/>
      </w:r>
      <w:r>
        <w:t xml:space="preserve">paragraph </w:t>
      </w:r>
      <w:r>
        <w:fldChar w:fldCharType="end"/>
      </w:r>
      <w:r>
        <w:fldChar w:fldCharType="begin"/>
      </w:r>
      <w:r>
        <w:rPr>
          <w:highlight w:val="lightGray"/>
        </w:rPr>
        <w:instrText>REF a103966 \h \w</w:instrText>
      </w:r>
      <w:r>
        <w:fldChar w:fldCharType="separate"/>
      </w:r>
      <w:r>
        <w:t>7.1(b)</w:t>
      </w:r>
      <w:r>
        <w:fldChar w:fldCharType="end"/>
      </w:r>
      <w:r>
        <w:t xml:space="preserve"> of this Schedule) occurs and the Property has not been reinstated so as to make it fit for occupation and use by the date which is three years after the date on which that Property Damage occurred, either party may at any time thereafter terminate this lease by giving notice to the other provided that:</w:t>
      </w:r>
      <w:bookmarkEnd w:id="715"/>
    </w:p>
    <w:p w14:paraId="7D44947E" w14:textId="77777777" w:rsidR="0004223A" w:rsidRPr="0031704C" w:rsidRDefault="008E07E1" w:rsidP="00BF730F">
      <w:pPr>
        <w:pStyle w:val="ScheduleUntitledsubclause2"/>
        <w:numPr>
          <w:ilvl w:val="2"/>
          <w:numId w:val="40"/>
        </w:numPr>
      </w:pPr>
      <w:bookmarkStart w:id="716" w:name="a806017"/>
      <w:r>
        <w:t xml:space="preserve">such notice is served before the Property has been reinstated </w:t>
      </w:r>
      <w:proofErr w:type="gramStart"/>
      <w:r>
        <w:t>so as to</w:t>
      </w:r>
      <w:proofErr w:type="gramEnd"/>
      <w:r>
        <w:t xml:space="preserve"> make it fit for occupation and use; and</w:t>
      </w:r>
      <w:bookmarkEnd w:id="716"/>
    </w:p>
    <w:p w14:paraId="4B019797" w14:textId="77777777" w:rsidR="0004223A" w:rsidRDefault="008E07E1" w:rsidP="00BF730F">
      <w:pPr>
        <w:pStyle w:val="ScheduleUntitledsubclause2"/>
        <w:numPr>
          <w:ilvl w:val="2"/>
          <w:numId w:val="40"/>
        </w:numPr>
      </w:pPr>
      <w:bookmarkStart w:id="717" w:name="a930934"/>
      <w:r>
        <w:t xml:space="preserve">where the Tenant serves the notice, the failure to reinstate so that the Property is fit for occupation and use is not caused by a breach of the Tenant's obligations under </w:t>
      </w:r>
      <w:r>
        <w:fldChar w:fldCharType="begin"/>
      </w:r>
      <w:r>
        <w:instrText>PAGEREF a926650\# "'clause '"  \h</w:instrText>
      </w:r>
      <w:r>
        <w:fldChar w:fldCharType="separate"/>
      </w:r>
      <w:r>
        <w:t xml:space="preserve">clause </w:t>
      </w:r>
      <w:r>
        <w:fldChar w:fldCharType="end"/>
      </w:r>
      <w:r>
        <w:fldChar w:fldCharType="begin"/>
      </w:r>
      <w:r>
        <w:rPr>
          <w:highlight w:val="lightGray"/>
        </w:rPr>
        <w:instrText>REF a926650 \h \w</w:instrText>
      </w:r>
      <w:r>
        <w:fldChar w:fldCharType="separate"/>
      </w:r>
      <w:r>
        <w:t>18</w:t>
      </w:r>
      <w:r>
        <w:fldChar w:fldCharType="end"/>
      </w:r>
      <w:r>
        <w:t xml:space="preserve"> or this </w:t>
      </w:r>
      <w:r>
        <w:fldChar w:fldCharType="begin"/>
      </w:r>
      <w:r>
        <w:rPr>
          <w:highlight w:val="lightGray"/>
        </w:rPr>
        <w:instrText>REF a876152 \h \w</w:instrText>
      </w:r>
      <w:r>
        <w:fldChar w:fldCharType="separate"/>
      </w:r>
      <w:r>
        <w:t>Schedule 6</w:t>
      </w:r>
      <w:r>
        <w:fldChar w:fldCharType="end"/>
      </w:r>
      <w:r>
        <w:t>.</w:t>
      </w:r>
      <w:bookmarkEnd w:id="717"/>
    </w:p>
    <w:p w14:paraId="17215267" w14:textId="77777777" w:rsidR="0004223A" w:rsidRPr="0031704C" w:rsidRDefault="008E07E1" w:rsidP="00BF730F">
      <w:pPr>
        <w:pStyle w:val="ScheduleTitleClause"/>
        <w:numPr>
          <w:ilvl w:val="0"/>
          <w:numId w:val="40"/>
        </w:numPr>
      </w:pPr>
      <w:r>
        <w:fldChar w:fldCharType="begin"/>
      </w:r>
      <w:r>
        <w:instrText>TC "9. Consequences of termination" \l 1</w:instrText>
      </w:r>
      <w:r>
        <w:fldChar w:fldCharType="end"/>
      </w:r>
      <w:bookmarkStart w:id="718" w:name="a866125"/>
      <w:bookmarkStart w:id="719" w:name="_Toc144803144"/>
      <w:r>
        <w:t>Consequences of termination</w:t>
      </w:r>
      <w:bookmarkEnd w:id="718"/>
      <w:bookmarkEnd w:id="719"/>
    </w:p>
    <w:p w14:paraId="7462E506" w14:textId="77777777" w:rsidR="0004223A" w:rsidRDefault="008E07E1" w:rsidP="00BF730F">
      <w:pPr>
        <w:pStyle w:val="ScheduleUntitledsubclause1"/>
        <w:numPr>
          <w:ilvl w:val="1"/>
          <w:numId w:val="40"/>
        </w:numPr>
      </w:pPr>
      <w:bookmarkStart w:id="720" w:name="a797631"/>
      <w:r>
        <w:t xml:space="preserve">If either party gives a notice to terminate this lease in accordance with this </w:t>
      </w:r>
      <w:r>
        <w:fldChar w:fldCharType="begin"/>
      </w:r>
      <w:r>
        <w:rPr>
          <w:highlight w:val="lightGray"/>
        </w:rPr>
        <w:instrText>REF a876152 \h \w</w:instrText>
      </w:r>
      <w:r>
        <w:fldChar w:fldCharType="separate"/>
      </w:r>
      <w:r>
        <w:t>Schedule 6</w:t>
      </w:r>
      <w:r>
        <w:fldChar w:fldCharType="end"/>
      </w:r>
      <w:r>
        <w:t>:</w:t>
      </w:r>
      <w:bookmarkEnd w:id="720"/>
    </w:p>
    <w:p w14:paraId="10F90C72" w14:textId="77777777" w:rsidR="0004223A" w:rsidRDefault="008E07E1" w:rsidP="00BF730F">
      <w:pPr>
        <w:pStyle w:val="ScheduleUntitledsubclause2"/>
        <w:numPr>
          <w:ilvl w:val="2"/>
          <w:numId w:val="40"/>
        </w:numPr>
      </w:pPr>
      <w:bookmarkStart w:id="721" w:name="a133478"/>
      <w:r>
        <w:t xml:space="preserve">this lease shall terminate with immediate effect from the date of the </w:t>
      </w:r>
      <w:proofErr w:type="gramStart"/>
      <w:r>
        <w:t>notice;</w:t>
      </w:r>
      <w:proofErr w:type="gramEnd"/>
      <w:r>
        <w:t xml:space="preserve"> </w:t>
      </w:r>
      <w:bookmarkEnd w:id="721"/>
    </w:p>
    <w:p w14:paraId="3D5F2F3B" w14:textId="77777777" w:rsidR="0004223A" w:rsidRDefault="008E07E1" w:rsidP="00BF730F">
      <w:pPr>
        <w:pStyle w:val="ScheduleUntitledsubclause2"/>
        <w:numPr>
          <w:ilvl w:val="2"/>
          <w:numId w:val="40"/>
        </w:numPr>
      </w:pPr>
      <w:bookmarkStart w:id="722" w:name="a158954"/>
      <w:r>
        <w:t xml:space="preserve">none of the parties shall have any further rights or obligations under this lease except for the rights of any party in respect of any earlier breach of this lease; and </w:t>
      </w:r>
      <w:bookmarkEnd w:id="722"/>
    </w:p>
    <w:p w14:paraId="07A3BEA8" w14:textId="77777777" w:rsidR="0004223A" w:rsidRDefault="008E07E1" w:rsidP="00BF730F">
      <w:pPr>
        <w:pStyle w:val="ScheduleUntitledsubclause2"/>
        <w:numPr>
          <w:ilvl w:val="2"/>
          <w:numId w:val="40"/>
        </w:numPr>
      </w:pPr>
      <w:bookmarkStart w:id="723" w:name="a846960"/>
      <w:r>
        <w:t>any proceeds of the insurance for the Property shall belong to the Landlord.</w:t>
      </w:r>
      <w:bookmarkEnd w:id="723"/>
    </w:p>
    <w:p w14:paraId="2FD5ECCD" w14:textId="77777777" w:rsidR="0004223A" w:rsidRDefault="008E07E1" w:rsidP="00BF730F">
      <w:pPr>
        <w:pStyle w:val="Schedule"/>
        <w:pageBreakBefore/>
        <w:numPr>
          <w:ilvl w:val="0"/>
          <w:numId w:val="26"/>
        </w:numPr>
      </w:pPr>
      <w:bookmarkStart w:id="724" w:name="a241565"/>
      <w:bookmarkStart w:id="725" w:name="_Toc144803145"/>
      <w:r>
        <w:lastRenderedPageBreak/>
        <w:t>Guarantee and indemnity</w:t>
      </w:r>
      <w:bookmarkEnd w:id="724"/>
      <w:bookmarkEnd w:id="725"/>
    </w:p>
    <w:p w14:paraId="3CEA5009" w14:textId="77777777" w:rsidR="0004223A" w:rsidRDefault="008E07E1" w:rsidP="00BF730F">
      <w:pPr>
        <w:pStyle w:val="ScheduleTitleClause"/>
        <w:numPr>
          <w:ilvl w:val="0"/>
          <w:numId w:val="41"/>
        </w:numPr>
      </w:pPr>
      <w:r>
        <w:fldChar w:fldCharType="begin"/>
      </w:r>
      <w:r>
        <w:instrText>TC "1. Guarantee and indemnity" \l 1</w:instrText>
      </w:r>
      <w:r>
        <w:fldChar w:fldCharType="end"/>
      </w:r>
      <w:bookmarkStart w:id="726" w:name="a261007"/>
      <w:bookmarkStart w:id="727" w:name="_Toc144803146"/>
      <w:r>
        <w:t>Guarantee and indemnity</w:t>
      </w:r>
      <w:bookmarkEnd w:id="726"/>
      <w:bookmarkEnd w:id="727"/>
    </w:p>
    <w:p w14:paraId="040D41C4" w14:textId="77777777" w:rsidR="0004223A" w:rsidRDefault="008E07E1" w:rsidP="00BF730F">
      <w:pPr>
        <w:pStyle w:val="ScheduleUntitledsubclause1"/>
        <w:numPr>
          <w:ilvl w:val="1"/>
          <w:numId w:val="41"/>
        </w:numPr>
      </w:pPr>
      <w:bookmarkStart w:id="728" w:name="a483854"/>
      <w:r>
        <w:t>The Guarantor guarantees to the Landlord that the Tenant shall:</w:t>
      </w:r>
      <w:bookmarkEnd w:id="728"/>
    </w:p>
    <w:p w14:paraId="0BA09D2D" w14:textId="77777777" w:rsidR="0004223A" w:rsidRDefault="008E07E1" w:rsidP="00BF730F">
      <w:pPr>
        <w:pStyle w:val="ScheduleUntitledsubclause2"/>
        <w:numPr>
          <w:ilvl w:val="2"/>
          <w:numId w:val="41"/>
        </w:numPr>
      </w:pPr>
      <w:bookmarkStart w:id="729" w:name="a288635"/>
      <w:r>
        <w:t xml:space="preserve">pay the Rents and observe and perform the tenant covenants of this </w:t>
      </w:r>
      <w:r>
        <w:rPr>
          <w:rStyle w:val="cohidesearchterm"/>
        </w:rPr>
        <w:t>lease</w:t>
      </w:r>
      <w:r>
        <w:t xml:space="preserve"> and that if the Tenant fails to pay any of those Rents or to observe or perform any of those tenant covenants, the Guarantor shall pay or observe and perform them; and</w:t>
      </w:r>
      <w:bookmarkEnd w:id="729"/>
    </w:p>
    <w:p w14:paraId="2BBA77D4" w14:textId="77777777" w:rsidR="0004223A" w:rsidRPr="00D532DC" w:rsidRDefault="008E07E1" w:rsidP="00BF730F">
      <w:pPr>
        <w:pStyle w:val="ScheduleUntitledsubclause2"/>
        <w:numPr>
          <w:ilvl w:val="2"/>
          <w:numId w:val="41"/>
        </w:numPr>
      </w:pPr>
      <w:bookmarkStart w:id="730" w:name="a979853"/>
      <w:r>
        <w:t xml:space="preserve">observe and perform any obligations the Tenant enters into in an authorised </w:t>
      </w:r>
      <w:proofErr w:type="gramStart"/>
      <w:r>
        <w:t>guarantee</w:t>
      </w:r>
      <w:proofErr w:type="gramEnd"/>
      <w:r>
        <w:t xml:space="preserve"> agreement made in respect of this </w:t>
      </w:r>
      <w:r>
        <w:rPr>
          <w:rStyle w:val="cohidesearchterm"/>
        </w:rPr>
        <w:t>lease</w:t>
      </w:r>
      <w:r>
        <w:t xml:space="preserve"> (the </w:t>
      </w:r>
      <w:r>
        <w:rPr>
          <w:rStyle w:val="Strong"/>
        </w:rPr>
        <w:t>AGA</w:t>
      </w:r>
      <w:r>
        <w:t xml:space="preserve">) and that, if the Tenant fails to do so, the Guarantor shall observe and perform those obligations. </w:t>
      </w:r>
      <w:bookmarkEnd w:id="730"/>
    </w:p>
    <w:p w14:paraId="2B93C780" w14:textId="77777777" w:rsidR="0004223A" w:rsidRDefault="008E07E1" w:rsidP="00BF730F">
      <w:pPr>
        <w:pStyle w:val="ScheduleUntitledsubclause1"/>
        <w:numPr>
          <w:ilvl w:val="1"/>
          <w:numId w:val="41"/>
        </w:numPr>
      </w:pPr>
      <w:bookmarkStart w:id="731" w:name="a502123"/>
      <w:r>
        <w:t xml:space="preserve">The Guarantor covenants with the Landlord as principal obligor and as a separate and independent obligation and liability from its obligations and liabilities under </w:t>
      </w:r>
      <w:r>
        <w:fldChar w:fldCharType="begin"/>
      </w:r>
      <w:r>
        <w:instrText>PAGEREF a483854\# "'paragraph '"  \h</w:instrText>
      </w:r>
      <w:r>
        <w:fldChar w:fldCharType="separate"/>
      </w:r>
      <w:r>
        <w:t xml:space="preserve">paragraph </w:t>
      </w:r>
      <w:r>
        <w:fldChar w:fldCharType="end"/>
      </w:r>
      <w:r>
        <w:fldChar w:fldCharType="begin"/>
      </w:r>
      <w:r>
        <w:rPr>
          <w:highlight w:val="lightGray"/>
        </w:rPr>
        <w:instrText>REF a483854 \h \w</w:instrText>
      </w:r>
      <w:r>
        <w:fldChar w:fldCharType="separate"/>
      </w:r>
      <w:r>
        <w:t>1.1</w:t>
      </w:r>
      <w:r>
        <w:fldChar w:fldCharType="end"/>
      </w:r>
      <w:r>
        <w:rPr>
          <w:iCs/>
        </w:rPr>
        <w:t xml:space="preserve"> of this Schedule </w:t>
      </w:r>
      <w:r>
        <w:t>to indemnify and keep indemnified the Landlord against any failure by the Tenant:</w:t>
      </w:r>
      <w:bookmarkEnd w:id="731"/>
    </w:p>
    <w:p w14:paraId="5F5937EA" w14:textId="77777777" w:rsidR="0004223A" w:rsidRDefault="008E07E1" w:rsidP="00BF730F">
      <w:pPr>
        <w:pStyle w:val="ScheduleUntitledsubclause2"/>
        <w:numPr>
          <w:ilvl w:val="2"/>
          <w:numId w:val="41"/>
        </w:numPr>
      </w:pPr>
      <w:bookmarkStart w:id="732" w:name="a952116"/>
      <w:r>
        <w:t xml:space="preserve">to pay any of the Rents or any failure to observe or perform any of the tenant covenants of this </w:t>
      </w:r>
      <w:r>
        <w:rPr>
          <w:rStyle w:val="cohidesearchterm"/>
        </w:rPr>
        <w:t>lease</w:t>
      </w:r>
      <w:r>
        <w:t>; or</w:t>
      </w:r>
      <w:bookmarkEnd w:id="732"/>
    </w:p>
    <w:p w14:paraId="7CC2F19B" w14:textId="77777777" w:rsidR="0004223A" w:rsidRDefault="008E07E1" w:rsidP="00BF730F">
      <w:pPr>
        <w:pStyle w:val="ScheduleUntitledsubclause2"/>
        <w:numPr>
          <w:ilvl w:val="2"/>
          <w:numId w:val="41"/>
        </w:numPr>
      </w:pPr>
      <w:bookmarkStart w:id="733" w:name="a297312"/>
      <w:r>
        <w:t xml:space="preserve">to observe or perform any of the obligations the Tenant </w:t>
      </w:r>
      <w:proofErr w:type="gramStart"/>
      <w:r>
        <w:t>enters into</w:t>
      </w:r>
      <w:proofErr w:type="gramEnd"/>
      <w:r>
        <w:t xml:space="preserve"> in the AGA.</w:t>
      </w:r>
      <w:bookmarkEnd w:id="733"/>
    </w:p>
    <w:p w14:paraId="5DBBD333" w14:textId="77777777" w:rsidR="0004223A" w:rsidRDefault="008E07E1" w:rsidP="00BF730F">
      <w:pPr>
        <w:pStyle w:val="ScheduleTitleClause"/>
        <w:numPr>
          <w:ilvl w:val="0"/>
          <w:numId w:val="41"/>
        </w:numPr>
        <w:rPr>
          <w:rStyle w:val="khdescription"/>
        </w:rPr>
      </w:pPr>
      <w:r>
        <w:fldChar w:fldCharType="begin"/>
      </w:r>
      <w:r>
        <w:instrText>TC "2. Guarantor's liability" \l 1</w:instrText>
      </w:r>
      <w:r>
        <w:fldChar w:fldCharType="end"/>
      </w:r>
      <w:bookmarkStart w:id="734" w:name="a393075"/>
      <w:bookmarkStart w:id="735" w:name="_Toc144803147"/>
      <w:r>
        <w:t>Guarantor's liability</w:t>
      </w:r>
      <w:bookmarkEnd w:id="734"/>
      <w:bookmarkEnd w:id="735"/>
    </w:p>
    <w:p w14:paraId="09A22A2A" w14:textId="77777777" w:rsidR="0004223A" w:rsidRDefault="008E07E1" w:rsidP="00BF730F">
      <w:pPr>
        <w:pStyle w:val="ScheduleUntitledsubclause1"/>
        <w:numPr>
          <w:ilvl w:val="1"/>
          <w:numId w:val="41"/>
        </w:numPr>
      </w:pPr>
      <w:bookmarkStart w:id="736" w:name="a898797"/>
      <w:r>
        <w:t xml:space="preserve">The liability of the Guarantor under </w:t>
      </w:r>
      <w:r>
        <w:fldChar w:fldCharType="begin"/>
      </w:r>
      <w:r>
        <w:instrText>PAGEREF a288635\# "'paragraph '"  \h</w:instrText>
      </w:r>
      <w:r>
        <w:fldChar w:fldCharType="separate"/>
      </w:r>
      <w:r>
        <w:t xml:space="preserve">paragraph </w:t>
      </w:r>
      <w:r>
        <w:fldChar w:fldCharType="end"/>
      </w:r>
      <w:r>
        <w:fldChar w:fldCharType="begin"/>
      </w:r>
      <w:r>
        <w:rPr>
          <w:highlight w:val="lightGray"/>
        </w:rPr>
        <w:instrText>REF a288635 \h \w</w:instrText>
      </w:r>
      <w:r>
        <w:fldChar w:fldCharType="separate"/>
      </w:r>
      <w:r>
        <w:t>1.1(a)</w:t>
      </w:r>
      <w:r>
        <w:fldChar w:fldCharType="end"/>
      </w:r>
      <w:r>
        <w:t xml:space="preserve"> and </w:t>
      </w:r>
      <w:r>
        <w:fldChar w:fldCharType="begin"/>
      </w:r>
      <w:r>
        <w:instrText>PAGEREF a952116\# "'paragraph '"  \h</w:instrText>
      </w:r>
      <w:r>
        <w:fldChar w:fldCharType="separate"/>
      </w:r>
      <w:r>
        <w:t xml:space="preserve">paragraph </w:t>
      </w:r>
      <w:r>
        <w:fldChar w:fldCharType="end"/>
      </w:r>
      <w:r>
        <w:fldChar w:fldCharType="begin"/>
      </w:r>
      <w:r>
        <w:rPr>
          <w:highlight w:val="lightGray"/>
        </w:rPr>
        <w:instrText>REF a952116 \h \w</w:instrText>
      </w:r>
      <w:r>
        <w:fldChar w:fldCharType="separate"/>
      </w:r>
      <w:r>
        <w:t>1.2(a)</w:t>
      </w:r>
      <w:r>
        <w:fldChar w:fldCharType="end"/>
      </w:r>
      <w:r>
        <w:t xml:space="preserve"> of this Schedule shall continue until the Termination Date, or until the Tenant is released from the tenant covenants of this </w:t>
      </w:r>
      <w:r>
        <w:rPr>
          <w:rStyle w:val="cohidesearchterm"/>
        </w:rPr>
        <w:t>lease</w:t>
      </w:r>
      <w:r>
        <w:t xml:space="preserve"> by virtue of the LTCA 1995, if earlier.</w:t>
      </w:r>
      <w:bookmarkEnd w:id="736"/>
    </w:p>
    <w:p w14:paraId="2D38508B" w14:textId="77777777" w:rsidR="0004223A" w:rsidRDefault="008E07E1" w:rsidP="00BF730F">
      <w:pPr>
        <w:pStyle w:val="ScheduleUntitledsubclause1"/>
        <w:numPr>
          <w:ilvl w:val="1"/>
          <w:numId w:val="41"/>
        </w:numPr>
      </w:pPr>
      <w:bookmarkStart w:id="737" w:name="a552034"/>
      <w:r>
        <w:t xml:space="preserve">The liability of the Guarantor shall not be reduced, </w:t>
      </w:r>
      <w:proofErr w:type="gramStart"/>
      <w:r>
        <w:t>discharged</w:t>
      </w:r>
      <w:proofErr w:type="gramEnd"/>
      <w:r>
        <w:t xml:space="preserve"> or otherwise adversely affected by:</w:t>
      </w:r>
      <w:bookmarkEnd w:id="737"/>
    </w:p>
    <w:p w14:paraId="6476C2AE" w14:textId="77777777" w:rsidR="0004223A" w:rsidRDefault="008E07E1" w:rsidP="00BF730F">
      <w:pPr>
        <w:pStyle w:val="ScheduleUntitledsubclause2"/>
        <w:numPr>
          <w:ilvl w:val="2"/>
          <w:numId w:val="41"/>
        </w:numPr>
      </w:pPr>
      <w:bookmarkStart w:id="738" w:name="a317011"/>
      <w:r>
        <w:t xml:space="preserve">any time or indulgence granted by the Landlord to the </w:t>
      </w:r>
      <w:proofErr w:type="gramStart"/>
      <w:r>
        <w:t>Tenant;</w:t>
      </w:r>
      <w:bookmarkEnd w:id="738"/>
      <w:proofErr w:type="gramEnd"/>
    </w:p>
    <w:p w14:paraId="3B17736A" w14:textId="77777777" w:rsidR="0004223A" w:rsidRDefault="008E07E1" w:rsidP="00BF730F">
      <w:pPr>
        <w:pStyle w:val="ScheduleUntitledsubclause2"/>
        <w:numPr>
          <w:ilvl w:val="2"/>
          <w:numId w:val="41"/>
        </w:numPr>
      </w:pPr>
      <w:bookmarkStart w:id="739" w:name="a613191"/>
      <w:r>
        <w:t xml:space="preserve">any delay or forbearance by the Landlord in enforcing the payment of any of the rents or the observance or performance of any of the tenant covenants of this </w:t>
      </w:r>
      <w:r>
        <w:rPr>
          <w:rStyle w:val="cohidesearchterm"/>
        </w:rPr>
        <w:t>lease</w:t>
      </w:r>
      <w:r>
        <w:t xml:space="preserve"> (or the Tenant's obligations under the AGA) or in making any demand in respect of any of </w:t>
      </w:r>
      <w:proofErr w:type="gramStart"/>
      <w:r>
        <w:t>them;</w:t>
      </w:r>
      <w:bookmarkEnd w:id="739"/>
      <w:proofErr w:type="gramEnd"/>
    </w:p>
    <w:p w14:paraId="0DB37A0F" w14:textId="77777777" w:rsidR="0004223A" w:rsidRDefault="008E07E1" w:rsidP="00BF730F">
      <w:pPr>
        <w:pStyle w:val="ScheduleUntitledsubclause2"/>
        <w:numPr>
          <w:ilvl w:val="2"/>
          <w:numId w:val="41"/>
        </w:numPr>
      </w:pPr>
      <w:bookmarkStart w:id="740" w:name="a762950"/>
      <w:r>
        <w:t xml:space="preserve">any refusal by the Landlord to accept any rent or other payment due under this </w:t>
      </w:r>
      <w:r>
        <w:rPr>
          <w:rStyle w:val="cohidesearchterm"/>
        </w:rPr>
        <w:t>lease</w:t>
      </w:r>
      <w:r>
        <w:t xml:space="preserve"> where the Landlord believes that the acceptance of such rent or payment may prejudice its ability to re-enter the </w:t>
      </w:r>
      <w:proofErr w:type="gramStart"/>
      <w:r>
        <w:t>Property;</w:t>
      </w:r>
      <w:bookmarkEnd w:id="740"/>
      <w:proofErr w:type="gramEnd"/>
    </w:p>
    <w:p w14:paraId="395E4F0A" w14:textId="77777777" w:rsidR="0004223A" w:rsidRDefault="008E07E1" w:rsidP="00BF730F">
      <w:pPr>
        <w:pStyle w:val="ScheduleUntitledsubclause2"/>
        <w:numPr>
          <w:ilvl w:val="2"/>
          <w:numId w:val="41"/>
        </w:numPr>
      </w:pPr>
      <w:bookmarkStart w:id="741" w:name="a689451"/>
      <w:r>
        <w:t xml:space="preserve">the Landlord exercising any right or remedy against the Tenant for any failure to pay the Rents or to observe or perform the tenant covenants of this </w:t>
      </w:r>
      <w:r>
        <w:rPr>
          <w:rStyle w:val="cohidesearchterm"/>
        </w:rPr>
        <w:t>lease</w:t>
      </w:r>
      <w:r>
        <w:t xml:space="preserve"> (or the Tenant's obligations under the AGA</w:t>
      </w:r>
      <w:proofErr w:type="gramStart"/>
      <w:r>
        <w:t>);</w:t>
      </w:r>
      <w:bookmarkEnd w:id="741"/>
      <w:proofErr w:type="gramEnd"/>
    </w:p>
    <w:p w14:paraId="720B184F" w14:textId="77777777" w:rsidR="0004223A" w:rsidRDefault="008E07E1" w:rsidP="00BF730F">
      <w:pPr>
        <w:pStyle w:val="ScheduleUntitledsubclause2"/>
        <w:numPr>
          <w:ilvl w:val="2"/>
          <w:numId w:val="41"/>
        </w:numPr>
      </w:pPr>
      <w:bookmarkStart w:id="742" w:name="a338905"/>
      <w:r>
        <w:t xml:space="preserve">the Landlord taking any action or refraining from taking any action in connection with any other security held by the Landlord in respect of the </w:t>
      </w:r>
      <w:r>
        <w:lastRenderedPageBreak/>
        <w:t xml:space="preserve">Tenant's liability to pay the Rents or observe and perform the tenant covenants of the </w:t>
      </w:r>
      <w:r>
        <w:rPr>
          <w:rStyle w:val="cohidesearchterm"/>
        </w:rPr>
        <w:t>lease</w:t>
      </w:r>
      <w:r>
        <w:t xml:space="preserve"> (or the Tenant's obligations under the AGA) including the release of any such </w:t>
      </w:r>
      <w:proofErr w:type="gramStart"/>
      <w:r>
        <w:t>security;</w:t>
      </w:r>
      <w:bookmarkEnd w:id="742"/>
      <w:proofErr w:type="gramEnd"/>
    </w:p>
    <w:p w14:paraId="2EB07B32" w14:textId="4F9E038D" w:rsidR="0004223A" w:rsidRDefault="008E07E1" w:rsidP="00BF730F">
      <w:pPr>
        <w:pStyle w:val="ScheduleUntitledsubclause2"/>
        <w:numPr>
          <w:ilvl w:val="2"/>
          <w:numId w:val="41"/>
        </w:numPr>
      </w:pPr>
      <w:bookmarkStart w:id="743" w:name="a868906"/>
      <w:r>
        <w:t xml:space="preserve">a release or compromise of the liability of any one of the persons who is the Guarantor, or the grant of any time or concession to any </w:t>
      </w:r>
      <w:proofErr w:type="gramStart"/>
      <w:r>
        <w:t>one of</w:t>
      </w:r>
      <w:proofErr w:type="gramEnd"/>
      <w:r>
        <w:t xml:space="preserve"> them;</w:t>
      </w:r>
      <w:bookmarkEnd w:id="743"/>
    </w:p>
    <w:p w14:paraId="4373079A" w14:textId="77777777" w:rsidR="0004223A" w:rsidRDefault="008E07E1" w:rsidP="00BF730F">
      <w:pPr>
        <w:pStyle w:val="ScheduleUntitledsubclause2"/>
        <w:numPr>
          <w:ilvl w:val="2"/>
          <w:numId w:val="41"/>
        </w:numPr>
      </w:pPr>
      <w:bookmarkStart w:id="744" w:name="a495480"/>
      <w:r>
        <w:t xml:space="preserve">any legal limitation or disability on the Tenant or any invalidity or irregularity of any of the tenant covenants of the </w:t>
      </w:r>
      <w:r>
        <w:rPr>
          <w:rStyle w:val="cohidesearchterm"/>
        </w:rPr>
        <w:t>lease</w:t>
      </w:r>
      <w:r>
        <w:t xml:space="preserve"> (or the Tenant's obligations under the AGA) or any unenforceability of any of them against the </w:t>
      </w:r>
      <w:proofErr w:type="gramStart"/>
      <w:r>
        <w:t>Tenant;</w:t>
      </w:r>
      <w:bookmarkEnd w:id="744"/>
      <w:proofErr w:type="gramEnd"/>
    </w:p>
    <w:p w14:paraId="2EF78200" w14:textId="77777777" w:rsidR="0004223A" w:rsidRDefault="008E07E1" w:rsidP="00BF730F">
      <w:pPr>
        <w:pStyle w:val="ScheduleUntitledsubclause2"/>
        <w:numPr>
          <w:ilvl w:val="2"/>
          <w:numId w:val="41"/>
        </w:numPr>
      </w:pPr>
      <w:bookmarkStart w:id="745" w:name="a296361"/>
      <w:r>
        <w:t xml:space="preserve">the Tenant being dissolved, or being struck off the register of companies or otherwise ceasing to exist, or, if the Tenant is an individual, by the Tenant dying or becoming incapable of managing its </w:t>
      </w:r>
      <w:proofErr w:type="gramStart"/>
      <w:r>
        <w:t>affairs;</w:t>
      </w:r>
      <w:bookmarkEnd w:id="745"/>
      <w:proofErr w:type="gramEnd"/>
    </w:p>
    <w:p w14:paraId="684318C8" w14:textId="77777777" w:rsidR="0004223A" w:rsidRDefault="008E07E1" w:rsidP="00BF730F">
      <w:pPr>
        <w:pStyle w:val="ScheduleUntitledsubclause2"/>
        <w:numPr>
          <w:ilvl w:val="2"/>
          <w:numId w:val="41"/>
        </w:numPr>
      </w:pPr>
      <w:bookmarkStart w:id="746" w:name="a247460"/>
      <w:r>
        <w:t xml:space="preserve">without prejudice to </w:t>
      </w:r>
      <w:r>
        <w:fldChar w:fldCharType="begin"/>
      </w:r>
      <w:r>
        <w:instrText>PAGEREF a990711\# "'paragraph '"  \h</w:instrText>
      </w:r>
      <w:r>
        <w:fldChar w:fldCharType="separate"/>
      </w:r>
      <w:r>
        <w:t xml:space="preserve">paragraph </w:t>
      </w:r>
      <w:r>
        <w:fldChar w:fldCharType="end"/>
      </w:r>
      <w:r>
        <w:fldChar w:fldCharType="begin"/>
      </w:r>
      <w:r>
        <w:rPr>
          <w:highlight w:val="lightGray"/>
        </w:rPr>
        <w:instrText>REF a990711 \h \w</w:instrText>
      </w:r>
      <w:r>
        <w:fldChar w:fldCharType="separate"/>
      </w:r>
      <w:r>
        <w:t>4</w:t>
      </w:r>
      <w:r>
        <w:fldChar w:fldCharType="end"/>
      </w:r>
      <w:r>
        <w:t xml:space="preserve"> of this Schedule, the disclaimer of the Tenant's liability under this </w:t>
      </w:r>
      <w:r>
        <w:rPr>
          <w:rStyle w:val="cohidesearchterm"/>
        </w:rPr>
        <w:t>lease</w:t>
      </w:r>
      <w:r>
        <w:t xml:space="preserve"> or the forfeiture of this </w:t>
      </w:r>
      <w:proofErr w:type="gramStart"/>
      <w:r>
        <w:rPr>
          <w:rStyle w:val="cohidesearchterm"/>
        </w:rPr>
        <w:t>lease</w:t>
      </w:r>
      <w:r>
        <w:t>;</w:t>
      </w:r>
      <w:bookmarkEnd w:id="746"/>
      <w:proofErr w:type="gramEnd"/>
    </w:p>
    <w:p w14:paraId="711AA83D" w14:textId="77777777" w:rsidR="0004223A" w:rsidRDefault="008E07E1" w:rsidP="00BF730F">
      <w:pPr>
        <w:pStyle w:val="ScheduleUntitledsubclause2"/>
        <w:numPr>
          <w:ilvl w:val="2"/>
          <w:numId w:val="41"/>
        </w:numPr>
      </w:pPr>
      <w:bookmarkStart w:id="747" w:name="a396460"/>
      <w:r>
        <w:t xml:space="preserve">the surrender of the </w:t>
      </w:r>
      <w:r>
        <w:rPr>
          <w:rStyle w:val="cohidesearchterm"/>
        </w:rPr>
        <w:t>lease</w:t>
      </w:r>
      <w:r>
        <w:t xml:space="preserve"> in respect of part only of the Property, except that the Guarantor shall not be under any liability in relation to the surrendered part in respect of any period after the surrender; or</w:t>
      </w:r>
      <w:bookmarkEnd w:id="747"/>
    </w:p>
    <w:p w14:paraId="26B52878" w14:textId="77777777" w:rsidR="0004223A" w:rsidRDefault="008E07E1" w:rsidP="00BF730F">
      <w:pPr>
        <w:pStyle w:val="ScheduleUntitledsubclause2"/>
        <w:numPr>
          <w:ilvl w:val="2"/>
          <w:numId w:val="41"/>
        </w:numPr>
      </w:pPr>
      <w:bookmarkStart w:id="748" w:name="a956855"/>
      <w:r>
        <w:t>any other act or omission except an express [written] release [by deed] of the Guarantor by the Landlord.</w:t>
      </w:r>
      <w:bookmarkEnd w:id="748"/>
    </w:p>
    <w:p w14:paraId="0EDE4443" w14:textId="77777777" w:rsidR="0004223A" w:rsidRDefault="008E07E1" w:rsidP="00BF730F">
      <w:pPr>
        <w:pStyle w:val="ScheduleUntitledsubclause1"/>
        <w:numPr>
          <w:ilvl w:val="1"/>
          <w:numId w:val="41"/>
        </w:numPr>
      </w:pPr>
      <w:bookmarkStart w:id="749" w:name="a666569"/>
      <w:r>
        <w:t>Any sum payable by the Guarantor must be paid without any set-off or counterclaim, deduction or withholding (other than any deduction or withholding of tax as required by law) against the Landlord or the Tenant.</w:t>
      </w:r>
      <w:bookmarkEnd w:id="749"/>
    </w:p>
    <w:p w14:paraId="7FED6872" w14:textId="77777777" w:rsidR="0004223A" w:rsidRDefault="008E07E1" w:rsidP="00BF730F">
      <w:pPr>
        <w:pStyle w:val="ScheduleTitleClause"/>
        <w:numPr>
          <w:ilvl w:val="0"/>
          <w:numId w:val="41"/>
        </w:numPr>
        <w:rPr>
          <w:rStyle w:val="khdescription"/>
        </w:rPr>
      </w:pPr>
      <w:r>
        <w:fldChar w:fldCharType="begin"/>
      </w:r>
      <w:r>
        <w:instrText>TC "3. Variations and supplemental documents" \l 1</w:instrText>
      </w:r>
      <w:r>
        <w:fldChar w:fldCharType="end"/>
      </w:r>
      <w:bookmarkStart w:id="750" w:name="a791074"/>
      <w:bookmarkStart w:id="751" w:name="_Toc144803148"/>
      <w:r>
        <w:t>Variations and supplemental documents</w:t>
      </w:r>
      <w:bookmarkEnd w:id="750"/>
      <w:bookmarkEnd w:id="751"/>
    </w:p>
    <w:p w14:paraId="51CCE0C3" w14:textId="77777777" w:rsidR="0004223A" w:rsidRPr="00B81954" w:rsidRDefault="008E07E1" w:rsidP="00BF730F">
      <w:pPr>
        <w:pStyle w:val="ScheduleUntitledsubclause1"/>
        <w:numPr>
          <w:ilvl w:val="1"/>
          <w:numId w:val="41"/>
        </w:numPr>
      </w:pPr>
      <w:bookmarkStart w:id="752" w:name="a778665"/>
      <w:r>
        <w:t xml:space="preserve">The Guarantor must, at the request of the Landlord, join in and give its consent to the terms of any consent, approval, </w:t>
      </w:r>
      <w:proofErr w:type="gramStart"/>
      <w:r>
        <w:t>variation</w:t>
      </w:r>
      <w:proofErr w:type="gramEnd"/>
      <w:r>
        <w:t xml:space="preserve"> or other document that may be entered into by the Tenant in connection with this lease (or the AGA).</w:t>
      </w:r>
      <w:bookmarkEnd w:id="752"/>
    </w:p>
    <w:p w14:paraId="3BD782B7" w14:textId="77777777" w:rsidR="0004223A" w:rsidRPr="00B81954" w:rsidRDefault="008E07E1" w:rsidP="00BF730F">
      <w:pPr>
        <w:pStyle w:val="ScheduleUntitledsubclause1"/>
        <w:numPr>
          <w:ilvl w:val="1"/>
          <w:numId w:val="41"/>
        </w:numPr>
      </w:pPr>
      <w:bookmarkStart w:id="753" w:name="a125873"/>
      <w:r>
        <w:t xml:space="preserve">The Guarantor shall not be released by any variation of the rents reserved by, or the tenant covenants in, this lease (or the Tenant's obligations under the AGA) </w:t>
      </w:r>
      <w:proofErr w:type="gramStart"/>
      <w:r>
        <w:t>whether or not</w:t>
      </w:r>
      <w:proofErr w:type="gramEnd"/>
      <w:r>
        <w:t>:</w:t>
      </w:r>
      <w:bookmarkEnd w:id="753"/>
    </w:p>
    <w:p w14:paraId="55BE7335" w14:textId="77777777" w:rsidR="0004223A" w:rsidRPr="00B81954" w:rsidRDefault="008E07E1" w:rsidP="00BF730F">
      <w:pPr>
        <w:pStyle w:val="ScheduleUntitledsubclause2"/>
        <w:numPr>
          <w:ilvl w:val="2"/>
          <w:numId w:val="41"/>
        </w:numPr>
      </w:pPr>
      <w:bookmarkStart w:id="754" w:name="a950476"/>
      <w:r>
        <w:t xml:space="preserve">the variation is material or prejudicial to the </w:t>
      </w:r>
      <w:proofErr w:type="gramStart"/>
      <w:r>
        <w:t>Guarantor;</w:t>
      </w:r>
      <w:proofErr w:type="gramEnd"/>
      <w:r>
        <w:t xml:space="preserve"> </w:t>
      </w:r>
      <w:bookmarkEnd w:id="754"/>
    </w:p>
    <w:p w14:paraId="06569219" w14:textId="77777777" w:rsidR="0004223A" w:rsidRPr="00B81954" w:rsidRDefault="008E07E1" w:rsidP="00BF730F">
      <w:pPr>
        <w:pStyle w:val="ScheduleUntitledsubclause2"/>
        <w:numPr>
          <w:ilvl w:val="2"/>
          <w:numId w:val="41"/>
        </w:numPr>
      </w:pPr>
      <w:bookmarkStart w:id="755" w:name="a245424"/>
      <w:r>
        <w:t>the variation is made in any document; or</w:t>
      </w:r>
      <w:bookmarkEnd w:id="755"/>
    </w:p>
    <w:p w14:paraId="422F7464" w14:textId="77777777" w:rsidR="0004223A" w:rsidRPr="00B81954" w:rsidRDefault="008E07E1" w:rsidP="00BF730F">
      <w:pPr>
        <w:pStyle w:val="ScheduleUntitledsubclause2"/>
        <w:numPr>
          <w:ilvl w:val="2"/>
          <w:numId w:val="41"/>
        </w:numPr>
      </w:pPr>
      <w:bookmarkStart w:id="756" w:name="a707602"/>
      <w:r>
        <w:t>the Guarantor has consented, in writing or otherwise, to the variation.</w:t>
      </w:r>
      <w:bookmarkEnd w:id="756"/>
    </w:p>
    <w:p w14:paraId="3190F9B8" w14:textId="77777777" w:rsidR="0004223A" w:rsidRDefault="008E07E1" w:rsidP="00BF730F">
      <w:pPr>
        <w:pStyle w:val="ScheduleUntitledsubclause1"/>
        <w:numPr>
          <w:ilvl w:val="1"/>
          <w:numId w:val="41"/>
        </w:numPr>
      </w:pPr>
      <w:bookmarkStart w:id="757" w:name="a872127"/>
      <w:r>
        <w:t>The liability of the Guarantor shall apply to the rents reserved by and the tenant covenants in this lease (and the Tenant's obligations under the AGA) as varied except to the extent that the liability of the Guarantor is affected by section 18 of the LTCA 1995.</w:t>
      </w:r>
      <w:bookmarkEnd w:id="757"/>
    </w:p>
    <w:p w14:paraId="21C8D612" w14:textId="77777777" w:rsidR="0004223A" w:rsidRPr="00B81954" w:rsidRDefault="008E07E1" w:rsidP="00BF730F">
      <w:pPr>
        <w:pStyle w:val="ScheduleTitleClause"/>
        <w:numPr>
          <w:ilvl w:val="0"/>
          <w:numId w:val="41"/>
        </w:numPr>
      </w:pPr>
      <w:r>
        <w:lastRenderedPageBreak/>
        <w:fldChar w:fldCharType="begin"/>
      </w:r>
      <w:r>
        <w:instrText>TC "4. Guarantor to take a new lease or make payment" \l 1</w:instrText>
      </w:r>
      <w:r>
        <w:fldChar w:fldCharType="end"/>
      </w:r>
      <w:bookmarkStart w:id="758" w:name="a990711"/>
      <w:bookmarkStart w:id="759" w:name="_Toc144803149"/>
      <w:r>
        <w:t>Guarantor to take a new lease or make payment</w:t>
      </w:r>
      <w:bookmarkEnd w:id="758"/>
      <w:bookmarkEnd w:id="759"/>
    </w:p>
    <w:p w14:paraId="30C93C4B" w14:textId="0F5F5389" w:rsidR="0004223A" w:rsidRDefault="008E07E1" w:rsidP="00BF730F">
      <w:pPr>
        <w:pStyle w:val="ScheduleUntitledsubclause1"/>
        <w:numPr>
          <w:ilvl w:val="1"/>
          <w:numId w:val="41"/>
        </w:numPr>
      </w:pPr>
      <w:bookmarkStart w:id="760" w:name="a790425"/>
      <w:r>
        <w:t xml:space="preserve">If this </w:t>
      </w:r>
      <w:r>
        <w:rPr>
          <w:rStyle w:val="cohidesearchterm"/>
        </w:rPr>
        <w:t>lease</w:t>
      </w:r>
      <w:r>
        <w:t xml:space="preserve"> is forfeited or the liability of the Tenant under this </w:t>
      </w:r>
      <w:r>
        <w:rPr>
          <w:rStyle w:val="cohidesearchterm"/>
        </w:rPr>
        <w:t>lease</w:t>
      </w:r>
      <w:r>
        <w:t xml:space="preserve"> is disclaimed and the Landlord gives the Guarantor notice not later than six months after the forfeiture or the Landlord having received notice of the disclaimer, the Guarantor must enter into a new </w:t>
      </w:r>
      <w:r>
        <w:rPr>
          <w:rStyle w:val="cohidesearchterm"/>
        </w:rPr>
        <w:t>lease</w:t>
      </w:r>
      <w:r>
        <w:t xml:space="preserve"> of the Property on the terms set out in </w:t>
      </w:r>
      <w:r>
        <w:fldChar w:fldCharType="begin"/>
      </w:r>
      <w:r>
        <w:instrText>PAGEREF a683335\# "'paragraph '"  \h</w:instrText>
      </w:r>
      <w:r>
        <w:fldChar w:fldCharType="separate"/>
      </w:r>
      <w:r>
        <w:t xml:space="preserve">paragraph </w:t>
      </w:r>
      <w:r>
        <w:fldChar w:fldCharType="end"/>
      </w:r>
      <w:r>
        <w:fldChar w:fldCharType="begin"/>
      </w:r>
      <w:r>
        <w:rPr>
          <w:highlight w:val="lightGray"/>
        </w:rPr>
        <w:instrText>REF a683335 \h \w</w:instrText>
      </w:r>
      <w:r>
        <w:fldChar w:fldCharType="separate"/>
      </w:r>
      <w:r>
        <w:t>4.2</w:t>
      </w:r>
      <w:r>
        <w:fldChar w:fldCharType="end"/>
      </w:r>
      <w:r>
        <w:t xml:space="preserve"> of this Schedule.</w:t>
      </w:r>
      <w:bookmarkEnd w:id="760"/>
    </w:p>
    <w:p w14:paraId="331AD539" w14:textId="77777777" w:rsidR="0004223A" w:rsidRDefault="008E07E1" w:rsidP="00BF730F">
      <w:pPr>
        <w:pStyle w:val="ScheduleUntitledsubclause1"/>
        <w:numPr>
          <w:ilvl w:val="1"/>
          <w:numId w:val="41"/>
        </w:numPr>
      </w:pPr>
      <w:bookmarkStart w:id="761" w:name="a683335"/>
      <w:r>
        <w:t xml:space="preserve">The rights and obligations under the new </w:t>
      </w:r>
      <w:r>
        <w:rPr>
          <w:rStyle w:val="cohidesearchterm"/>
        </w:rPr>
        <w:t>lease</w:t>
      </w:r>
      <w:r>
        <w:t xml:space="preserve"> shall take effect beginning on the date of the forfeiture or disclaimer and the new </w:t>
      </w:r>
      <w:r>
        <w:rPr>
          <w:rStyle w:val="cohidesearchterm"/>
        </w:rPr>
        <w:t>lease</w:t>
      </w:r>
      <w:r>
        <w:t xml:space="preserve"> shall:</w:t>
      </w:r>
      <w:bookmarkEnd w:id="761"/>
    </w:p>
    <w:p w14:paraId="2772CC97" w14:textId="77777777" w:rsidR="0004223A" w:rsidRDefault="008E07E1" w:rsidP="00BF730F">
      <w:pPr>
        <w:pStyle w:val="ScheduleUntitledsubclause2"/>
        <w:numPr>
          <w:ilvl w:val="2"/>
          <w:numId w:val="41"/>
        </w:numPr>
      </w:pPr>
      <w:bookmarkStart w:id="762" w:name="a240284"/>
      <w:r>
        <w:t xml:space="preserve">be granted subject to the right of any person to have this </w:t>
      </w:r>
      <w:r>
        <w:rPr>
          <w:rStyle w:val="cohidesearchterm"/>
        </w:rPr>
        <w:t>lease</w:t>
      </w:r>
      <w:r>
        <w:t xml:space="preserve"> vested in them by the court and to the terms on which any such order may be made and subject to the rights of any third party existing at the date of the </w:t>
      </w:r>
      <w:proofErr w:type="gramStart"/>
      <w:r>
        <w:t>grant;</w:t>
      </w:r>
      <w:bookmarkEnd w:id="762"/>
      <w:proofErr w:type="gramEnd"/>
    </w:p>
    <w:p w14:paraId="7A1F915F" w14:textId="77777777" w:rsidR="0004223A" w:rsidRDefault="008E07E1" w:rsidP="00BF730F">
      <w:pPr>
        <w:pStyle w:val="ScheduleUntitledsubclause2"/>
        <w:numPr>
          <w:ilvl w:val="2"/>
          <w:numId w:val="41"/>
        </w:numPr>
      </w:pPr>
      <w:bookmarkStart w:id="763" w:name="a976817"/>
      <w:r>
        <w:t xml:space="preserve">be for a term that expires on the same date as the end of the Contractual Term of this </w:t>
      </w:r>
      <w:r>
        <w:rPr>
          <w:rStyle w:val="cohidesearchterm"/>
        </w:rPr>
        <w:t>lease</w:t>
      </w:r>
      <w:r>
        <w:t xml:space="preserve"> had there been no forfeiture or </w:t>
      </w:r>
      <w:proofErr w:type="gramStart"/>
      <w:r>
        <w:t>disclaimer;</w:t>
      </w:r>
      <w:bookmarkEnd w:id="763"/>
      <w:proofErr w:type="gramEnd"/>
    </w:p>
    <w:p w14:paraId="2818E585" w14:textId="77777777" w:rsidR="0004223A" w:rsidRDefault="008E07E1" w:rsidP="00BF730F">
      <w:pPr>
        <w:pStyle w:val="ScheduleUntitledsubclause2"/>
        <w:numPr>
          <w:ilvl w:val="2"/>
          <w:numId w:val="41"/>
        </w:numPr>
      </w:pPr>
      <w:bookmarkStart w:id="764" w:name="a441014"/>
      <w:r>
        <w:t xml:space="preserve">reserve as an initial annual rent an amount equal to the Annual Rent payable under this </w:t>
      </w:r>
      <w:r>
        <w:rPr>
          <w:rStyle w:val="cohidesearchterm"/>
        </w:rPr>
        <w:t>lease</w:t>
      </w:r>
      <w:r>
        <w:t xml:space="preserve"> at the date of the forfeiture or disclaimer or which would be payable but for any abatement or suspension of the Annual Rent or restriction on the right to collect it [(subject to </w:t>
      </w:r>
      <w:r>
        <w:fldChar w:fldCharType="begin"/>
      </w:r>
      <w:r>
        <w:instrText>PAGEREF a507969\# "'paragraph '"  \h</w:instrText>
      </w:r>
      <w:r>
        <w:fldChar w:fldCharType="separate"/>
      </w:r>
      <w:r>
        <w:t xml:space="preserve">paragraph </w:t>
      </w:r>
      <w:r>
        <w:fldChar w:fldCharType="end"/>
      </w:r>
      <w:r>
        <w:fldChar w:fldCharType="begin"/>
      </w:r>
      <w:r>
        <w:rPr>
          <w:highlight w:val="lightGray"/>
        </w:rPr>
        <w:instrText>REF a507969 \h \w</w:instrText>
      </w:r>
      <w:r>
        <w:fldChar w:fldCharType="separate"/>
      </w:r>
      <w:r>
        <w:t>5</w:t>
      </w:r>
      <w:r>
        <w:fldChar w:fldCharType="end"/>
      </w:r>
      <w:r>
        <w:t xml:space="preserve"> of this Schedule) and which is subject to review on the same terms and dates provided by this </w:t>
      </w:r>
      <w:r>
        <w:rPr>
          <w:rStyle w:val="cohidesearchterm"/>
        </w:rPr>
        <w:t>lease]</w:t>
      </w:r>
      <w:r>
        <w:t xml:space="preserve">; [and] </w:t>
      </w:r>
      <w:bookmarkEnd w:id="764"/>
    </w:p>
    <w:p w14:paraId="5E29EA78" w14:textId="628F8923" w:rsidR="0004223A" w:rsidRDefault="008E07E1" w:rsidP="00BF730F">
      <w:pPr>
        <w:pStyle w:val="ScheduleUntitledsubclause2"/>
        <w:numPr>
          <w:ilvl w:val="2"/>
          <w:numId w:val="41"/>
        </w:numPr>
      </w:pPr>
      <w:bookmarkStart w:id="765" w:name="a916441"/>
      <w:r>
        <w:t>be excluded from sections 24 to 28 of the LTA 1954; and</w:t>
      </w:r>
      <w:bookmarkEnd w:id="765"/>
    </w:p>
    <w:p w14:paraId="0914DE8E" w14:textId="77777777" w:rsidR="0004223A" w:rsidRDefault="008E07E1" w:rsidP="00BF730F">
      <w:pPr>
        <w:pStyle w:val="ScheduleUntitledsubclause2"/>
        <w:numPr>
          <w:ilvl w:val="2"/>
          <w:numId w:val="41"/>
        </w:numPr>
      </w:pPr>
      <w:bookmarkStart w:id="766" w:name="a360194"/>
      <w:proofErr w:type="gramStart"/>
      <w:r>
        <w:t>otherwise</w:t>
      </w:r>
      <w:proofErr w:type="gramEnd"/>
      <w:r>
        <w:t xml:space="preserve"> be on the same terms as this </w:t>
      </w:r>
      <w:r>
        <w:rPr>
          <w:rStyle w:val="cohidesearchterm"/>
        </w:rPr>
        <w:t>lease</w:t>
      </w:r>
      <w:r>
        <w:t xml:space="preserve"> (as varied if there has been any variation).</w:t>
      </w:r>
      <w:bookmarkEnd w:id="766"/>
    </w:p>
    <w:p w14:paraId="00AAA2B7" w14:textId="77777777" w:rsidR="0004223A" w:rsidRDefault="008E07E1" w:rsidP="00BF730F">
      <w:pPr>
        <w:pStyle w:val="ScheduleUntitledsubclause1"/>
        <w:numPr>
          <w:ilvl w:val="1"/>
          <w:numId w:val="41"/>
        </w:numPr>
      </w:pPr>
      <w:bookmarkStart w:id="767" w:name="a255062"/>
      <w:r>
        <w:t xml:space="preserve">The Guarantor must pay the Landlord's solicitors' costs and disbursements (on a full indemnity basis) and any VAT in respect of them in relation to the new </w:t>
      </w:r>
      <w:r>
        <w:rPr>
          <w:rStyle w:val="cohidesearchterm"/>
        </w:rPr>
        <w:t>lease</w:t>
      </w:r>
      <w:r>
        <w:t xml:space="preserve"> and must execute and deliver to the Landlord a counterpart of the new </w:t>
      </w:r>
      <w:r>
        <w:rPr>
          <w:rStyle w:val="cohidesearchterm"/>
        </w:rPr>
        <w:t>lease</w:t>
      </w:r>
      <w:r>
        <w:t xml:space="preserve"> within one month of service of the Landlord's notice.</w:t>
      </w:r>
      <w:bookmarkEnd w:id="767"/>
    </w:p>
    <w:p w14:paraId="2D30F1A4" w14:textId="77777777" w:rsidR="0004223A" w:rsidRDefault="008E07E1" w:rsidP="00BF730F">
      <w:pPr>
        <w:pStyle w:val="ScheduleUntitledsubclause1"/>
        <w:numPr>
          <w:ilvl w:val="1"/>
          <w:numId w:val="41"/>
        </w:numPr>
      </w:pPr>
      <w:bookmarkStart w:id="768" w:name="a209231"/>
      <w:r>
        <w:t xml:space="preserve">The grant of a new </w:t>
      </w:r>
      <w:r>
        <w:rPr>
          <w:rStyle w:val="cohidesearchterm"/>
        </w:rPr>
        <w:t>lease</w:t>
      </w:r>
      <w:r>
        <w:t xml:space="preserve"> and its acceptance by the Guarantor shall be without prejudice to any other rights that the Landlord may have against the Guarantor or against any other person or in respect of any other security that the Landlord may have in connection with this </w:t>
      </w:r>
      <w:r>
        <w:rPr>
          <w:rStyle w:val="cohidesearchterm"/>
        </w:rPr>
        <w:t>lease</w:t>
      </w:r>
      <w:r>
        <w:t>.</w:t>
      </w:r>
      <w:bookmarkEnd w:id="768"/>
    </w:p>
    <w:p w14:paraId="49B2EC08" w14:textId="01862DB7" w:rsidR="0004223A" w:rsidRDefault="008E07E1" w:rsidP="00BF730F">
      <w:pPr>
        <w:pStyle w:val="ScheduleUntitledsubclause1"/>
        <w:numPr>
          <w:ilvl w:val="1"/>
          <w:numId w:val="41"/>
        </w:numPr>
      </w:pPr>
      <w:bookmarkStart w:id="769" w:name="a956755"/>
      <w:r>
        <w:t xml:space="preserve">The Landlord may, instead of giving the Guarantor notice pursuant to </w:t>
      </w:r>
      <w:r>
        <w:fldChar w:fldCharType="begin"/>
      </w:r>
      <w:r>
        <w:instrText>PAGEREF a790425\# "'paragraph '"  \h</w:instrText>
      </w:r>
      <w:r>
        <w:fldChar w:fldCharType="separate"/>
      </w:r>
      <w:r>
        <w:t xml:space="preserve">paragraph </w:t>
      </w:r>
      <w:r>
        <w:fldChar w:fldCharType="end"/>
      </w:r>
      <w:r>
        <w:fldChar w:fldCharType="begin"/>
      </w:r>
      <w:r>
        <w:rPr>
          <w:highlight w:val="lightGray"/>
        </w:rPr>
        <w:instrText>REF a790425 \h \w</w:instrText>
      </w:r>
      <w:r>
        <w:fldChar w:fldCharType="separate"/>
      </w:r>
      <w:r>
        <w:t>4.1</w:t>
      </w:r>
      <w:r>
        <w:fldChar w:fldCharType="end"/>
      </w:r>
      <w:r>
        <w:t xml:space="preserve"> of this Schedule but in the same circumstances and within the same time limit, require the Guarantor to pay an amount equal to six months' Annual Rent and the Guarantor must pay that amount on demand.</w:t>
      </w:r>
      <w:bookmarkEnd w:id="769"/>
    </w:p>
    <w:p w14:paraId="7015D0DF" w14:textId="074546AA" w:rsidR="0004223A" w:rsidRDefault="008E07E1" w:rsidP="00BF730F">
      <w:pPr>
        <w:pStyle w:val="ScheduleTitleClause"/>
        <w:numPr>
          <w:ilvl w:val="0"/>
          <w:numId w:val="41"/>
        </w:numPr>
        <w:rPr>
          <w:rStyle w:val="khdescription"/>
        </w:rPr>
      </w:pPr>
      <w:r>
        <w:fldChar w:fldCharType="begin"/>
      </w:r>
      <w:r>
        <w:instrText>TC "5. [Rent at the date of forfeiture or disclaimer" \l 1</w:instrText>
      </w:r>
      <w:r>
        <w:fldChar w:fldCharType="end"/>
      </w:r>
      <w:bookmarkStart w:id="770" w:name="a507969"/>
      <w:bookmarkStart w:id="771" w:name="_Toc144803150"/>
      <w:r>
        <w:t>Rent at the date of forfeiture or disclaimer</w:t>
      </w:r>
      <w:bookmarkEnd w:id="770"/>
      <w:bookmarkEnd w:id="771"/>
    </w:p>
    <w:p w14:paraId="0FFAFAFE" w14:textId="77777777" w:rsidR="0004223A" w:rsidRPr="006F2A4F" w:rsidRDefault="008E07E1" w:rsidP="00BF730F">
      <w:pPr>
        <w:pStyle w:val="ScheduleUntitledsubclause1"/>
        <w:numPr>
          <w:ilvl w:val="1"/>
          <w:numId w:val="41"/>
        </w:numPr>
      </w:pPr>
      <w:bookmarkStart w:id="772" w:name="a899625"/>
      <w:r>
        <w:t>If at the date of the forfeiture or disclaimer there is a rent review pending under this lease, then the initial annual rent to be reserved by the new lease shall be subject to review on the date on which the term of the new lease commences on the same terms as those that apply to a review of the Annual Rent under this lease, such review date to be included in the new lease.</w:t>
      </w:r>
      <w:bookmarkEnd w:id="772"/>
    </w:p>
    <w:p w14:paraId="2A7B9F0B" w14:textId="0F7506C6" w:rsidR="0004223A" w:rsidRPr="006F2A4F" w:rsidRDefault="008E07E1" w:rsidP="00BF730F">
      <w:pPr>
        <w:pStyle w:val="ScheduleUntitledsubclause1"/>
        <w:numPr>
          <w:ilvl w:val="1"/>
          <w:numId w:val="41"/>
        </w:numPr>
      </w:pPr>
      <w:bookmarkStart w:id="773" w:name="a937676"/>
      <w:r>
        <w:lastRenderedPageBreak/>
        <w:t xml:space="preserve">If </w:t>
      </w:r>
      <w:r>
        <w:fldChar w:fldCharType="begin"/>
      </w:r>
      <w:r>
        <w:instrText>PAGEREF a899625\# "'paragraph '"  \h</w:instrText>
      </w:r>
      <w:r>
        <w:fldChar w:fldCharType="separate"/>
      </w:r>
      <w:r>
        <w:t xml:space="preserve">paragraph </w:t>
      </w:r>
      <w:r>
        <w:fldChar w:fldCharType="end"/>
      </w:r>
      <w:r>
        <w:fldChar w:fldCharType="begin"/>
      </w:r>
      <w:r>
        <w:rPr>
          <w:highlight w:val="lightGray"/>
        </w:rPr>
        <w:instrText>REF a899625 \h \w</w:instrText>
      </w:r>
      <w:r>
        <w:fldChar w:fldCharType="separate"/>
      </w:r>
      <w:r>
        <w:t>5.1</w:t>
      </w:r>
      <w:r>
        <w:fldChar w:fldCharType="end"/>
      </w:r>
      <w:r>
        <w:t xml:space="preserve"> of this Schedule applies, then the review for which it provides shall be in addition to any rent reviews that are required under </w:t>
      </w:r>
      <w:r>
        <w:fldChar w:fldCharType="begin"/>
      </w:r>
      <w:r>
        <w:instrText>PAGEREF a441014\# "'paragraph '"  \h</w:instrText>
      </w:r>
      <w:r>
        <w:fldChar w:fldCharType="separate"/>
      </w:r>
      <w:r>
        <w:t xml:space="preserve">paragraph </w:t>
      </w:r>
      <w:r>
        <w:fldChar w:fldCharType="end"/>
      </w:r>
      <w:r>
        <w:fldChar w:fldCharType="begin"/>
      </w:r>
      <w:r>
        <w:rPr>
          <w:highlight w:val="lightGray"/>
        </w:rPr>
        <w:instrText>REF a441014 \h \w</w:instrText>
      </w:r>
      <w:r>
        <w:fldChar w:fldCharType="separate"/>
      </w:r>
      <w:r>
        <w:t>4.2(c)</w:t>
      </w:r>
      <w:r>
        <w:fldChar w:fldCharType="end"/>
      </w:r>
      <w:r>
        <w:t xml:space="preserve"> of this Schedule.</w:t>
      </w:r>
      <w:bookmarkEnd w:id="773"/>
    </w:p>
    <w:p w14:paraId="63912862" w14:textId="77777777" w:rsidR="0004223A" w:rsidRDefault="008E07E1" w:rsidP="00BF730F">
      <w:pPr>
        <w:pStyle w:val="ScheduleTitleClause"/>
        <w:numPr>
          <w:ilvl w:val="0"/>
          <w:numId w:val="41"/>
        </w:numPr>
      </w:pPr>
      <w:r>
        <w:fldChar w:fldCharType="begin"/>
      </w:r>
      <w:r>
        <w:instrText>TC "6. Payments in gross and restrictions on the Guarantor" \l 1</w:instrText>
      </w:r>
      <w:r>
        <w:fldChar w:fldCharType="end"/>
      </w:r>
      <w:bookmarkStart w:id="774" w:name="a347864"/>
      <w:bookmarkStart w:id="775" w:name="_Toc144803151"/>
      <w:r>
        <w:t>Payments in gross and restrictions on the Guarantor</w:t>
      </w:r>
      <w:bookmarkEnd w:id="774"/>
      <w:bookmarkEnd w:id="775"/>
    </w:p>
    <w:p w14:paraId="52C72B11" w14:textId="77777777" w:rsidR="0004223A" w:rsidRPr="00B81954" w:rsidRDefault="008E07E1" w:rsidP="00BF730F">
      <w:pPr>
        <w:pStyle w:val="ScheduleUntitledsubclause1"/>
        <w:numPr>
          <w:ilvl w:val="1"/>
          <w:numId w:val="41"/>
        </w:numPr>
      </w:pPr>
      <w:bookmarkStart w:id="776" w:name="a844881"/>
      <w:r>
        <w:t>Any payment or dividend that the Landlord receives from the Tenant (or its estate) or any other person in connection with any insolvency proceedings or arrangement involving the Tenant shall be taken and applied as a payment in gross and shall not prejudice the right of the Landlord to recover from the Guarantor to the full extent of the obligations that are the subject of this guarantee and indemnity.</w:t>
      </w:r>
      <w:bookmarkEnd w:id="776"/>
    </w:p>
    <w:p w14:paraId="3DCC017E" w14:textId="77777777" w:rsidR="0004223A" w:rsidRPr="00B81954" w:rsidRDefault="008E07E1" w:rsidP="00BF730F">
      <w:pPr>
        <w:pStyle w:val="ScheduleUntitledsubclause1"/>
        <w:numPr>
          <w:ilvl w:val="1"/>
          <w:numId w:val="41"/>
        </w:numPr>
      </w:pPr>
      <w:bookmarkStart w:id="777" w:name="a355908"/>
      <w:r>
        <w:t>The Guarantor must not claim in competition with the Landlord in any insolvency proceedings or arrangement of the Tenant in respect of any payment made by the Guarantor pursuant to this guarantee and indemnity. If it otherwise receives any money in such proceedings or arrangement, it must hold that money on trust for the Landlord to the extent of its liability to the Landlord.</w:t>
      </w:r>
      <w:bookmarkEnd w:id="777"/>
    </w:p>
    <w:p w14:paraId="56622234" w14:textId="77777777" w:rsidR="0004223A" w:rsidRPr="00B81954" w:rsidRDefault="008E07E1" w:rsidP="00BF730F">
      <w:pPr>
        <w:pStyle w:val="ScheduleUntitledsubclause1"/>
        <w:numPr>
          <w:ilvl w:val="1"/>
          <w:numId w:val="41"/>
        </w:numPr>
      </w:pPr>
      <w:bookmarkStart w:id="778" w:name="a659305"/>
      <w:r>
        <w:t>The Guarantor must not, without the consent of the Landlord, exercise any right or remedy that it may have (whether against the Tenant or any other person) in respect of any amount paid or other obligation performed by the Guarantor under this guarantee and indemnity unless and until all the obligations of the Guarantor under this guarantee and indemnity have been fully performed.</w:t>
      </w:r>
      <w:bookmarkEnd w:id="778"/>
    </w:p>
    <w:p w14:paraId="0DC70028" w14:textId="77777777" w:rsidR="0004223A" w:rsidRDefault="008E07E1" w:rsidP="00BF730F">
      <w:pPr>
        <w:pStyle w:val="ScheduleTitleClause"/>
        <w:numPr>
          <w:ilvl w:val="0"/>
          <w:numId w:val="41"/>
        </w:numPr>
        <w:rPr>
          <w:rStyle w:val="khdescription"/>
        </w:rPr>
      </w:pPr>
      <w:r>
        <w:fldChar w:fldCharType="begin"/>
      </w:r>
      <w:r>
        <w:instrText>TC "7. Other securities" \l 1</w:instrText>
      </w:r>
      <w:r>
        <w:fldChar w:fldCharType="end"/>
      </w:r>
      <w:bookmarkStart w:id="779" w:name="a361473"/>
      <w:bookmarkStart w:id="780" w:name="_Toc144803152"/>
      <w:r>
        <w:t>Other securities</w:t>
      </w:r>
      <w:bookmarkEnd w:id="779"/>
      <w:bookmarkEnd w:id="780"/>
    </w:p>
    <w:p w14:paraId="265DBB26" w14:textId="77777777" w:rsidR="0004223A" w:rsidRPr="00B81954" w:rsidRDefault="008E07E1" w:rsidP="00BF730F">
      <w:pPr>
        <w:pStyle w:val="ScheduleUntitledsubclause1"/>
        <w:numPr>
          <w:ilvl w:val="1"/>
          <w:numId w:val="41"/>
        </w:numPr>
      </w:pPr>
      <w:bookmarkStart w:id="781" w:name="a349308"/>
      <w:r>
        <w:t xml:space="preserve">The Guarantor warrants that it has not taken and covenants that it shall not take any security from or over the assets of the Tenant in respect of any liability of the Tenant to the Guarantor. If it does take or hold any such </w:t>
      </w:r>
      <w:proofErr w:type="gramStart"/>
      <w:r>
        <w:t>security</w:t>
      </w:r>
      <w:proofErr w:type="gramEnd"/>
      <w:r>
        <w:t xml:space="preserve"> it shall hold it for the benefit of the Landlord.</w:t>
      </w:r>
      <w:bookmarkEnd w:id="781"/>
    </w:p>
    <w:p w14:paraId="74E1789E" w14:textId="77777777" w:rsidR="0004223A" w:rsidRPr="00B81954" w:rsidRDefault="008E07E1" w:rsidP="00BF730F">
      <w:pPr>
        <w:pStyle w:val="ScheduleUntitledsubclause1"/>
        <w:numPr>
          <w:ilvl w:val="1"/>
          <w:numId w:val="41"/>
        </w:numPr>
      </w:pPr>
      <w:bookmarkStart w:id="782" w:name="a304151"/>
      <w:r>
        <w:t xml:space="preserve">This guarantee and indemnity </w:t>
      </w:r>
      <w:proofErr w:type="gramStart"/>
      <w:r>
        <w:t>is</w:t>
      </w:r>
      <w:proofErr w:type="gramEnd"/>
      <w:r>
        <w:t xml:space="preserve"> in addition to and independent of any other security that the Landlord may from time to time hold from the Guarantor or the Tenant or any other person in respect of the liability of the Tenant to pay the Rents and to observe and perform the tenant covenants of this lease. It shall not merge in or be affected by any other security.</w:t>
      </w:r>
      <w:bookmarkEnd w:id="782"/>
    </w:p>
    <w:p w14:paraId="08DD411C" w14:textId="77777777" w:rsidR="0004223A" w:rsidRPr="00B81954" w:rsidRDefault="008E07E1" w:rsidP="00BF730F">
      <w:pPr>
        <w:pStyle w:val="ScheduleUntitledsubclause1"/>
        <w:numPr>
          <w:ilvl w:val="1"/>
          <w:numId w:val="41"/>
        </w:numPr>
      </w:pPr>
      <w:bookmarkStart w:id="783" w:name="a572502"/>
      <w:r>
        <w:t>The Guarantor shall not be entitled to claim or participate in any other security held by the Landlord in respect of the liability of the Tenant to pay the Rents or to observe and perform the tenant covenants of this lease.</w:t>
      </w:r>
      <w:bookmarkEnd w:id="783"/>
    </w:p>
    <w:p w14:paraId="2B177E74" w14:textId="77777777" w:rsidR="00662EB6" w:rsidRDefault="008E07E1">
      <w:r>
        <w:br w:type="page"/>
      </w:r>
    </w:p>
    <w:tbl>
      <w:tblPr>
        <w:tblStyle w:val="TableGrid"/>
        <w:tblW w:w="0" w:type="auto"/>
        <w:tblBorders>
          <w:top w:val="nil"/>
          <w:left w:val="nil"/>
          <w:bottom w:val="nil"/>
          <w:right w:val="nil"/>
          <w:insideH w:val="nil"/>
          <w:insideV w:val="nil"/>
        </w:tblBorders>
        <w:shd w:val="clear" w:color="auto" w:fill="EEECE1" w:themeFill="background2"/>
        <w:tblLook w:val="04A0" w:firstRow="1" w:lastRow="0" w:firstColumn="1" w:lastColumn="0" w:noHBand="0" w:noVBand="1"/>
      </w:tblPr>
      <w:tblGrid>
        <w:gridCol w:w="5725"/>
        <w:gridCol w:w="376"/>
        <w:gridCol w:w="2925"/>
      </w:tblGrid>
      <w:tr w:rsidR="00662EB6" w:rsidRPr="007B785F" w14:paraId="0F73BA26" w14:textId="77777777" w:rsidTr="005E5996">
        <w:tc>
          <w:tcPr>
            <w:tcW w:w="5725" w:type="dxa"/>
            <w:shd w:val="clear" w:color="auto" w:fill="auto"/>
          </w:tcPr>
          <w:p w14:paraId="1F34173B" w14:textId="77777777" w:rsidR="003203C6" w:rsidRDefault="008E07E1" w:rsidP="009D0CEC">
            <w:pPr>
              <w:pStyle w:val="Paragraph"/>
              <w:jc w:val="left"/>
            </w:pPr>
            <w:r w:rsidRPr="001E5AAE">
              <w:lastRenderedPageBreak/>
              <w:t xml:space="preserve">Signed as a deed by   </w:t>
            </w:r>
            <w:r w:rsidR="007B785F" w:rsidRPr="001E5AAE">
              <w:t>PHILLIP CHRISTOPHER MASON as Trustee of the Mason Family Pension Scheme (</w:t>
            </w:r>
            <w:proofErr w:type="gramStart"/>
            <w:r w:rsidR="007B785F" w:rsidRPr="001E5AAE">
              <w:t xml:space="preserve">SASS)  </w:t>
            </w:r>
            <w:r w:rsidRPr="001E5AAE">
              <w:rPr>
                <w:b/>
              </w:rPr>
              <w:t>Landlord</w:t>
            </w:r>
            <w:proofErr w:type="gramEnd"/>
            <w:r w:rsidRPr="001E5AAE">
              <w:t xml:space="preserve"> </w:t>
            </w:r>
          </w:p>
          <w:p w14:paraId="3F5AF338" w14:textId="1649905E" w:rsidR="0004223A" w:rsidRPr="001E5AAE" w:rsidRDefault="008E07E1" w:rsidP="009D0CEC">
            <w:pPr>
              <w:pStyle w:val="Paragraph"/>
              <w:jc w:val="left"/>
            </w:pPr>
            <w:r w:rsidRPr="001E5AAE">
              <w:t>in the presence of:</w:t>
            </w:r>
          </w:p>
          <w:p w14:paraId="1F318556" w14:textId="77777777" w:rsidR="0004223A" w:rsidRPr="001E5AAE" w:rsidRDefault="008E07E1" w:rsidP="009D0CEC">
            <w:pPr>
              <w:pStyle w:val="Paragraph"/>
              <w:jc w:val="left"/>
            </w:pPr>
            <w:r w:rsidRPr="001E5AAE">
              <w:t>…………………….</w:t>
            </w:r>
          </w:p>
          <w:p w14:paraId="49D4ED7D" w14:textId="1CF897BD" w:rsidR="0004223A" w:rsidRPr="001E5AAE" w:rsidRDefault="008E07E1" w:rsidP="009D0CEC">
            <w:pPr>
              <w:pStyle w:val="Paragraph"/>
              <w:jc w:val="left"/>
            </w:pPr>
            <w:r w:rsidRPr="001E5AAE">
              <w:t>SIGNATURE OF WITNESS</w:t>
            </w:r>
          </w:p>
          <w:p w14:paraId="08A7A590" w14:textId="67317C90" w:rsidR="0004223A" w:rsidRPr="001E5AAE" w:rsidRDefault="008E07E1" w:rsidP="009D0CEC">
            <w:pPr>
              <w:pStyle w:val="Paragraph"/>
              <w:jc w:val="left"/>
            </w:pPr>
            <w:r w:rsidRPr="001E5AAE">
              <w:t>NAME, ADDRESS AND OCCUPATION OF WITNESS</w:t>
            </w:r>
          </w:p>
        </w:tc>
        <w:tc>
          <w:tcPr>
            <w:tcW w:w="376" w:type="dxa"/>
            <w:shd w:val="clear" w:color="auto" w:fill="auto"/>
          </w:tcPr>
          <w:p w14:paraId="22872DED" w14:textId="77777777" w:rsidR="0004223A" w:rsidRPr="001E5AAE" w:rsidRDefault="008D2045" w:rsidP="009D0CEC">
            <w:pPr>
              <w:pStyle w:val="Paragraph"/>
            </w:pPr>
          </w:p>
        </w:tc>
        <w:tc>
          <w:tcPr>
            <w:tcW w:w="2925" w:type="dxa"/>
            <w:shd w:val="clear" w:color="auto" w:fill="auto"/>
          </w:tcPr>
          <w:p w14:paraId="36F9A1CF" w14:textId="77777777" w:rsidR="0004223A" w:rsidRPr="001E5AAE" w:rsidRDefault="008E07E1" w:rsidP="009D0CEC">
            <w:pPr>
              <w:pStyle w:val="Paragraph"/>
              <w:jc w:val="left"/>
            </w:pPr>
            <w:r w:rsidRPr="001E5AAE">
              <w:t>……………….</w:t>
            </w:r>
          </w:p>
          <w:p w14:paraId="21C14B55" w14:textId="2AD25C58" w:rsidR="0004223A" w:rsidRPr="001E5AAE" w:rsidRDefault="008E07E1" w:rsidP="009D0CEC">
            <w:pPr>
              <w:pStyle w:val="Paragraph"/>
              <w:jc w:val="left"/>
            </w:pPr>
            <w:r w:rsidRPr="001E5AAE">
              <w:t xml:space="preserve">SIGNATURE OF </w:t>
            </w:r>
            <w:r w:rsidRPr="001E5AAE">
              <w:rPr>
                <w:b/>
              </w:rPr>
              <w:t>Landlord</w:t>
            </w:r>
          </w:p>
        </w:tc>
      </w:tr>
      <w:tr w:rsidR="00662EB6" w:rsidRPr="007B785F" w14:paraId="039FFA95" w14:textId="77777777" w:rsidTr="005E5996">
        <w:tc>
          <w:tcPr>
            <w:tcW w:w="9026" w:type="dxa"/>
            <w:gridSpan w:val="3"/>
            <w:shd w:val="clear" w:color="auto" w:fill="auto"/>
          </w:tcPr>
          <w:p w14:paraId="65B8F51B" w14:textId="632D58E2" w:rsidR="0004223A" w:rsidRPr="001E5AAE" w:rsidRDefault="008D2045" w:rsidP="009D0CEC">
            <w:pPr>
              <w:pStyle w:val="Paragraph"/>
            </w:pPr>
          </w:p>
        </w:tc>
      </w:tr>
      <w:tr w:rsidR="00662EB6" w:rsidRPr="007B785F" w14:paraId="022EB9EF" w14:textId="77777777" w:rsidTr="005E5996">
        <w:tc>
          <w:tcPr>
            <w:tcW w:w="5725" w:type="dxa"/>
            <w:shd w:val="clear" w:color="auto" w:fill="auto"/>
          </w:tcPr>
          <w:p w14:paraId="427B8A7A" w14:textId="77777777" w:rsidR="007B785F" w:rsidRPr="001E5AAE" w:rsidRDefault="007B785F" w:rsidP="009D0CEC">
            <w:pPr>
              <w:pStyle w:val="Paragraph"/>
              <w:jc w:val="left"/>
            </w:pPr>
          </w:p>
          <w:p w14:paraId="7094FE7B" w14:textId="77777777" w:rsidR="007B785F" w:rsidRPr="001E5AAE" w:rsidRDefault="007B785F" w:rsidP="009D0CEC">
            <w:pPr>
              <w:pStyle w:val="Paragraph"/>
              <w:jc w:val="left"/>
            </w:pPr>
          </w:p>
          <w:p w14:paraId="423A8EFF" w14:textId="77777777" w:rsidR="003203C6" w:rsidRDefault="007B785F" w:rsidP="007B785F">
            <w:pPr>
              <w:pStyle w:val="Paragraph"/>
            </w:pPr>
            <w:r w:rsidRPr="001E5AAE">
              <w:t xml:space="preserve">Signed as a deed by   CATHRYN MARY HENDERSON MASON as Trustee of the Mason Family Pension Scheme (SASS) </w:t>
            </w:r>
            <w:r w:rsidRPr="003203C6">
              <w:rPr>
                <w:b/>
              </w:rPr>
              <w:t>Landlord</w:t>
            </w:r>
            <w:r w:rsidRPr="001E5AAE">
              <w:t xml:space="preserve"> </w:t>
            </w:r>
          </w:p>
          <w:p w14:paraId="0FFFD3DC" w14:textId="2C6BE4F0" w:rsidR="007B785F" w:rsidRPr="001E5AAE" w:rsidRDefault="007B785F" w:rsidP="007B785F">
            <w:pPr>
              <w:pStyle w:val="Paragraph"/>
            </w:pPr>
            <w:r w:rsidRPr="001E5AAE">
              <w:t>in the presence of:</w:t>
            </w:r>
          </w:p>
          <w:p w14:paraId="2C099643" w14:textId="77777777" w:rsidR="007B785F" w:rsidRPr="001E5AAE" w:rsidRDefault="007B785F" w:rsidP="007B785F">
            <w:pPr>
              <w:pStyle w:val="Paragraph"/>
            </w:pPr>
          </w:p>
          <w:p w14:paraId="646F64AE" w14:textId="77777777" w:rsidR="007B785F" w:rsidRPr="001E5AAE" w:rsidRDefault="007B785F" w:rsidP="007B785F">
            <w:pPr>
              <w:pStyle w:val="Paragraph"/>
            </w:pPr>
            <w:r w:rsidRPr="001E5AAE">
              <w:t>…………………….</w:t>
            </w:r>
          </w:p>
          <w:p w14:paraId="2076452C" w14:textId="77777777" w:rsidR="007B785F" w:rsidRPr="001E5AAE" w:rsidRDefault="007B785F" w:rsidP="007B785F">
            <w:pPr>
              <w:pStyle w:val="Paragraph"/>
            </w:pPr>
            <w:r w:rsidRPr="001E5AAE">
              <w:t>SIGNATURE OF WITNESS</w:t>
            </w:r>
          </w:p>
          <w:p w14:paraId="74487A47" w14:textId="77777777" w:rsidR="007B785F" w:rsidRPr="001E5AAE" w:rsidRDefault="007B785F" w:rsidP="007B785F">
            <w:pPr>
              <w:pStyle w:val="Paragraph"/>
            </w:pPr>
            <w:r w:rsidRPr="001E5AAE">
              <w:t>NAME, ADDRESS AND OCCUPATION OF WITNESS</w:t>
            </w:r>
          </w:p>
          <w:p w14:paraId="03BD5941" w14:textId="77777777" w:rsidR="007B785F" w:rsidRPr="001E5AAE" w:rsidRDefault="007B785F" w:rsidP="009D0CEC">
            <w:pPr>
              <w:pStyle w:val="Paragraph"/>
              <w:jc w:val="left"/>
            </w:pPr>
          </w:p>
          <w:p w14:paraId="2B5CDD94" w14:textId="440FF40B" w:rsidR="0004223A" w:rsidRPr="001E5AAE" w:rsidRDefault="008D2045" w:rsidP="007B785F">
            <w:pPr>
              <w:pStyle w:val="Paragraph"/>
              <w:jc w:val="left"/>
            </w:pPr>
          </w:p>
        </w:tc>
        <w:tc>
          <w:tcPr>
            <w:tcW w:w="376" w:type="dxa"/>
            <w:shd w:val="clear" w:color="auto" w:fill="auto"/>
          </w:tcPr>
          <w:p w14:paraId="24AD3A21" w14:textId="77777777" w:rsidR="0004223A" w:rsidRPr="001E5AAE" w:rsidRDefault="008D2045" w:rsidP="009D0CEC">
            <w:pPr>
              <w:pStyle w:val="Paragraph"/>
            </w:pPr>
          </w:p>
        </w:tc>
        <w:tc>
          <w:tcPr>
            <w:tcW w:w="2925" w:type="dxa"/>
            <w:shd w:val="clear" w:color="auto" w:fill="auto"/>
          </w:tcPr>
          <w:p w14:paraId="2827DA70" w14:textId="77777777" w:rsidR="007B785F" w:rsidRPr="001E5AAE" w:rsidRDefault="007B785F" w:rsidP="009D0CEC">
            <w:pPr>
              <w:pStyle w:val="Paragraph"/>
              <w:jc w:val="left"/>
            </w:pPr>
          </w:p>
          <w:p w14:paraId="734FBAAC" w14:textId="77777777" w:rsidR="007B785F" w:rsidRPr="001E5AAE" w:rsidRDefault="007B785F" w:rsidP="009D0CEC">
            <w:pPr>
              <w:pStyle w:val="Paragraph"/>
              <w:jc w:val="left"/>
            </w:pPr>
          </w:p>
          <w:p w14:paraId="2CCF5FB3" w14:textId="77777777" w:rsidR="007B785F" w:rsidRPr="001E5AAE" w:rsidRDefault="007B785F" w:rsidP="007B785F">
            <w:pPr>
              <w:pStyle w:val="Paragraph"/>
            </w:pPr>
            <w:r w:rsidRPr="001E5AAE">
              <w:t>……………….</w:t>
            </w:r>
          </w:p>
          <w:p w14:paraId="614ABA9F" w14:textId="2A972C6C" w:rsidR="007B785F" w:rsidRPr="001E5AAE" w:rsidRDefault="007B785F" w:rsidP="007B785F">
            <w:pPr>
              <w:pStyle w:val="Paragraph"/>
              <w:jc w:val="left"/>
            </w:pPr>
            <w:r w:rsidRPr="001E5AAE">
              <w:t>SIGNATURE OF Landlord</w:t>
            </w:r>
          </w:p>
          <w:p w14:paraId="422ABA30" w14:textId="77777777" w:rsidR="007B785F" w:rsidRPr="001E5AAE" w:rsidRDefault="007B785F" w:rsidP="009D0CEC">
            <w:pPr>
              <w:pStyle w:val="Paragraph"/>
              <w:jc w:val="left"/>
            </w:pPr>
          </w:p>
          <w:p w14:paraId="324F4267" w14:textId="77777777" w:rsidR="007B785F" w:rsidRPr="001E5AAE" w:rsidRDefault="007B785F" w:rsidP="009D0CEC">
            <w:pPr>
              <w:pStyle w:val="Paragraph"/>
              <w:jc w:val="left"/>
            </w:pPr>
          </w:p>
          <w:p w14:paraId="6750A1DB" w14:textId="77777777" w:rsidR="007B785F" w:rsidRPr="001E5AAE" w:rsidRDefault="007B785F" w:rsidP="009D0CEC">
            <w:pPr>
              <w:pStyle w:val="Paragraph"/>
              <w:jc w:val="left"/>
            </w:pPr>
          </w:p>
          <w:p w14:paraId="09BBBAA4" w14:textId="77777777" w:rsidR="007B785F" w:rsidRPr="001E5AAE" w:rsidRDefault="007B785F" w:rsidP="009D0CEC">
            <w:pPr>
              <w:pStyle w:val="Paragraph"/>
              <w:jc w:val="left"/>
            </w:pPr>
          </w:p>
          <w:p w14:paraId="3A73A932" w14:textId="7574AC07" w:rsidR="0004223A" w:rsidRPr="001E5AAE" w:rsidRDefault="008D2045" w:rsidP="009D0CEC">
            <w:pPr>
              <w:pStyle w:val="Paragraph"/>
            </w:pPr>
          </w:p>
        </w:tc>
      </w:tr>
      <w:tr w:rsidR="00662EB6" w:rsidRPr="007B785F" w14:paraId="223A6207" w14:textId="77777777" w:rsidTr="005E5996">
        <w:tc>
          <w:tcPr>
            <w:tcW w:w="5725" w:type="dxa"/>
            <w:shd w:val="clear" w:color="auto" w:fill="auto"/>
          </w:tcPr>
          <w:p w14:paraId="115063BC" w14:textId="7F941A9F" w:rsidR="0004223A" w:rsidRPr="001E5AAE" w:rsidRDefault="008D2045" w:rsidP="009D0CEC">
            <w:pPr>
              <w:pStyle w:val="Paragraph"/>
              <w:jc w:val="left"/>
            </w:pPr>
          </w:p>
        </w:tc>
        <w:tc>
          <w:tcPr>
            <w:tcW w:w="376" w:type="dxa"/>
            <w:shd w:val="clear" w:color="auto" w:fill="auto"/>
          </w:tcPr>
          <w:p w14:paraId="540ECCBB" w14:textId="77777777" w:rsidR="0004223A" w:rsidRPr="001E5AAE" w:rsidRDefault="008D2045" w:rsidP="009D0CEC">
            <w:pPr>
              <w:pStyle w:val="Paragraph"/>
            </w:pPr>
          </w:p>
        </w:tc>
        <w:tc>
          <w:tcPr>
            <w:tcW w:w="2925" w:type="dxa"/>
            <w:shd w:val="clear" w:color="auto" w:fill="auto"/>
          </w:tcPr>
          <w:p w14:paraId="5FC84CE2" w14:textId="5B7F969A" w:rsidR="0004223A" w:rsidRPr="001E5AAE" w:rsidRDefault="008D2045" w:rsidP="005E5996">
            <w:pPr>
              <w:pStyle w:val="Paragraph"/>
              <w:jc w:val="left"/>
            </w:pPr>
          </w:p>
        </w:tc>
      </w:tr>
      <w:tr w:rsidR="00662EB6" w:rsidRPr="007B785F" w14:paraId="171E258B" w14:textId="77777777" w:rsidTr="005E5996">
        <w:tc>
          <w:tcPr>
            <w:tcW w:w="9026" w:type="dxa"/>
            <w:gridSpan w:val="3"/>
            <w:shd w:val="clear" w:color="auto" w:fill="auto"/>
          </w:tcPr>
          <w:p w14:paraId="34CF7DE9" w14:textId="3697D2DB" w:rsidR="0004223A" w:rsidRPr="001E5AAE" w:rsidRDefault="008D2045" w:rsidP="009D0CEC">
            <w:pPr>
              <w:pStyle w:val="Paragraph"/>
              <w:jc w:val="left"/>
            </w:pPr>
          </w:p>
        </w:tc>
      </w:tr>
      <w:tr w:rsidR="00662EB6" w:rsidRPr="007B785F" w14:paraId="0141234D" w14:textId="77777777" w:rsidTr="005E5996">
        <w:tc>
          <w:tcPr>
            <w:tcW w:w="5725" w:type="dxa"/>
            <w:shd w:val="clear" w:color="auto" w:fill="auto"/>
          </w:tcPr>
          <w:p w14:paraId="7A930D6D" w14:textId="751EB53C" w:rsidR="0004223A" w:rsidRPr="001E5AAE" w:rsidRDefault="008E07E1" w:rsidP="009D0CEC">
            <w:pPr>
              <w:pStyle w:val="Paragraph"/>
              <w:jc w:val="left"/>
            </w:pPr>
            <w:r w:rsidRPr="001E5AAE">
              <w:t xml:space="preserve">Executed as deed by </w:t>
            </w:r>
            <w:r w:rsidR="007B785F" w:rsidRPr="001E5AAE">
              <w:t xml:space="preserve">PEOPLE EXPRESS TAXI’S </w:t>
            </w:r>
            <w:proofErr w:type="gramStart"/>
            <w:r w:rsidR="007B785F" w:rsidRPr="001E5AAE">
              <w:t xml:space="preserve">LIMITED </w:t>
            </w:r>
            <w:r w:rsidRPr="001E5AAE">
              <w:t xml:space="preserve"> acting</w:t>
            </w:r>
            <w:proofErr w:type="gramEnd"/>
            <w:r w:rsidRPr="001E5AAE">
              <w:t xml:space="preserve"> by  a director, in the presence of:</w:t>
            </w:r>
          </w:p>
          <w:p w14:paraId="7676F6D2" w14:textId="77777777" w:rsidR="0004223A" w:rsidRPr="001E5AAE" w:rsidRDefault="008E07E1" w:rsidP="009D0CEC">
            <w:pPr>
              <w:pStyle w:val="Paragraph"/>
              <w:jc w:val="left"/>
            </w:pPr>
            <w:r w:rsidRPr="001E5AAE">
              <w:t>……………………</w:t>
            </w:r>
          </w:p>
          <w:p w14:paraId="4CE7C99A" w14:textId="6EC5359A" w:rsidR="0004223A" w:rsidRPr="001E5AAE" w:rsidRDefault="008E07E1" w:rsidP="009D0CEC">
            <w:pPr>
              <w:pStyle w:val="Paragraph"/>
              <w:jc w:val="left"/>
            </w:pPr>
            <w:r w:rsidRPr="001E5AAE">
              <w:t>SIGNATURE OF WITNESS</w:t>
            </w:r>
          </w:p>
          <w:p w14:paraId="732E07C3" w14:textId="3AC9D1C6" w:rsidR="0004223A" w:rsidRPr="001E5AAE" w:rsidRDefault="008E07E1" w:rsidP="009D0CEC">
            <w:pPr>
              <w:pStyle w:val="Paragraph"/>
              <w:jc w:val="left"/>
            </w:pPr>
            <w:r w:rsidRPr="001E5AAE">
              <w:t>NAME, ADDRESS AND OCCUPATION OF WITNESS</w:t>
            </w:r>
          </w:p>
        </w:tc>
        <w:tc>
          <w:tcPr>
            <w:tcW w:w="376" w:type="dxa"/>
            <w:shd w:val="clear" w:color="auto" w:fill="auto"/>
          </w:tcPr>
          <w:p w14:paraId="47ECB67B" w14:textId="77777777" w:rsidR="0004223A" w:rsidRPr="001E5AAE" w:rsidRDefault="008D2045" w:rsidP="009D0CEC">
            <w:pPr>
              <w:pStyle w:val="Paragraph"/>
              <w:jc w:val="left"/>
            </w:pPr>
          </w:p>
        </w:tc>
        <w:tc>
          <w:tcPr>
            <w:tcW w:w="2925" w:type="dxa"/>
            <w:shd w:val="clear" w:color="auto" w:fill="auto"/>
          </w:tcPr>
          <w:p w14:paraId="5F216339" w14:textId="77777777" w:rsidR="0004223A" w:rsidRPr="001E5AAE" w:rsidRDefault="008E07E1" w:rsidP="009D0CEC">
            <w:pPr>
              <w:pStyle w:val="Paragraph"/>
              <w:jc w:val="left"/>
            </w:pPr>
            <w:r w:rsidRPr="001E5AAE">
              <w:t>……………….</w:t>
            </w:r>
          </w:p>
          <w:p w14:paraId="1EE87A0B" w14:textId="5CBB882A" w:rsidR="0004223A" w:rsidRPr="001E5AAE" w:rsidRDefault="008E07E1" w:rsidP="009D0CEC">
            <w:pPr>
              <w:pStyle w:val="Paragraph"/>
              <w:jc w:val="left"/>
            </w:pPr>
            <w:r w:rsidRPr="001E5AAE">
              <w:t>SIGNATURE OF DIRECTOR</w:t>
            </w:r>
          </w:p>
          <w:p w14:paraId="579EC6E5" w14:textId="77777777" w:rsidR="0004223A" w:rsidRPr="001E5AAE" w:rsidRDefault="008E07E1" w:rsidP="009D0CEC">
            <w:pPr>
              <w:pStyle w:val="Paragraph"/>
              <w:jc w:val="left"/>
            </w:pPr>
            <w:r w:rsidRPr="001E5AAE">
              <w:t>Director</w:t>
            </w:r>
          </w:p>
        </w:tc>
      </w:tr>
      <w:tr w:rsidR="00662EB6" w:rsidRPr="007B785F" w14:paraId="54CCAA3C" w14:textId="77777777" w:rsidTr="005E5996">
        <w:tc>
          <w:tcPr>
            <w:tcW w:w="9026" w:type="dxa"/>
            <w:gridSpan w:val="3"/>
            <w:shd w:val="clear" w:color="auto" w:fill="auto"/>
          </w:tcPr>
          <w:p w14:paraId="7CD364BD" w14:textId="1295F035" w:rsidR="0004223A" w:rsidRPr="001E5AAE" w:rsidRDefault="008D2045" w:rsidP="009D0CEC">
            <w:pPr>
              <w:pStyle w:val="Paragraph"/>
              <w:jc w:val="left"/>
            </w:pPr>
          </w:p>
        </w:tc>
      </w:tr>
      <w:tr w:rsidR="00662EB6" w14:paraId="6D00F7FA" w14:textId="77777777" w:rsidTr="005E5996">
        <w:tc>
          <w:tcPr>
            <w:tcW w:w="5725" w:type="dxa"/>
            <w:shd w:val="clear" w:color="auto" w:fill="auto"/>
          </w:tcPr>
          <w:p w14:paraId="5EF14FBA" w14:textId="5BF9A0AD" w:rsidR="0004223A" w:rsidRPr="001E5AAE" w:rsidRDefault="008D2045" w:rsidP="009D0CEC">
            <w:pPr>
              <w:pStyle w:val="Paragraph"/>
              <w:jc w:val="left"/>
            </w:pPr>
          </w:p>
        </w:tc>
        <w:tc>
          <w:tcPr>
            <w:tcW w:w="376" w:type="dxa"/>
            <w:shd w:val="clear" w:color="auto" w:fill="auto"/>
          </w:tcPr>
          <w:p w14:paraId="6A8C7E64" w14:textId="77777777" w:rsidR="0004223A" w:rsidRPr="001E5AAE" w:rsidRDefault="008D2045" w:rsidP="009D0CEC">
            <w:pPr>
              <w:pStyle w:val="Paragraph"/>
              <w:jc w:val="left"/>
            </w:pPr>
          </w:p>
        </w:tc>
        <w:tc>
          <w:tcPr>
            <w:tcW w:w="2925" w:type="dxa"/>
            <w:shd w:val="clear" w:color="auto" w:fill="auto"/>
          </w:tcPr>
          <w:p w14:paraId="2AD9AAC8" w14:textId="77777777" w:rsidR="0004223A" w:rsidRPr="001E5AAE" w:rsidRDefault="008E07E1" w:rsidP="009D0CEC">
            <w:pPr>
              <w:pStyle w:val="Paragraph"/>
              <w:jc w:val="left"/>
            </w:pPr>
            <w:r w:rsidRPr="001E5AAE">
              <w:t>……………….</w:t>
            </w:r>
          </w:p>
          <w:p w14:paraId="7B797612" w14:textId="77777777" w:rsidR="0004223A" w:rsidRPr="001E5AAE" w:rsidRDefault="008E07E1" w:rsidP="009D0CEC">
            <w:pPr>
              <w:pStyle w:val="Paragraph"/>
              <w:jc w:val="left"/>
            </w:pPr>
            <w:r w:rsidRPr="001E5AAE">
              <w:t>[SIGNATURE OF DIRECTOR]</w:t>
            </w:r>
          </w:p>
          <w:p w14:paraId="7DB39250" w14:textId="77777777" w:rsidR="0004223A" w:rsidRPr="005E5996" w:rsidRDefault="008E07E1" w:rsidP="009D0CEC">
            <w:pPr>
              <w:pStyle w:val="Paragraph"/>
              <w:jc w:val="left"/>
              <w:rPr>
                <w:color w:val="auto"/>
              </w:rPr>
            </w:pPr>
            <w:r w:rsidRPr="001E5AAE">
              <w:t>Director</w:t>
            </w:r>
          </w:p>
        </w:tc>
      </w:tr>
    </w:tbl>
    <w:p w14:paraId="593627D5" w14:textId="4011AE84" w:rsidR="0004223A" w:rsidRPr="00BF34EB" w:rsidRDefault="003203C6" w:rsidP="004175CA">
      <w:pPr>
        <w:pStyle w:val="Annex"/>
        <w:pageBreakBefore/>
        <w:ind w:left="720" w:hanging="360"/>
        <w:rPr>
          <w:lang w:val="en-US"/>
        </w:rPr>
      </w:pPr>
      <w:bookmarkStart w:id="784" w:name="a846001"/>
      <w:bookmarkStart w:id="785" w:name="_Toc143251164"/>
      <w:r>
        <w:rPr>
          <w:lang w:val="en-US"/>
        </w:rPr>
        <w:lastRenderedPageBreak/>
        <w:t>P</w:t>
      </w:r>
      <w:r w:rsidR="008E07E1">
        <w:rPr>
          <w:lang w:val="en-US"/>
        </w:rPr>
        <w:t>roperty Plan</w:t>
      </w:r>
      <w:bookmarkEnd w:id="784"/>
      <w:bookmarkEnd w:id="785"/>
    </w:p>
    <w:p w14:paraId="0DA2F385" w14:textId="094F98B2" w:rsidR="0004223A" w:rsidRPr="004175CA" w:rsidRDefault="008D2045" w:rsidP="005E5996">
      <w:pPr>
        <w:pStyle w:val="Annex"/>
        <w:pageBreakBefore/>
        <w:numPr>
          <w:ilvl w:val="0"/>
          <w:numId w:val="0"/>
        </w:numPr>
        <w:tabs>
          <w:tab w:val="left" w:pos="720"/>
        </w:tabs>
        <w:ind w:left="720"/>
        <w:rPr>
          <w:lang w:val="en-US"/>
        </w:rPr>
      </w:pPr>
    </w:p>
    <w:sectPr w:rsidR="0004223A" w:rsidRPr="004175CA">
      <w:pgSz w:w="11906" w:h="16838"/>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8" w:author="Debbie Wrist" w:date="2023-09-05T17:10:00Z" w:initials="DW">
    <w:p w14:paraId="174E498A" w14:textId="31CC4A0F" w:rsidR="00BD63B5" w:rsidRDefault="00BD63B5">
      <w:pPr>
        <w:pStyle w:val="CommentText"/>
      </w:pPr>
      <w:r>
        <w:rPr>
          <w:rStyle w:val="CommentReference"/>
        </w:rPr>
        <w:annotationRef/>
      </w:r>
      <w:r>
        <w:t xml:space="preserve">[        </w:t>
      </w:r>
      <w:proofErr w:type="gramStart"/>
      <w:r>
        <w:t xml:space="preserve">  ]</w:t>
      </w:r>
      <w:proofErr w:type="gramEnd"/>
      <w:r>
        <w:t xml:space="preserve"> BLL to check</w:t>
      </w:r>
    </w:p>
  </w:comment>
  <w:comment w:id="139" w:author="Debbie Wrist" w:date="2023-09-05T17:10:00Z" w:initials="DW">
    <w:p w14:paraId="40F74C90" w14:textId="168AB505" w:rsidR="00BD63B5" w:rsidRDefault="00BD63B5">
      <w:pPr>
        <w:pStyle w:val="CommentText"/>
      </w:pPr>
      <w:r>
        <w:rPr>
          <w:rStyle w:val="CommentReference"/>
        </w:rPr>
        <w:annotationRef/>
      </w:r>
      <w:r>
        <w:t>BLL to review</w:t>
      </w:r>
    </w:p>
  </w:comment>
  <w:comment w:id="228" w:author="Debbie Wrist" w:date="2023-09-06T11:01:00Z" w:initials="DW">
    <w:p w14:paraId="66B45D1E" w14:textId="2A8A6117" w:rsidR="0050101D" w:rsidRDefault="0050101D">
      <w:pPr>
        <w:pStyle w:val="CommentText"/>
      </w:pPr>
      <w:r>
        <w:rPr>
          <w:rStyle w:val="CommentReference"/>
        </w:rPr>
        <w:annotationRef/>
      </w:r>
      <w:r>
        <w:t xml:space="preserve">BLL to review </w:t>
      </w:r>
      <w:proofErr w:type="gramStart"/>
      <w:r>
        <w:t>[ ]</w:t>
      </w:r>
      <w:proofErr w:type="gramEnd"/>
    </w:p>
  </w:comment>
  <w:comment w:id="258" w:author="Debbie Wrist" w:date="2023-09-06T11:03:00Z" w:initials="DW">
    <w:p w14:paraId="662F92E5" w14:textId="1385D210" w:rsidR="0050101D" w:rsidRDefault="0050101D">
      <w:pPr>
        <w:pStyle w:val="CommentText"/>
      </w:pPr>
      <w:r>
        <w:rPr>
          <w:rStyle w:val="CommentReference"/>
        </w:rPr>
        <w:annotationRef/>
      </w:r>
      <w:r>
        <w:t>BLL to review</w:t>
      </w:r>
    </w:p>
  </w:comment>
  <w:comment w:id="269" w:author="Debbie Wrist" w:date="2023-09-06T11:03:00Z" w:initials="DW">
    <w:p w14:paraId="0FD87BDE" w14:textId="23939285" w:rsidR="0050101D" w:rsidRDefault="0050101D">
      <w:pPr>
        <w:pStyle w:val="CommentText"/>
      </w:pPr>
      <w:r>
        <w:rPr>
          <w:rStyle w:val="CommentReference"/>
        </w:rPr>
        <w:annotationRef/>
      </w:r>
      <w:r>
        <w:t>BLL to review</w:t>
      </w:r>
    </w:p>
  </w:comment>
  <w:comment w:id="436" w:author="Debbie Wrist" w:date="2023-09-05T17:13:00Z" w:initials="DW">
    <w:p w14:paraId="14258C6C" w14:textId="482DD7E6" w:rsidR="00BD63B5" w:rsidRDefault="00BD63B5">
      <w:pPr>
        <w:pStyle w:val="CommentText"/>
      </w:pPr>
      <w:r>
        <w:rPr>
          <w:rStyle w:val="CommentReference"/>
        </w:rPr>
        <w:annotationRef/>
      </w:r>
      <w:r>
        <w:t>BLL to review</w:t>
      </w:r>
    </w:p>
  </w:comment>
  <w:comment w:id="447" w:author="Debbie Wrist" w:date="2023-09-06T11:01:00Z" w:initials="DW">
    <w:p w14:paraId="238E38D4" w14:textId="2A38F8FA" w:rsidR="0050101D" w:rsidRDefault="0050101D">
      <w:pPr>
        <w:pStyle w:val="CommentText"/>
      </w:pPr>
      <w:r>
        <w:rPr>
          <w:rStyle w:val="CommentReference"/>
        </w:rPr>
        <w:annotationRef/>
      </w:r>
      <w:r>
        <w:t>BLL to review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4E498A" w15:done="0"/>
  <w15:commentEx w15:paraId="40F74C90" w15:done="0"/>
  <w15:commentEx w15:paraId="66B45D1E" w15:done="0"/>
  <w15:commentEx w15:paraId="662F92E5" w15:done="0"/>
  <w15:commentEx w15:paraId="0FD87BDE" w15:done="0"/>
  <w15:commentEx w15:paraId="14258C6C" w15:done="0"/>
  <w15:commentEx w15:paraId="238E38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1DF7F" w16cex:dateUtc="2023-09-05T16:10:00Z"/>
  <w16cex:commentExtensible w16cex:durableId="28A1DFA0" w16cex:dateUtc="2023-09-05T16:10:00Z"/>
  <w16cex:commentExtensible w16cex:durableId="28A2DA8F" w16cex:dateUtc="2023-09-06T10:01:00Z"/>
  <w16cex:commentExtensible w16cex:durableId="28A2DAE6" w16cex:dateUtc="2023-09-06T10:03:00Z"/>
  <w16cex:commentExtensible w16cex:durableId="28A2DAFB" w16cex:dateUtc="2023-09-06T10:03:00Z"/>
  <w16cex:commentExtensible w16cex:durableId="28A1E040" w16cex:dateUtc="2023-09-05T16:13:00Z"/>
  <w16cex:commentExtensible w16cex:durableId="28A2DA77" w16cex:dateUtc="2023-09-06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4E498A" w16cid:durableId="28A1DF7F"/>
  <w16cid:commentId w16cid:paraId="40F74C90" w16cid:durableId="28A1DFA0"/>
  <w16cid:commentId w16cid:paraId="66B45D1E" w16cid:durableId="28A2DA8F"/>
  <w16cid:commentId w16cid:paraId="662F92E5" w16cid:durableId="28A2DAE6"/>
  <w16cid:commentId w16cid:paraId="0FD87BDE" w16cid:durableId="28A2DAFB"/>
  <w16cid:commentId w16cid:paraId="14258C6C" w16cid:durableId="28A1E040"/>
  <w16cid:commentId w16cid:paraId="238E38D4" w16cid:durableId="28A2DA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94246" w14:textId="77777777" w:rsidR="008D2045" w:rsidRDefault="008D2045">
      <w:pPr>
        <w:spacing w:after="0" w:line="240" w:lineRule="auto"/>
      </w:pPr>
      <w:r>
        <w:separator/>
      </w:r>
    </w:p>
  </w:endnote>
  <w:endnote w:type="continuationSeparator" w:id="0">
    <w:p w14:paraId="6CE1DF6B" w14:textId="77777777" w:rsidR="008D2045" w:rsidRDefault="008D2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E04F0" w14:textId="77777777" w:rsidR="00662EB6" w:rsidRDefault="008E07E1">
    <w:pPr>
      <w:jc w:val="center"/>
    </w:pPr>
    <w:r>
      <w:fldChar w:fldCharType="begin"/>
    </w:r>
    <w:r>
      <w:instrText>PAGE</w:instrText>
    </w:r>
    <w:r>
      <w:fldChar w:fldCharType="separate"/>
    </w:r>
    <w:r>
      <w:t>67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2CA26" w14:textId="77777777" w:rsidR="008D2045" w:rsidRDefault="008D2045">
      <w:pPr>
        <w:spacing w:after="0" w:line="240" w:lineRule="auto"/>
      </w:pPr>
      <w:r>
        <w:separator/>
      </w:r>
    </w:p>
  </w:footnote>
  <w:footnote w:type="continuationSeparator" w:id="0">
    <w:p w14:paraId="6E131273" w14:textId="77777777" w:rsidR="008D2045" w:rsidRDefault="008D20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253412"/>
    <w:multiLevelType w:val="hybridMultilevel"/>
    <w:tmpl w:val="960CC850"/>
    <w:lvl w:ilvl="0" w:tplc="78980418">
      <w:start w:val="1"/>
      <w:numFmt w:val="bullet"/>
      <w:pStyle w:val="DefinedTermBullet"/>
      <w:lvlText w:val=""/>
      <w:lvlJc w:val="left"/>
      <w:pPr>
        <w:ind w:left="1440" w:hanging="360"/>
      </w:pPr>
      <w:rPr>
        <w:rFonts w:ascii="Symbol" w:hAnsi="Symbol" w:hint="default"/>
        <w:color w:val="000000"/>
      </w:rPr>
    </w:lvl>
    <w:lvl w:ilvl="1" w:tplc="78EC5C68" w:tentative="1">
      <w:start w:val="1"/>
      <w:numFmt w:val="bullet"/>
      <w:lvlText w:val="o"/>
      <w:lvlJc w:val="left"/>
      <w:pPr>
        <w:ind w:left="2160" w:hanging="360"/>
      </w:pPr>
      <w:rPr>
        <w:rFonts w:ascii="Courier New" w:hAnsi="Courier New" w:cs="Courier New" w:hint="default"/>
      </w:rPr>
    </w:lvl>
    <w:lvl w:ilvl="2" w:tplc="97FACD34" w:tentative="1">
      <w:start w:val="1"/>
      <w:numFmt w:val="bullet"/>
      <w:lvlText w:val=""/>
      <w:lvlJc w:val="left"/>
      <w:pPr>
        <w:ind w:left="2880" w:hanging="360"/>
      </w:pPr>
      <w:rPr>
        <w:rFonts w:ascii="Wingdings" w:hAnsi="Wingdings" w:hint="default"/>
      </w:rPr>
    </w:lvl>
    <w:lvl w:ilvl="3" w:tplc="C1DCC744" w:tentative="1">
      <w:start w:val="1"/>
      <w:numFmt w:val="bullet"/>
      <w:lvlText w:val=""/>
      <w:lvlJc w:val="left"/>
      <w:pPr>
        <w:ind w:left="3600" w:hanging="360"/>
      </w:pPr>
      <w:rPr>
        <w:rFonts w:ascii="Symbol" w:hAnsi="Symbol" w:hint="default"/>
      </w:rPr>
    </w:lvl>
    <w:lvl w:ilvl="4" w:tplc="38FA308A" w:tentative="1">
      <w:start w:val="1"/>
      <w:numFmt w:val="bullet"/>
      <w:lvlText w:val="o"/>
      <w:lvlJc w:val="left"/>
      <w:pPr>
        <w:ind w:left="4320" w:hanging="360"/>
      </w:pPr>
      <w:rPr>
        <w:rFonts w:ascii="Courier New" w:hAnsi="Courier New" w:cs="Courier New" w:hint="default"/>
      </w:rPr>
    </w:lvl>
    <w:lvl w:ilvl="5" w:tplc="812A8DF0" w:tentative="1">
      <w:start w:val="1"/>
      <w:numFmt w:val="bullet"/>
      <w:lvlText w:val=""/>
      <w:lvlJc w:val="left"/>
      <w:pPr>
        <w:ind w:left="5040" w:hanging="360"/>
      </w:pPr>
      <w:rPr>
        <w:rFonts w:ascii="Wingdings" w:hAnsi="Wingdings" w:hint="default"/>
      </w:rPr>
    </w:lvl>
    <w:lvl w:ilvl="6" w:tplc="C3C27B88" w:tentative="1">
      <w:start w:val="1"/>
      <w:numFmt w:val="bullet"/>
      <w:lvlText w:val=""/>
      <w:lvlJc w:val="left"/>
      <w:pPr>
        <w:ind w:left="5760" w:hanging="360"/>
      </w:pPr>
      <w:rPr>
        <w:rFonts w:ascii="Symbol" w:hAnsi="Symbol" w:hint="default"/>
      </w:rPr>
    </w:lvl>
    <w:lvl w:ilvl="7" w:tplc="AEF0B3BE" w:tentative="1">
      <w:start w:val="1"/>
      <w:numFmt w:val="bullet"/>
      <w:lvlText w:val="o"/>
      <w:lvlJc w:val="left"/>
      <w:pPr>
        <w:ind w:left="6480" w:hanging="360"/>
      </w:pPr>
      <w:rPr>
        <w:rFonts w:ascii="Courier New" w:hAnsi="Courier New" w:cs="Courier New" w:hint="default"/>
      </w:rPr>
    </w:lvl>
    <w:lvl w:ilvl="8" w:tplc="F3629ACA" w:tentative="1">
      <w:start w:val="1"/>
      <w:numFmt w:val="bullet"/>
      <w:lvlText w:val=""/>
      <w:lvlJc w:val="left"/>
      <w:pPr>
        <w:ind w:left="7200" w:hanging="360"/>
      </w:pPr>
      <w:rPr>
        <w:rFonts w:ascii="Wingdings" w:hAnsi="Wingdings" w:hint="default"/>
      </w:rPr>
    </w:lvl>
  </w:abstractNum>
  <w:abstractNum w:abstractNumId="2" w15:restartNumberingAfterBreak="0">
    <w:nsid w:val="20E82F3A"/>
    <w:multiLevelType w:val="hybridMultilevel"/>
    <w:tmpl w:val="1DF80854"/>
    <w:lvl w:ilvl="0" w:tplc="ED0A45FA">
      <w:start w:val="1"/>
      <w:numFmt w:val="decimal"/>
      <w:pStyle w:val="ScheduleHeading-Single"/>
      <w:lvlText w:val="Schedule"/>
      <w:lvlJc w:val="left"/>
      <w:pPr>
        <w:tabs>
          <w:tab w:val="num" w:pos="720"/>
        </w:tabs>
        <w:ind w:left="720" w:hanging="720"/>
      </w:pPr>
      <w:rPr>
        <w:color w:val="000000"/>
      </w:rPr>
    </w:lvl>
    <w:lvl w:ilvl="1" w:tplc="DAEAF36A" w:tentative="1">
      <w:start w:val="1"/>
      <w:numFmt w:val="lowerLetter"/>
      <w:lvlText w:val="%2."/>
      <w:lvlJc w:val="left"/>
      <w:pPr>
        <w:tabs>
          <w:tab w:val="num" w:pos="1440"/>
        </w:tabs>
        <w:ind w:left="1440" w:hanging="360"/>
      </w:pPr>
    </w:lvl>
    <w:lvl w:ilvl="2" w:tplc="E1787D6A" w:tentative="1">
      <w:start w:val="1"/>
      <w:numFmt w:val="lowerRoman"/>
      <w:lvlText w:val="%3."/>
      <w:lvlJc w:val="right"/>
      <w:pPr>
        <w:tabs>
          <w:tab w:val="num" w:pos="2160"/>
        </w:tabs>
        <w:ind w:left="2160" w:hanging="180"/>
      </w:pPr>
    </w:lvl>
    <w:lvl w:ilvl="3" w:tplc="EDA6B1D6" w:tentative="1">
      <w:start w:val="1"/>
      <w:numFmt w:val="decimal"/>
      <w:lvlText w:val="%4."/>
      <w:lvlJc w:val="left"/>
      <w:pPr>
        <w:tabs>
          <w:tab w:val="num" w:pos="2880"/>
        </w:tabs>
        <w:ind w:left="2880" w:hanging="360"/>
      </w:pPr>
    </w:lvl>
    <w:lvl w:ilvl="4" w:tplc="FF6EE2E4" w:tentative="1">
      <w:start w:val="1"/>
      <w:numFmt w:val="lowerLetter"/>
      <w:lvlText w:val="%5."/>
      <w:lvlJc w:val="left"/>
      <w:pPr>
        <w:tabs>
          <w:tab w:val="num" w:pos="3600"/>
        </w:tabs>
        <w:ind w:left="3600" w:hanging="360"/>
      </w:pPr>
    </w:lvl>
    <w:lvl w:ilvl="5" w:tplc="FAE6FD84" w:tentative="1">
      <w:start w:val="1"/>
      <w:numFmt w:val="lowerRoman"/>
      <w:lvlText w:val="%6."/>
      <w:lvlJc w:val="right"/>
      <w:pPr>
        <w:tabs>
          <w:tab w:val="num" w:pos="4320"/>
        </w:tabs>
        <w:ind w:left="4320" w:hanging="180"/>
      </w:pPr>
    </w:lvl>
    <w:lvl w:ilvl="6" w:tplc="587AD864" w:tentative="1">
      <w:start w:val="1"/>
      <w:numFmt w:val="decimal"/>
      <w:lvlText w:val="%7."/>
      <w:lvlJc w:val="left"/>
      <w:pPr>
        <w:tabs>
          <w:tab w:val="num" w:pos="5040"/>
        </w:tabs>
        <w:ind w:left="5040" w:hanging="360"/>
      </w:pPr>
    </w:lvl>
    <w:lvl w:ilvl="7" w:tplc="F02E9C52" w:tentative="1">
      <w:start w:val="1"/>
      <w:numFmt w:val="lowerLetter"/>
      <w:lvlText w:val="%8."/>
      <w:lvlJc w:val="left"/>
      <w:pPr>
        <w:tabs>
          <w:tab w:val="num" w:pos="5760"/>
        </w:tabs>
        <w:ind w:left="5760" w:hanging="360"/>
      </w:pPr>
    </w:lvl>
    <w:lvl w:ilvl="8" w:tplc="63063E88" w:tentative="1">
      <w:start w:val="1"/>
      <w:numFmt w:val="lowerRoman"/>
      <w:lvlText w:val="%9."/>
      <w:lvlJc w:val="right"/>
      <w:pPr>
        <w:tabs>
          <w:tab w:val="num" w:pos="6480"/>
        </w:tabs>
        <w:ind w:left="6480" w:hanging="180"/>
      </w:pPr>
    </w:lvl>
  </w:abstractNum>
  <w:abstractNum w:abstractNumId="3" w15:restartNumberingAfterBreak="0">
    <w:nsid w:val="25B00E4C"/>
    <w:multiLevelType w:val="hybridMultilevel"/>
    <w:tmpl w:val="97C4AA26"/>
    <w:lvl w:ilvl="0" w:tplc="CA6AF3A8">
      <w:start w:val="1"/>
      <w:numFmt w:val="upperLetter"/>
      <w:pStyle w:val="Annex"/>
      <w:lvlText w:val="ANNEX %1"/>
      <w:lvlJc w:val="left"/>
      <w:pPr>
        <w:ind w:left="720" w:hanging="360"/>
      </w:pPr>
      <w:rPr>
        <w:rFonts w:cs="Times New Roman" w:hint="default"/>
        <w:b/>
        <w:bCs w:val="0"/>
        <w:i w:val="0"/>
        <w:iCs w:val="0"/>
        <w:caps w:val="0"/>
        <w:strike w:val="0"/>
        <w:dstrike w:val="0"/>
        <w:outline w:val="0"/>
        <w:shadow w:val="0"/>
        <w:emboss w:val="0"/>
        <w:imprint w:val="0"/>
        <w:vanish w:val="0"/>
        <w:color w:val="000000"/>
        <w:spacing w:val="0"/>
        <w:kern w:val="0"/>
        <w:position w:val="0"/>
        <w:u w:val="none"/>
        <w:effect w:val="none"/>
        <w:vertAlign w:val="baseline"/>
        <w14:ligatures w14:val="none"/>
        <w14:numForm w14:val="default"/>
        <w14:numSpacing w14:val="default"/>
        <w14:stylisticSets/>
        <w14:cntxtAlts w14:val="0"/>
      </w:rPr>
    </w:lvl>
    <w:lvl w:ilvl="1" w:tplc="25D23CDA" w:tentative="1">
      <w:start w:val="1"/>
      <w:numFmt w:val="lowerLetter"/>
      <w:lvlText w:val="%2."/>
      <w:lvlJc w:val="left"/>
      <w:pPr>
        <w:ind w:left="1440" w:hanging="360"/>
      </w:pPr>
    </w:lvl>
    <w:lvl w:ilvl="2" w:tplc="BFE66DF0" w:tentative="1">
      <w:start w:val="1"/>
      <w:numFmt w:val="lowerRoman"/>
      <w:lvlText w:val="%3."/>
      <w:lvlJc w:val="right"/>
      <w:pPr>
        <w:ind w:left="2160" w:hanging="180"/>
      </w:pPr>
    </w:lvl>
    <w:lvl w:ilvl="3" w:tplc="299A54FE" w:tentative="1">
      <w:start w:val="1"/>
      <w:numFmt w:val="decimal"/>
      <w:lvlText w:val="%4."/>
      <w:lvlJc w:val="left"/>
      <w:pPr>
        <w:ind w:left="2880" w:hanging="360"/>
      </w:pPr>
    </w:lvl>
    <w:lvl w:ilvl="4" w:tplc="1986A698" w:tentative="1">
      <w:start w:val="1"/>
      <w:numFmt w:val="lowerLetter"/>
      <w:lvlText w:val="%5."/>
      <w:lvlJc w:val="left"/>
      <w:pPr>
        <w:ind w:left="3600" w:hanging="360"/>
      </w:pPr>
    </w:lvl>
    <w:lvl w:ilvl="5" w:tplc="8B7A36CE" w:tentative="1">
      <w:start w:val="1"/>
      <w:numFmt w:val="lowerRoman"/>
      <w:lvlText w:val="%6."/>
      <w:lvlJc w:val="right"/>
      <w:pPr>
        <w:ind w:left="4320" w:hanging="180"/>
      </w:pPr>
    </w:lvl>
    <w:lvl w:ilvl="6" w:tplc="054A23B8" w:tentative="1">
      <w:start w:val="1"/>
      <w:numFmt w:val="decimal"/>
      <w:lvlText w:val="%7."/>
      <w:lvlJc w:val="left"/>
      <w:pPr>
        <w:ind w:left="5040" w:hanging="360"/>
      </w:pPr>
    </w:lvl>
    <w:lvl w:ilvl="7" w:tplc="8ADA4F02" w:tentative="1">
      <w:start w:val="1"/>
      <w:numFmt w:val="lowerLetter"/>
      <w:lvlText w:val="%8."/>
      <w:lvlJc w:val="left"/>
      <w:pPr>
        <w:ind w:left="5760" w:hanging="360"/>
      </w:pPr>
    </w:lvl>
    <w:lvl w:ilvl="8" w:tplc="668C7A20" w:tentative="1">
      <w:start w:val="1"/>
      <w:numFmt w:val="lowerRoman"/>
      <w:lvlText w:val="%9."/>
      <w:lvlJc w:val="right"/>
      <w:pPr>
        <w:ind w:left="6480" w:hanging="180"/>
      </w:pPr>
    </w:lvl>
  </w:abstractNum>
  <w:abstractNum w:abstractNumId="4" w15:restartNumberingAfterBreak="0">
    <w:nsid w:val="29C94F29"/>
    <w:multiLevelType w:val="hybridMultilevel"/>
    <w:tmpl w:val="4CBC2A34"/>
    <w:lvl w:ilvl="0" w:tplc="70329FB0">
      <w:start w:val="1"/>
      <w:numFmt w:val="decimal"/>
      <w:pStyle w:val="QuestionParagraph"/>
      <w:lvlText w:val="%1."/>
      <w:lvlJc w:val="left"/>
      <w:pPr>
        <w:ind w:left="720" w:hanging="360"/>
      </w:pPr>
      <w:rPr>
        <w:color w:val="000000"/>
      </w:rPr>
    </w:lvl>
    <w:lvl w:ilvl="1" w:tplc="CED41786" w:tentative="1">
      <w:start w:val="1"/>
      <w:numFmt w:val="lowerLetter"/>
      <w:lvlText w:val="%2."/>
      <w:lvlJc w:val="left"/>
      <w:pPr>
        <w:ind w:left="1440" w:hanging="360"/>
      </w:pPr>
    </w:lvl>
    <w:lvl w:ilvl="2" w:tplc="B4F0EF6A" w:tentative="1">
      <w:start w:val="1"/>
      <w:numFmt w:val="lowerRoman"/>
      <w:lvlText w:val="%3."/>
      <w:lvlJc w:val="right"/>
      <w:pPr>
        <w:ind w:left="2160" w:hanging="180"/>
      </w:pPr>
    </w:lvl>
    <w:lvl w:ilvl="3" w:tplc="76CE44A2" w:tentative="1">
      <w:start w:val="1"/>
      <w:numFmt w:val="decimal"/>
      <w:lvlText w:val="%4."/>
      <w:lvlJc w:val="left"/>
      <w:pPr>
        <w:ind w:left="2880" w:hanging="360"/>
      </w:pPr>
    </w:lvl>
    <w:lvl w:ilvl="4" w:tplc="8E4C6B8C" w:tentative="1">
      <w:start w:val="1"/>
      <w:numFmt w:val="lowerLetter"/>
      <w:lvlText w:val="%5."/>
      <w:lvlJc w:val="left"/>
      <w:pPr>
        <w:ind w:left="3600" w:hanging="360"/>
      </w:pPr>
    </w:lvl>
    <w:lvl w:ilvl="5" w:tplc="45A414C4" w:tentative="1">
      <w:start w:val="1"/>
      <w:numFmt w:val="lowerRoman"/>
      <w:lvlText w:val="%6."/>
      <w:lvlJc w:val="right"/>
      <w:pPr>
        <w:ind w:left="4320" w:hanging="180"/>
      </w:pPr>
    </w:lvl>
    <w:lvl w:ilvl="6" w:tplc="F57A0222" w:tentative="1">
      <w:start w:val="1"/>
      <w:numFmt w:val="decimal"/>
      <w:lvlText w:val="%7."/>
      <w:lvlJc w:val="left"/>
      <w:pPr>
        <w:ind w:left="5040" w:hanging="360"/>
      </w:pPr>
    </w:lvl>
    <w:lvl w:ilvl="7" w:tplc="4A4CB592" w:tentative="1">
      <w:start w:val="1"/>
      <w:numFmt w:val="lowerLetter"/>
      <w:lvlText w:val="%8."/>
      <w:lvlJc w:val="left"/>
      <w:pPr>
        <w:ind w:left="5760" w:hanging="360"/>
      </w:pPr>
    </w:lvl>
    <w:lvl w:ilvl="8" w:tplc="417230D2" w:tentative="1">
      <w:start w:val="1"/>
      <w:numFmt w:val="lowerRoman"/>
      <w:lvlText w:val="%9."/>
      <w:lvlJc w:val="right"/>
      <w:pPr>
        <w:ind w:left="6480" w:hanging="180"/>
      </w:pPr>
    </w:lvl>
  </w:abstractNum>
  <w:abstractNum w:abstractNumId="5" w15:restartNumberingAfterBreak="0">
    <w:nsid w:val="310416CA"/>
    <w:multiLevelType w:val="hybridMultilevel"/>
    <w:tmpl w:val="072EDEC8"/>
    <w:lvl w:ilvl="0" w:tplc="CC3EF0CC">
      <w:start w:val="1"/>
      <w:numFmt w:val="bullet"/>
      <w:pStyle w:val="subclause2Bullet2"/>
      <w:lvlText w:val=""/>
      <w:lvlJc w:val="left"/>
      <w:pPr>
        <w:ind w:left="2279" w:hanging="360"/>
      </w:pPr>
      <w:rPr>
        <w:rFonts w:ascii="Symbol" w:hAnsi="Symbol" w:hint="default"/>
        <w:color w:val="000000"/>
      </w:rPr>
    </w:lvl>
    <w:lvl w:ilvl="1" w:tplc="84C04288" w:tentative="1">
      <w:start w:val="1"/>
      <w:numFmt w:val="bullet"/>
      <w:lvlText w:val="o"/>
      <w:lvlJc w:val="left"/>
      <w:pPr>
        <w:ind w:left="2999" w:hanging="360"/>
      </w:pPr>
      <w:rPr>
        <w:rFonts w:ascii="Courier New" w:hAnsi="Courier New" w:cs="Courier New" w:hint="default"/>
      </w:rPr>
    </w:lvl>
    <w:lvl w:ilvl="2" w:tplc="DA48B9D4" w:tentative="1">
      <w:start w:val="1"/>
      <w:numFmt w:val="bullet"/>
      <w:lvlText w:val=""/>
      <w:lvlJc w:val="left"/>
      <w:pPr>
        <w:ind w:left="3719" w:hanging="360"/>
      </w:pPr>
      <w:rPr>
        <w:rFonts w:ascii="Wingdings" w:hAnsi="Wingdings" w:hint="default"/>
      </w:rPr>
    </w:lvl>
    <w:lvl w:ilvl="3" w:tplc="A662A73A" w:tentative="1">
      <w:start w:val="1"/>
      <w:numFmt w:val="bullet"/>
      <w:lvlText w:val=""/>
      <w:lvlJc w:val="left"/>
      <w:pPr>
        <w:ind w:left="4439" w:hanging="360"/>
      </w:pPr>
      <w:rPr>
        <w:rFonts w:ascii="Symbol" w:hAnsi="Symbol" w:hint="default"/>
      </w:rPr>
    </w:lvl>
    <w:lvl w:ilvl="4" w:tplc="EA2893E6" w:tentative="1">
      <w:start w:val="1"/>
      <w:numFmt w:val="bullet"/>
      <w:lvlText w:val="o"/>
      <w:lvlJc w:val="left"/>
      <w:pPr>
        <w:ind w:left="5159" w:hanging="360"/>
      </w:pPr>
      <w:rPr>
        <w:rFonts w:ascii="Courier New" w:hAnsi="Courier New" w:cs="Courier New" w:hint="default"/>
      </w:rPr>
    </w:lvl>
    <w:lvl w:ilvl="5" w:tplc="7CA41FE0" w:tentative="1">
      <w:start w:val="1"/>
      <w:numFmt w:val="bullet"/>
      <w:lvlText w:val=""/>
      <w:lvlJc w:val="left"/>
      <w:pPr>
        <w:ind w:left="5879" w:hanging="360"/>
      </w:pPr>
      <w:rPr>
        <w:rFonts w:ascii="Wingdings" w:hAnsi="Wingdings" w:hint="default"/>
      </w:rPr>
    </w:lvl>
    <w:lvl w:ilvl="6" w:tplc="2CB43A18" w:tentative="1">
      <w:start w:val="1"/>
      <w:numFmt w:val="bullet"/>
      <w:lvlText w:val=""/>
      <w:lvlJc w:val="left"/>
      <w:pPr>
        <w:ind w:left="6599" w:hanging="360"/>
      </w:pPr>
      <w:rPr>
        <w:rFonts w:ascii="Symbol" w:hAnsi="Symbol" w:hint="default"/>
      </w:rPr>
    </w:lvl>
    <w:lvl w:ilvl="7" w:tplc="299CC5D0" w:tentative="1">
      <w:start w:val="1"/>
      <w:numFmt w:val="bullet"/>
      <w:lvlText w:val="o"/>
      <w:lvlJc w:val="left"/>
      <w:pPr>
        <w:ind w:left="7319" w:hanging="360"/>
      </w:pPr>
      <w:rPr>
        <w:rFonts w:ascii="Courier New" w:hAnsi="Courier New" w:cs="Courier New" w:hint="default"/>
      </w:rPr>
    </w:lvl>
    <w:lvl w:ilvl="8" w:tplc="33CA2A02" w:tentative="1">
      <w:start w:val="1"/>
      <w:numFmt w:val="bullet"/>
      <w:lvlText w:val=""/>
      <w:lvlJc w:val="left"/>
      <w:pPr>
        <w:ind w:left="8039" w:hanging="360"/>
      </w:pPr>
      <w:rPr>
        <w:rFonts w:ascii="Wingdings" w:hAnsi="Wingdings" w:hint="default"/>
      </w:rPr>
    </w:lvl>
  </w:abstractNum>
  <w:abstractNum w:abstractNumId="6" w15:restartNumberingAfterBreak="0">
    <w:nsid w:val="31E9741F"/>
    <w:multiLevelType w:val="hybridMultilevel"/>
    <w:tmpl w:val="0CAC7D4E"/>
    <w:lvl w:ilvl="0" w:tplc="A264807C">
      <w:start w:val="1"/>
      <w:numFmt w:val="bullet"/>
      <w:pStyle w:val="BulletList2"/>
      <w:lvlText w:val=""/>
      <w:lvlJc w:val="left"/>
      <w:pPr>
        <w:tabs>
          <w:tab w:val="num" w:pos="1077"/>
        </w:tabs>
        <w:ind w:left="1077" w:hanging="357"/>
      </w:pPr>
      <w:rPr>
        <w:rFonts w:ascii="Symbol" w:hAnsi="Symbol" w:hint="default"/>
        <w:color w:val="000000"/>
      </w:rPr>
    </w:lvl>
    <w:lvl w:ilvl="1" w:tplc="A9BE5360" w:tentative="1">
      <w:start w:val="1"/>
      <w:numFmt w:val="bullet"/>
      <w:lvlText w:val="o"/>
      <w:lvlJc w:val="left"/>
      <w:pPr>
        <w:tabs>
          <w:tab w:val="num" w:pos="1440"/>
        </w:tabs>
        <w:ind w:left="1440" w:hanging="360"/>
      </w:pPr>
      <w:rPr>
        <w:rFonts w:ascii="Courier New" w:hAnsi="Courier New" w:cs="Courier New" w:hint="default"/>
      </w:rPr>
    </w:lvl>
    <w:lvl w:ilvl="2" w:tplc="E38CED5A" w:tentative="1">
      <w:start w:val="1"/>
      <w:numFmt w:val="bullet"/>
      <w:lvlText w:val=""/>
      <w:lvlJc w:val="left"/>
      <w:pPr>
        <w:tabs>
          <w:tab w:val="num" w:pos="2160"/>
        </w:tabs>
        <w:ind w:left="2160" w:hanging="360"/>
      </w:pPr>
      <w:rPr>
        <w:rFonts w:ascii="Wingdings" w:hAnsi="Wingdings" w:hint="default"/>
      </w:rPr>
    </w:lvl>
    <w:lvl w:ilvl="3" w:tplc="163AF08C" w:tentative="1">
      <w:start w:val="1"/>
      <w:numFmt w:val="bullet"/>
      <w:lvlText w:val=""/>
      <w:lvlJc w:val="left"/>
      <w:pPr>
        <w:tabs>
          <w:tab w:val="num" w:pos="2880"/>
        </w:tabs>
        <w:ind w:left="2880" w:hanging="360"/>
      </w:pPr>
      <w:rPr>
        <w:rFonts w:ascii="Symbol" w:hAnsi="Symbol" w:hint="default"/>
      </w:rPr>
    </w:lvl>
    <w:lvl w:ilvl="4" w:tplc="EB08117A" w:tentative="1">
      <w:start w:val="1"/>
      <w:numFmt w:val="bullet"/>
      <w:lvlText w:val="o"/>
      <w:lvlJc w:val="left"/>
      <w:pPr>
        <w:tabs>
          <w:tab w:val="num" w:pos="3600"/>
        </w:tabs>
        <w:ind w:left="3600" w:hanging="360"/>
      </w:pPr>
      <w:rPr>
        <w:rFonts w:ascii="Courier New" w:hAnsi="Courier New" w:cs="Courier New" w:hint="default"/>
      </w:rPr>
    </w:lvl>
    <w:lvl w:ilvl="5" w:tplc="D72E9ED0" w:tentative="1">
      <w:start w:val="1"/>
      <w:numFmt w:val="bullet"/>
      <w:lvlText w:val=""/>
      <w:lvlJc w:val="left"/>
      <w:pPr>
        <w:tabs>
          <w:tab w:val="num" w:pos="4320"/>
        </w:tabs>
        <w:ind w:left="4320" w:hanging="360"/>
      </w:pPr>
      <w:rPr>
        <w:rFonts w:ascii="Wingdings" w:hAnsi="Wingdings" w:hint="default"/>
      </w:rPr>
    </w:lvl>
    <w:lvl w:ilvl="6" w:tplc="36FA8CB0" w:tentative="1">
      <w:start w:val="1"/>
      <w:numFmt w:val="bullet"/>
      <w:lvlText w:val=""/>
      <w:lvlJc w:val="left"/>
      <w:pPr>
        <w:tabs>
          <w:tab w:val="num" w:pos="5040"/>
        </w:tabs>
        <w:ind w:left="5040" w:hanging="360"/>
      </w:pPr>
      <w:rPr>
        <w:rFonts w:ascii="Symbol" w:hAnsi="Symbol" w:hint="default"/>
      </w:rPr>
    </w:lvl>
    <w:lvl w:ilvl="7" w:tplc="CA6C0652" w:tentative="1">
      <w:start w:val="1"/>
      <w:numFmt w:val="bullet"/>
      <w:lvlText w:val="o"/>
      <w:lvlJc w:val="left"/>
      <w:pPr>
        <w:tabs>
          <w:tab w:val="num" w:pos="5760"/>
        </w:tabs>
        <w:ind w:left="5760" w:hanging="360"/>
      </w:pPr>
      <w:rPr>
        <w:rFonts w:ascii="Courier New" w:hAnsi="Courier New" w:cs="Courier New" w:hint="default"/>
      </w:rPr>
    </w:lvl>
    <w:lvl w:ilvl="8" w:tplc="E842E48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CC668D"/>
    <w:multiLevelType w:val="hybridMultilevel"/>
    <w:tmpl w:val="594C4DAE"/>
    <w:lvl w:ilvl="0" w:tplc="E6A6ED0C">
      <w:start w:val="1"/>
      <w:numFmt w:val="bullet"/>
      <w:pStyle w:val="Bullet4"/>
      <w:lvlText w:val=""/>
      <w:lvlJc w:val="left"/>
      <w:pPr>
        <w:tabs>
          <w:tab w:val="num" w:pos="2676"/>
        </w:tabs>
        <w:ind w:left="2676" w:hanging="357"/>
      </w:pPr>
      <w:rPr>
        <w:rFonts w:ascii="Symbol" w:hAnsi="Symbol" w:hint="default"/>
        <w:color w:val="000000"/>
      </w:rPr>
    </w:lvl>
    <w:lvl w:ilvl="1" w:tplc="A1164FDA" w:tentative="1">
      <w:start w:val="1"/>
      <w:numFmt w:val="bullet"/>
      <w:lvlText w:val="o"/>
      <w:lvlJc w:val="left"/>
      <w:pPr>
        <w:tabs>
          <w:tab w:val="num" w:pos="1440"/>
        </w:tabs>
        <w:ind w:left="1440" w:hanging="360"/>
      </w:pPr>
      <w:rPr>
        <w:rFonts w:ascii="Courier New" w:hAnsi="Courier New" w:cs="Courier New" w:hint="default"/>
      </w:rPr>
    </w:lvl>
    <w:lvl w:ilvl="2" w:tplc="C40CB6F6" w:tentative="1">
      <w:start w:val="1"/>
      <w:numFmt w:val="bullet"/>
      <w:lvlText w:val=""/>
      <w:lvlJc w:val="left"/>
      <w:pPr>
        <w:tabs>
          <w:tab w:val="num" w:pos="2160"/>
        </w:tabs>
        <w:ind w:left="2160" w:hanging="360"/>
      </w:pPr>
      <w:rPr>
        <w:rFonts w:ascii="Wingdings" w:hAnsi="Wingdings" w:hint="default"/>
      </w:rPr>
    </w:lvl>
    <w:lvl w:ilvl="3" w:tplc="6FE629E4" w:tentative="1">
      <w:start w:val="1"/>
      <w:numFmt w:val="bullet"/>
      <w:lvlText w:val=""/>
      <w:lvlJc w:val="left"/>
      <w:pPr>
        <w:tabs>
          <w:tab w:val="num" w:pos="2880"/>
        </w:tabs>
        <w:ind w:left="2880" w:hanging="360"/>
      </w:pPr>
      <w:rPr>
        <w:rFonts w:ascii="Symbol" w:hAnsi="Symbol" w:hint="default"/>
      </w:rPr>
    </w:lvl>
    <w:lvl w:ilvl="4" w:tplc="63366378" w:tentative="1">
      <w:start w:val="1"/>
      <w:numFmt w:val="bullet"/>
      <w:lvlText w:val="o"/>
      <w:lvlJc w:val="left"/>
      <w:pPr>
        <w:tabs>
          <w:tab w:val="num" w:pos="3600"/>
        </w:tabs>
        <w:ind w:left="3600" w:hanging="360"/>
      </w:pPr>
      <w:rPr>
        <w:rFonts w:ascii="Courier New" w:hAnsi="Courier New" w:cs="Courier New" w:hint="default"/>
      </w:rPr>
    </w:lvl>
    <w:lvl w:ilvl="5" w:tplc="636EE46E" w:tentative="1">
      <w:start w:val="1"/>
      <w:numFmt w:val="bullet"/>
      <w:lvlText w:val=""/>
      <w:lvlJc w:val="left"/>
      <w:pPr>
        <w:tabs>
          <w:tab w:val="num" w:pos="4320"/>
        </w:tabs>
        <w:ind w:left="4320" w:hanging="360"/>
      </w:pPr>
      <w:rPr>
        <w:rFonts w:ascii="Wingdings" w:hAnsi="Wingdings" w:hint="default"/>
      </w:rPr>
    </w:lvl>
    <w:lvl w:ilvl="6" w:tplc="157C8304" w:tentative="1">
      <w:start w:val="1"/>
      <w:numFmt w:val="bullet"/>
      <w:lvlText w:val=""/>
      <w:lvlJc w:val="left"/>
      <w:pPr>
        <w:tabs>
          <w:tab w:val="num" w:pos="5040"/>
        </w:tabs>
        <w:ind w:left="5040" w:hanging="360"/>
      </w:pPr>
      <w:rPr>
        <w:rFonts w:ascii="Symbol" w:hAnsi="Symbol" w:hint="default"/>
      </w:rPr>
    </w:lvl>
    <w:lvl w:ilvl="7" w:tplc="9886CF86" w:tentative="1">
      <w:start w:val="1"/>
      <w:numFmt w:val="bullet"/>
      <w:lvlText w:val="o"/>
      <w:lvlJc w:val="left"/>
      <w:pPr>
        <w:tabs>
          <w:tab w:val="num" w:pos="5760"/>
        </w:tabs>
        <w:ind w:left="5760" w:hanging="360"/>
      </w:pPr>
      <w:rPr>
        <w:rFonts w:ascii="Courier New" w:hAnsi="Courier New" w:cs="Courier New" w:hint="default"/>
      </w:rPr>
    </w:lvl>
    <w:lvl w:ilvl="8" w:tplc="F454F66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E3743B"/>
    <w:multiLevelType w:val="singleLevel"/>
    <w:tmpl w:val="FE302F92"/>
    <w:lvl w:ilvl="0">
      <w:start w:val="1"/>
      <w:numFmt w:val="decimal"/>
      <w:pStyle w:val="ScheduleHeading"/>
      <w:lvlText w:val="Schedule %1"/>
      <w:lvlJc w:val="left"/>
      <w:pPr>
        <w:tabs>
          <w:tab w:val="num" w:pos="1080"/>
        </w:tabs>
        <w:ind w:left="360" w:hanging="360"/>
      </w:pPr>
      <w:rPr>
        <w:rFonts w:hint="default"/>
        <w:color w:val="000000"/>
      </w:rPr>
    </w:lvl>
  </w:abstractNum>
  <w:abstractNum w:abstractNumId="9" w15:restartNumberingAfterBreak="0">
    <w:nsid w:val="38130038"/>
    <w:multiLevelType w:val="hybridMultilevel"/>
    <w:tmpl w:val="FF8A0FAE"/>
    <w:lvl w:ilvl="0" w:tplc="F4480246">
      <w:start w:val="1"/>
      <w:numFmt w:val="bullet"/>
      <w:pStyle w:val="ClauseBullet2"/>
      <w:lvlText w:val=""/>
      <w:lvlJc w:val="left"/>
      <w:pPr>
        <w:ind w:left="1440" w:hanging="360"/>
      </w:pPr>
      <w:rPr>
        <w:rFonts w:ascii="Symbol" w:hAnsi="Symbol" w:hint="default"/>
        <w:color w:val="000000"/>
      </w:rPr>
    </w:lvl>
    <w:lvl w:ilvl="1" w:tplc="A2644986" w:tentative="1">
      <w:start w:val="1"/>
      <w:numFmt w:val="bullet"/>
      <w:lvlText w:val="o"/>
      <w:lvlJc w:val="left"/>
      <w:pPr>
        <w:ind w:left="2160" w:hanging="360"/>
      </w:pPr>
      <w:rPr>
        <w:rFonts w:ascii="Courier New" w:hAnsi="Courier New" w:cs="Courier New" w:hint="default"/>
      </w:rPr>
    </w:lvl>
    <w:lvl w:ilvl="2" w:tplc="01F8D998" w:tentative="1">
      <w:start w:val="1"/>
      <w:numFmt w:val="bullet"/>
      <w:lvlText w:val=""/>
      <w:lvlJc w:val="left"/>
      <w:pPr>
        <w:ind w:left="2880" w:hanging="360"/>
      </w:pPr>
      <w:rPr>
        <w:rFonts w:ascii="Wingdings" w:hAnsi="Wingdings" w:hint="default"/>
      </w:rPr>
    </w:lvl>
    <w:lvl w:ilvl="3" w:tplc="3670CC2C" w:tentative="1">
      <w:start w:val="1"/>
      <w:numFmt w:val="bullet"/>
      <w:lvlText w:val=""/>
      <w:lvlJc w:val="left"/>
      <w:pPr>
        <w:ind w:left="3600" w:hanging="360"/>
      </w:pPr>
      <w:rPr>
        <w:rFonts w:ascii="Symbol" w:hAnsi="Symbol" w:hint="default"/>
      </w:rPr>
    </w:lvl>
    <w:lvl w:ilvl="4" w:tplc="2A4C15C4" w:tentative="1">
      <w:start w:val="1"/>
      <w:numFmt w:val="bullet"/>
      <w:lvlText w:val="o"/>
      <w:lvlJc w:val="left"/>
      <w:pPr>
        <w:ind w:left="4320" w:hanging="360"/>
      </w:pPr>
      <w:rPr>
        <w:rFonts w:ascii="Courier New" w:hAnsi="Courier New" w:cs="Courier New" w:hint="default"/>
      </w:rPr>
    </w:lvl>
    <w:lvl w:ilvl="5" w:tplc="6E065E16" w:tentative="1">
      <w:start w:val="1"/>
      <w:numFmt w:val="bullet"/>
      <w:lvlText w:val=""/>
      <w:lvlJc w:val="left"/>
      <w:pPr>
        <w:ind w:left="5040" w:hanging="360"/>
      </w:pPr>
      <w:rPr>
        <w:rFonts w:ascii="Wingdings" w:hAnsi="Wingdings" w:hint="default"/>
      </w:rPr>
    </w:lvl>
    <w:lvl w:ilvl="6" w:tplc="06C29552" w:tentative="1">
      <w:start w:val="1"/>
      <w:numFmt w:val="bullet"/>
      <w:lvlText w:val=""/>
      <w:lvlJc w:val="left"/>
      <w:pPr>
        <w:ind w:left="5760" w:hanging="360"/>
      </w:pPr>
      <w:rPr>
        <w:rFonts w:ascii="Symbol" w:hAnsi="Symbol" w:hint="default"/>
      </w:rPr>
    </w:lvl>
    <w:lvl w:ilvl="7" w:tplc="E6C6CFDC" w:tentative="1">
      <w:start w:val="1"/>
      <w:numFmt w:val="bullet"/>
      <w:lvlText w:val="o"/>
      <w:lvlJc w:val="left"/>
      <w:pPr>
        <w:ind w:left="6480" w:hanging="360"/>
      </w:pPr>
      <w:rPr>
        <w:rFonts w:ascii="Courier New" w:hAnsi="Courier New" w:cs="Courier New" w:hint="default"/>
      </w:rPr>
    </w:lvl>
    <w:lvl w:ilvl="8" w:tplc="B1E08674" w:tentative="1">
      <w:start w:val="1"/>
      <w:numFmt w:val="bullet"/>
      <w:lvlText w:val=""/>
      <w:lvlJc w:val="left"/>
      <w:pPr>
        <w:ind w:left="7200" w:hanging="360"/>
      </w:pPr>
      <w:rPr>
        <w:rFonts w:ascii="Wingdings" w:hAnsi="Wingdings" w:hint="default"/>
      </w:rPr>
    </w:lvl>
  </w:abstractNum>
  <w:abstractNum w:abstractNumId="10" w15:restartNumberingAfterBreak="0">
    <w:nsid w:val="44D67987"/>
    <w:multiLevelType w:val="hybridMultilevel"/>
    <w:tmpl w:val="EBD6FB80"/>
    <w:lvl w:ilvl="0" w:tplc="CD385FC2">
      <w:start w:val="1"/>
      <w:numFmt w:val="bullet"/>
      <w:pStyle w:val="subclause1Bullet2"/>
      <w:lvlText w:val=""/>
      <w:lvlJc w:val="left"/>
      <w:pPr>
        <w:ind w:left="1440" w:hanging="360"/>
      </w:pPr>
      <w:rPr>
        <w:rFonts w:ascii="Symbol" w:hAnsi="Symbol" w:hint="default"/>
        <w:color w:val="000000"/>
      </w:rPr>
    </w:lvl>
    <w:lvl w:ilvl="1" w:tplc="2E76D3D2" w:tentative="1">
      <w:start w:val="1"/>
      <w:numFmt w:val="bullet"/>
      <w:lvlText w:val="o"/>
      <w:lvlJc w:val="left"/>
      <w:pPr>
        <w:ind w:left="2160" w:hanging="360"/>
      </w:pPr>
      <w:rPr>
        <w:rFonts w:ascii="Courier New" w:hAnsi="Courier New" w:cs="Courier New" w:hint="default"/>
      </w:rPr>
    </w:lvl>
    <w:lvl w:ilvl="2" w:tplc="C1A46BC2" w:tentative="1">
      <w:start w:val="1"/>
      <w:numFmt w:val="bullet"/>
      <w:lvlText w:val=""/>
      <w:lvlJc w:val="left"/>
      <w:pPr>
        <w:ind w:left="2880" w:hanging="360"/>
      </w:pPr>
      <w:rPr>
        <w:rFonts w:ascii="Wingdings" w:hAnsi="Wingdings" w:hint="default"/>
      </w:rPr>
    </w:lvl>
    <w:lvl w:ilvl="3" w:tplc="729C3626" w:tentative="1">
      <w:start w:val="1"/>
      <w:numFmt w:val="bullet"/>
      <w:lvlText w:val=""/>
      <w:lvlJc w:val="left"/>
      <w:pPr>
        <w:ind w:left="3600" w:hanging="360"/>
      </w:pPr>
      <w:rPr>
        <w:rFonts w:ascii="Symbol" w:hAnsi="Symbol" w:hint="default"/>
      </w:rPr>
    </w:lvl>
    <w:lvl w:ilvl="4" w:tplc="A8AA0132" w:tentative="1">
      <w:start w:val="1"/>
      <w:numFmt w:val="bullet"/>
      <w:lvlText w:val="o"/>
      <w:lvlJc w:val="left"/>
      <w:pPr>
        <w:ind w:left="4320" w:hanging="360"/>
      </w:pPr>
      <w:rPr>
        <w:rFonts w:ascii="Courier New" w:hAnsi="Courier New" w:cs="Courier New" w:hint="default"/>
      </w:rPr>
    </w:lvl>
    <w:lvl w:ilvl="5" w:tplc="2534C802" w:tentative="1">
      <w:start w:val="1"/>
      <w:numFmt w:val="bullet"/>
      <w:lvlText w:val=""/>
      <w:lvlJc w:val="left"/>
      <w:pPr>
        <w:ind w:left="5040" w:hanging="360"/>
      </w:pPr>
      <w:rPr>
        <w:rFonts w:ascii="Wingdings" w:hAnsi="Wingdings" w:hint="default"/>
      </w:rPr>
    </w:lvl>
    <w:lvl w:ilvl="6" w:tplc="72C66F00" w:tentative="1">
      <w:start w:val="1"/>
      <w:numFmt w:val="bullet"/>
      <w:lvlText w:val=""/>
      <w:lvlJc w:val="left"/>
      <w:pPr>
        <w:ind w:left="5760" w:hanging="360"/>
      </w:pPr>
      <w:rPr>
        <w:rFonts w:ascii="Symbol" w:hAnsi="Symbol" w:hint="default"/>
      </w:rPr>
    </w:lvl>
    <w:lvl w:ilvl="7" w:tplc="E4FEA97E" w:tentative="1">
      <w:start w:val="1"/>
      <w:numFmt w:val="bullet"/>
      <w:lvlText w:val="o"/>
      <w:lvlJc w:val="left"/>
      <w:pPr>
        <w:ind w:left="6480" w:hanging="360"/>
      </w:pPr>
      <w:rPr>
        <w:rFonts w:ascii="Courier New" w:hAnsi="Courier New" w:cs="Courier New" w:hint="default"/>
      </w:rPr>
    </w:lvl>
    <w:lvl w:ilvl="8" w:tplc="DBB8D26C" w:tentative="1">
      <w:start w:val="1"/>
      <w:numFmt w:val="bullet"/>
      <w:lvlText w:val=""/>
      <w:lvlJc w:val="left"/>
      <w:pPr>
        <w:ind w:left="7200" w:hanging="360"/>
      </w:pPr>
      <w:rPr>
        <w:rFonts w:ascii="Wingdings" w:hAnsi="Wingdings" w:hint="default"/>
      </w:rPr>
    </w:lvl>
  </w:abstractNum>
  <w:abstractNum w:abstractNumId="11" w15:restartNumberingAfterBreak="0">
    <w:nsid w:val="44E96665"/>
    <w:multiLevelType w:val="hybridMultilevel"/>
    <w:tmpl w:val="EF1E142A"/>
    <w:lvl w:ilvl="0" w:tplc="41E43070">
      <w:start w:val="1"/>
      <w:numFmt w:val="bullet"/>
      <w:pStyle w:val="subclause3Bullet1"/>
      <w:lvlText w:val=""/>
      <w:lvlJc w:val="left"/>
      <w:pPr>
        <w:ind w:left="2988" w:hanging="360"/>
      </w:pPr>
      <w:rPr>
        <w:rFonts w:ascii="Symbol" w:hAnsi="Symbol" w:hint="default"/>
        <w:color w:val="000000"/>
      </w:rPr>
    </w:lvl>
    <w:lvl w:ilvl="1" w:tplc="8488C05C" w:tentative="1">
      <w:start w:val="1"/>
      <w:numFmt w:val="bullet"/>
      <w:lvlText w:val="o"/>
      <w:lvlJc w:val="left"/>
      <w:pPr>
        <w:ind w:left="3708" w:hanging="360"/>
      </w:pPr>
      <w:rPr>
        <w:rFonts w:ascii="Courier New" w:hAnsi="Courier New" w:cs="Courier New" w:hint="default"/>
      </w:rPr>
    </w:lvl>
    <w:lvl w:ilvl="2" w:tplc="1DCC9E98" w:tentative="1">
      <w:start w:val="1"/>
      <w:numFmt w:val="bullet"/>
      <w:lvlText w:val=""/>
      <w:lvlJc w:val="left"/>
      <w:pPr>
        <w:ind w:left="4428" w:hanging="360"/>
      </w:pPr>
      <w:rPr>
        <w:rFonts w:ascii="Wingdings" w:hAnsi="Wingdings" w:hint="default"/>
      </w:rPr>
    </w:lvl>
    <w:lvl w:ilvl="3" w:tplc="C6040CE2" w:tentative="1">
      <w:start w:val="1"/>
      <w:numFmt w:val="bullet"/>
      <w:lvlText w:val=""/>
      <w:lvlJc w:val="left"/>
      <w:pPr>
        <w:ind w:left="5148" w:hanging="360"/>
      </w:pPr>
      <w:rPr>
        <w:rFonts w:ascii="Symbol" w:hAnsi="Symbol" w:hint="default"/>
      </w:rPr>
    </w:lvl>
    <w:lvl w:ilvl="4" w:tplc="764CCBA8" w:tentative="1">
      <w:start w:val="1"/>
      <w:numFmt w:val="bullet"/>
      <w:lvlText w:val="o"/>
      <w:lvlJc w:val="left"/>
      <w:pPr>
        <w:ind w:left="5868" w:hanging="360"/>
      </w:pPr>
      <w:rPr>
        <w:rFonts w:ascii="Courier New" w:hAnsi="Courier New" w:cs="Courier New" w:hint="default"/>
      </w:rPr>
    </w:lvl>
    <w:lvl w:ilvl="5" w:tplc="6ADC1262" w:tentative="1">
      <w:start w:val="1"/>
      <w:numFmt w:val="bullet"/>
      <w:lvlText w:val=""/>
      <w:lvlJc w:val="left"/>
      <w:pPr>
        <w:ind w:left="6588" w:hanging="360"/>
      </w:pPr>
      <w:rPr>
        <w:rFonts w:ascii="Wingdings" w:hAnsi="Wingdings" w:hint="default"/>
      </w:rPr>
    </w:lvl>
    <w:lvl w:ilvl="6" w:tplc="8B4E9262" w:tentative="1">
      <w:start w:val="1"/>
      <w:numFmt w:val="bullet"/>
      <w:lvlText w:val=""/>
      <w:lvlJc w:val="left"/>
      <w:pPr>
        <w:ind w:left="7308" w:hanging="360"/>
      </w:pPr>
      <w:rPr>
        <w:rFonts w:ascii="Symbol" w:hAnsi="Symbol" w:hint="default"/>
      </w:rPr>
    </w:lvl>
    <w:lvl w:ilvl="7" w:tplc="225C7BD4" w:tentative="1">
      <w:start w:val="1"/>
      <w:numFmt w:val="bullet"/>
      <w:lvlText w:val="o"/>
      <w:lvlJc w:val="left"/>
      <w:pPr>
        <w:ind w:left="8028" w:hanging="360"/>
      </w:pPr>
      <w:rPr>
        <w:rFonts w:ascii="Courier New" w:hAnsi="Courier New" w:cs="Courier New" w:hint="default"/>
      </w:rPr>
    </w:lvl>
    <w:lvl w:ilvl="8" w:tplc="090C94B4" w:tentative="1">
      <w:start w:val="1"/>
      <w:numFmt w:val="bullet"/>
      <w:lvlText w:val=""/>
      <w:lvlJc w:val="left"/>
      <w:pPr>
        <w:ind w:left="8748" w:hanging="360"/>
      </w:pPr>
      <w:rPr>
        <w:rFonts w:ascii="Wingdings" w:hAnsi="Wingdings" w:hint="default"/>
      </w:rPr>
    </w:lvl>
  </w:abstractNum>
  <w:abstractNum w:abstractNumId="12" w15:restartNumberingAfterBreak="0">
    <w:nsid w:val="46AC04C6"/>
    <w:multiLevelType w:val="hybridMultilevel"/>
    <w:tmpl w:val="E6C47700"/>
    <w:lvl w:ilvl="0" w:tplc="18828ABE">
      <w:start w:val="1"/>
      <w:numFmt w:val="bullet"/>
      <w:pStyle w:val="subclause2Bullet1"/>
      <w:lvlText w:val=""/>
      <w:lvlJc w:val="left"/>
      <w:pPr>
        <w:ind w:left="2279" w:hanging="360"/>
      </w:pPr>
      <w:rPr>
        <w:rFonts w:ascii="Symbol" w:hAnsi="Symbol" w:hint="default"/>
        <w:color w:val="000000"/>
      </w:rPr>
    </w:lvl>
    <w:lvl w:ilvl="1" w:tplc="32288C84" w:tentative="1">
      <w:start w:val="1"/>
      <w:numFmt w:val="bullet"/>
      <w:lvlText w:val="o"/>
      <w:lvlJc w:val="left"/>
      <w:pPr>
        <w:ind w:left="2999" w:hanging="360"/>
      </w:pPr>
      <w:rPr>
        <w:rFonts w:ascii="Courier New" w:hAnsi="Courier New" w:cs="Courier New" w:hint="default"/>
      </w:rPr>
    </w:lvl>
    <w:lvl w:ilvl="2" w:tplc="079C607E" w:tentative="1">
      <w:start w:val="1"/>
      <w:numFmt w:val="bullet"/>
      <w:lvlText w:val=""/>
      <w:lvlJc w:val="left"/>
      <w:pPr>
        <w:ind w:left="3719" w:hanging="360"/>
      </w:pPr>
      <w:rPr>
        <w:rFonts w:ascii="Wingdings" w:hAnsi="Wingdings" w:hint="default"/>
      </w:rPr>
    </w:lvl>
    <w:lvl w:ilvl="3" w:tplc="21EE33F8" w:tentative="1">
      <w:start w:val="1"/>
      <w:numFmt w:val="bullet"/>
      <w:lvlText w:val=""/>
      <w:lvlJc w:val="left"/>
      <w:pPr>
        <w:ind w:left="4439" w:hanging="360"/>
      </w:pPr>
      <w:rPr>
        <w:rFonts w:ascii="Symbol" w:hAnsi="Symbol" w:hint="default"/>
      </w:rPr>
    </w:lvl>
    <w:lvl w:ilvl="4" w:tplc="34C607F8" w:tentative="1">
      <w:start w:val="1"/>
      <w:numFmt w:val="bullet"/>
      <w:lvlText w:val="o"/>
      <w:lvlJc w:val="left"/>
      <w:pPr>
        <w:ind w:left="5159" w:hanging="360"/>
      </w:pPr>
      <w:rPr>
        <w:rFonts w:ascii="Courier New" w:hAnsi="Courier New" w:cs="Courier New" w:hint="default"/>
      </w:rPr>
    </w:lvl>
    <w:lvl w:ilvl="5" w:tplc="F47A8296" w:tentative="1">
      <w:start w:val="1"/>
      <w:numFmt w:val="bullet"/>
      <w:lvlText w:val=""/>
      <w:lvlJc w:val="left"/>
      <w:pPr>
        <w:ind w:left="5879" w:hanging="360"/>
      </w:pPr>
      <w:rPr>
        <w:rFonts w:ascii="Wingdings" w:hAnsi="Wingdings" w:hint="default"/>
      </w:rPr>
    </w:lvl>
    <w:lvl w:ilvl="6" w:tplc="2B32970A" w:tentative="1">
      <w:start w:val="1"/>
      <w:numFmt w:val="bullet"/>
      <w:lvlText w:val=""/>
      <w:lvlJc w:val="left"/>
      <w:pPr>
        <w:ind w:left="6599" w:hanging="360"/>
      </w:pPr>
      <w:rPr>
        <w:rFonts w:ascii="Symbol" w:hAnsi="Symbol" w:hint="default"/>
      </w:rPr>
    </w:lvl>
    <w:lvl w:ilvl="7" w:tplc="F6FCC536" w:tentative="1">
      <w:start w:val="1"/>
      <w:numFmt w:val="bullet"/>
      <w:lvlText w:val="o"/>
      <w:lvlJc w:val="left"/>
      <w:pPr>
        <w:ind w:left="7319" w:hanging="360"/>
      </w:pPr>
      <w:rPr>
        <w:rFonts w:ascii="Courier New" w:hAnsi="Courier New" w:cs="Courier New" w:hint="default"/>
      </w:rPr>
    </w:lvl>
    <w:lvl w:ilvl="8" w:tplc="57466E90" w:tentative="1">
      <w:start w:val="1"/>
      <w:numFmt w:val="bullet"/>
      <w:lvlText w:val=""/>
      <w:lvlJc w:val="left"/>
      <w:pPr>
        <w:ind w:left="8039" w:hanging="360"/>
      </w:pPr>
      <w:rPr>
        <w:rFonts w:ascii="Wingdings" w:hAnsi="Wingdings" w:hint="default"/>
      </w:rPr>
    </w:lvl>
  </w:abstractNum>
  <w:abstractNum w:abstractNumId="13" w15:restartNumberingAfterBreak="0">
    <w:nsid w:val="47F42723"/>
    <w:multiLevelType w:val="hybridMultilevel"/>
    <w:tmpl w:val="C5A02EE6"/>
    <w:lvl w:ilvl="0" w:tplc="607A8D34">
      <w:start w:val="1"/>
      <w:numFmt w:val="bullet"/>
      <w:pStyle w:val="subclause1Bullet1"/>
      <w:lvlText w:val=""/>
      <w:lvlJc w:val="left"/>
      <w:pPr>
        <w:ind w:left="1440" w:hanging="360"/>
      </w:pPr>
      <w:rPr>
        <w:rFonts w:ascii="Symbol" w:hAnsi="Symbol" w:hint="default"/>
        <w:color w:val="000000"/>
      </w:rPr>
    </w:lvl>
    <w:lvl w:ilvl="1" w:tplc="AAA60D9E" w:tentative="1">
      <w:start w:val="1"/>
      <w:numFmt w:val="bullet"/>
      <w:lvlText w:val="o"/>
      <w:lvlJc w:val="left"/>
      <w:pPr>
        <w:ind w:left="2160" w:hanging="360"/>
      </w:pPr>
      <w:rPr>
        <w:rFonts w:ascii="Courier New" w:hAnsi="Courier New" w:cs="Courier New" w:hint="default"/>
      </w:rPr>
    </w:lvl>
    <w:lvl w:ilvl="2" w:tplc="C7B63B30" w:tentative="1">
      <w:start w:val="1"/>
      <w:numFmt w:val="bullet"/>
      <w:lvlText w:val=""/>
      <w:lvlJc w:val="left"/>
      <w:pPr>
        <w:ind w:left="2880" w:hanging="360"/>
      </w:pPr>
      <w:rPr>
        <w:rFonts w:ascii="Wingdings" w:hAnsi="Wingdings" w:hint="default"/>
      </w:rPr>
    </w:lvl>
    <w:lvl w:ilvl="3" w:tplc="EB8C1D2C" w:tentative="1">
      <w:start w:val="1"/>
      <w:numFmt w:val="bullet"/>
      <w:lvlText w:val=""/>
      <w:lvlJc w:val="left"/>
      <w:pPr>
        <w:ind w:left="3600" w:hanging="360"/>
      </w:pPr>
      <w:rPr>
        <w:rFonts w:ascii="Symbol" w:hAnsi="Symbol" w:hint="default"/>
      </w:rPr>
    </w:lvl>
    <w:lvl w:ilvl="4" w:tplc="8F74E002" w:tentative="1">
      <w:start w:val="1"/>
      <w:numFmt w:val="bullet"/>
      <w:lvlText w:val="o"/>
      <w:lvlJc w:val="left"/>
      <w:pPr>
        <w:ind w:left="4320" w:hanging="360"/>
      </w:pPr>
      <w:rPr>
        <w:rFonts w:ascii="Courier New" w:hAnsi="Courier New" w:cs="Courier New" w:hint="default"/>
      </w:rPr>
    </w:lvl>
    <w:lvl w:ilvl="5" w:tplc="616289A2" w:tentative="1">
      <w:start w:val="1"/>
      <w:numFmt w:val="bullet"/>
      <w:lvlText w:val=""/>
      <w:lvlJc w:val="left"/>
      <w:pPr>
        <w:ind w:left="5040" w:hanging="360"/>
      </w:pPr>
      <w:rPr>
        <w:rFonts w:ascii="Wingdings" w:hAnsi="Wingdings" w:hint="default"/>
      </w:rPr>
    </w:lvl>
    <w:lvl w:ilvl="6" w:tplc="73C82F92" w:tentative="1">
      <w:start w:val="1"/>
      <w:numFmt w:val="bullet"/>
      <w:lvlText w:val=""/>
      <w:lvlJc w:val="left"/>
      <w:pPr>
        <w:ind w:left="5760" w:hanging="360"/>
      </w:pPr>
      <w:rPr>
        <w:rFonts w:ascii="Symbol" w:hAnsi="Symbol" w:hint="default"/>
      </w:rPr>
    </w:lvl>
    <w:lvl w:ilvl="7" w:tplc="66AE9B40" w:tentative="1">
      <w:start w:val="1"/>
      <w:numFmt w:val="bullet"/>
      <w:lvlText w:val="o"/>
      <w:lvlJc w:val="left"/>
      <w:pPr>
        <w:ind w:left="6480" w:hanging="360"/>
      </w:pPr>
      <w:rPr>
        <w:rFonts w:ascii="Courier New" w:hAnsi="Courier New" w:cs="Courier New" w:hint="default"/>
      </w:rPr>
    </w:lvl>
    <w:lvl w:ilvl="8" w:tplc="66E82966" w:tentative="1">
      <w:start w:val="1"/>
      <w:numFmt w:val="bullet"/>
      <w:lvlText w:val=""/>
      <w:lvlJc w:val="left"/>
      <w:pPr>
        <w:ind w:left="7200" w:hanging="360"/>
      </w:pPr>
      <w:rPr>
        <w:rFonts w:ascii="Wingdings" w:hAnsi="Wingdings" w:hint="default"/>
      </w:rPr>
    </w:lvl>
  </w:abstractNum>
  <w:abstractNum w:abstractNumId="14" w15:restartNumberingAfterBreak="0">
    <w:nsid w:val="55CB0AF0"/>
    <w:multiLevelType w:val="hybridMultilevel"/>
    <w:tmpl w:val="EB98B43A"/>
    <w:lvl w:ilvl="0" w:tplc="328C9D9C">
      <w:start w:val="1"/>
      <w:numFmt w:val="decimal"/>
      <w:pStyle w:val="LongQuestionPara"/>
      <w:lvlText w:val="%1."/>
      <w:lvlJc w:val="left"/>
      <w:pPr>
        <w:ind w:left="360" w:hanging="360"/>
      </w:pPr>
      <w:rPr>
        <w:rFonts w:hint="default"/>
        <w:b/>
        <w:i w:val="0"/>
        <w:color w:val="000000"/>
        <w:sz w:val="24"/>
      </w:rPr>
    </w:lvl>
    <w:lvl w:ilvl="1" w:tplc="EB1C237E" w:tentative="1">
      <w:start w:val="1"/>
      <w:numFmt w:val="lowerLetter"/>
      <w:lvlText w:val="%2."/>
      <w:lvlJc w:val="left"/>
      <w:pPr>
        <w:ind w:left="1440" w:hanging="360"/>
      </w:pPr>
    </w:lvl>
    <w:lvl w:ilvl="2" w:tplc="D9A64928" w:tentative="1">
      <w:start w:val="1"/>
      <w:numFmt w:val="lowerRoman"/>
      <w:lvlText w:val="%3."/>
      <w:lvlJc w:val="right"/>
      <w:pPr>
        <w:ind w:left="2160" w:hanging="180"/>
      </w:pPr>
    </w:lvl>
    <w:lvl w:ilvl="3" w:tplc="D4F69856" w:tentative="1">
      <w:start w:val="1"/>
      <w:numFmt w:val="decimal"/>
      <w:lvlText w:val="%4."/>
      <w:lvlJc w:val="left"/>
      <w:pPr>
        <w:ind w:left="2880" w:hanging="360"/>
      </w:pPr>
    </w:lvl>
    <w:lvl w:ilvl="4" w:tplc="85AEFB90" w:tentative="1">
      <w:start w:val="1"/>
      <w:numFmt w:val="lowerLetter"/>
      <w:lvlText w:val="%5."/>
      <w:lvlJc w:val="left"/>
      <w:pPr>
        <w:ind w:left="3600" w:hanging="360"/>
      </w:pPr>
    </w:lvl>
    <w:lvl w:ilvl="5" w:tplc="57F60852" w:tentative="1">
      <w:start w:val="1"/>
      <w:numFmt w:val="lowerRoman"/>
      <w:lvlText w:val="%6."/>
      <w:lvlJc w:val="right"/>
      <w:pPr>
        <w:ind w:left="4320" w:hanging="180"/>
      </w:pPr>
    </w:lvl>
    <w:lvl w:ilvl="6" w:tplc="95A6A3AC" w:tentative="1">
      <w:start w:val="1"/>
      <w:numFmt w:val="decimal"/>
      <w:lvlText w:val="%7."/>
      <w:lvlJc w:val="left"/>
      <w:pPr>
        <w:ind w:left="5040" w:hanging="360"/>
      </w:pPr>
    </w:lvl>
    <w:lvl w:ilvl="7" w:tplc="8BA24BAA" w:tentative="1">
      <w:start w:val="1"/>
      <w:numFmt w:val="lowerLetter"/>
      <w:lvlText w:val="%8."/>
      <w:lvlJc w:val="left"/>
      <w:pPr>
        <w:ind w:left="5760" w:hanging="360"/>
      </w:pPr>
    </w:lvl>
    <w:lvl w:ilvl="8" w:tplc="26AACCA8" w:tentative="1">
      <w:start w:val="1"/>
      <w:numFmt w:val="lowerRoman"/>
      <w:lvlText w:val="%9."/>
      <w:lvlJc w:val="right"/>
      <w:pPr>
        <w:ind w:left="6480" w:hanging="180"/>
      </w:pPr>
    </w:lvl>
  </w:abstractNum>
  <w:abstractNum w:abstractNumId="15" w15:restartNumberingAfterBreak="0">
    <w:nsid w:val="573841A3"/>
    <w:multiLevelType w:val="multilevel"/>
    <w:tmpl w:val="08090029"/>
    <w:lvl w:ilvl="0">
      <w:start w:val="1"/>
      <w:numFmt w:val="decimal"/>
      <w:pStyle w:val="Heading1"/>
      <w:suff w:val="space"/>
      <w:lvlText w:val="Chapter %1"/>
      <w:lvlJc w:val="left"/>
      <w:pPr>
        <w:ind w:left="0" w:firstLine="0"/>
      </w:pPr>
      <w:rPr>
        <w:color w:val="000000"/>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6" w15:restartNumberingAfterBreak="0">
    <w:nsid w:val="61071422"/>
    <w:multiLevelType w:val="hybridMultilevel"/>
    <w:tmpl w:val="59B858D8"/>
    <w:lvl w:ilvl="0" w:tplc="AA225F72">
      <w:start w:val="1"/>
      <w:numFmt w:val="bullet"/>
      <w:pStyle w:val="ClauseBullet1"/>
      <w:lvlText w:val=""/>
      <w:lvlJc w:val="left"/>
      <w:pPr>
        <w:ind w:left="1080" w:hanging="360"/>
      </w:pPr>
      <w:rPr>
        <w:rFonts w:ascii="Symbol" w:hAnsi="Symbol" w:hint="default"/>
        <w:color w:val="000000"/>
      </w:rPr>
    </w:lvl>
    <w:lvl w:ilvl="1" w:tplc="0B5C2B0E" w:tentative="1">
      <w:start w:val="1"/>
      <w:numFmt w:val="bullet"/>
      <w:lvlText w:val="o"/>
      <w:lvlJc w:val="left"/>
      <w:pPr>
        <w:ind w:left="1800" w:hanging="360"/>
      </w:pPr>
      <w:rPr>
        <w:rFonts w:ascii="Courier New" w:hAnsi="Courier New" w:cs="Courier New" w:hint="default"/>
      </w:rPr>
    </w:lvl>
    <w:lvl w:ilvl="2" w:tplc="191ED194" w:tentative="1">
      <w:start w:val="1"/>
      <w:numFmt w:val="bullet"/>
      <w:lvlText w:val=""/>
      <w:lvlJc w:val="left"/>
      <w:pPr>
        <w:ind w:left="2520" w:hanging="360"/>
      </w:pPr>
      <w:rPr>
        <w:rFonts w:ascii="Wingdings" w:hAnsi="Wingdings" w:hint="default"/>
      </w:rPr>
    </w:lvl>
    <w:lvl w:ilvl="3" w:tplc="91ECA53E" w:tentative="1">
      <w:start w:val="1"/>
      <w:numFmt w:val="bullet"/>
      <w:lvlText w:val=""/>
      <w:lvlJc w:val="left"/>
      <w:pPr>
        <w:ind w:left="3240" w:hanging="360"/>
      </w:pPr>
      <w:rPr>
        <w:rFonts w:ascii="Symbol" w:hAnsi="Symbol" w:hint="default"/>
      </w:rPr>
    </w:lvl>
    <w:lvl w:ilvl="4" w:tplc="E402D728" w:tentative="1">
      <w:start w:val="1"/>
      <w:numFmt w:val="bullet"/>
      <w:lvlText w:val="o"/>
      <w:lvlJc w:val="left"/>
      <w:pPr>
        <w:ind w:left="3960" w:hanging="360"/>
      </w:pPr>
      <w:rPr>
        <w:rFonts w:ascii="Courier New" w:hAnsi="Courier New" w:cs="Courier New" w:hint="default"/>
      </w:rPr>
    </w:lvl>
    <w:lvl w:ilvl="5" w:tplc="D06679F2" w:tentative="1">
      <w:start w:val="1"/>
      <w:numFmt w:val="bullet"/>
      <w:lvlText w:val=""/>
      <w:lvlJc w:val="left"/>
      <w:pPr>
        <w:ind w:left="4680" w:hanging="360"/>
      </w:pPr>
      <w:rPr>
        <w:rFonts w:ascii="Wingdings" w:hAnsi="Wingdings" w:hint="default"/>
      </w:rPr>
    </w:lvl>
    <w:lvl w:ilvl="6" w:tplc="D70A2866" w:tentative="1">
      <w:start w:val="1"/>
      <w:numFmt w:val="bullet"/>
      <w:lvlText w:val=""/>
      <w:lvlJc w:val="left"/>
      <w:pPr>
        <w:ind w:left="5400" w:hanging="360"/>
      </w:pPr>
      <w:rPr>
        <w:rFonts w:ascii="Symbol" w:hAnsi="Symbol" w:hint="default"/>
      </w:rPr>
    </w:lvl>
    <w:lvl w:ilvl="7" w:tplc="5E787E7A" w:tentative="1">
      <w:start w:val="1"/>
      <w:numFmt w:val="bullet"/>
      <w:lvlText w:val="o"/>
      <w:lvlJc w:val="left"/>
      <w:pPr>
        <w:ind w:left="6120" w:hanging="360"/>
      </w:pPr>
      <w:rPr>
        <w:rFonts w:ascii="Courier New" w:hAnsi="Courier New" w:cs="Courier New" w:hint="default"/>
      </w:rPr>
    </w:lvl>
    <w:lvl w:ilvl="8" w:tplc="7F3EE2D2" w:tentative="1">
      <w:start w:val="1"/>
      <w:numFmt w:val="bullet"/>
      <w:lvlText w:val=""/>
      <w:lvlJc w:val="left"/>
      <w:pPr>
        <w:ind w:left="6840" w:hanging="360"/>
      </w:pPr>
      <w:rPr>
        <w:rFonts w:ascii="Wingdings" w:hAnsi="Wingdings" w:hint="default"/>
      </w:rPr>
    </w:lvl>
  </w:abstractNum>
  <w:abstractNum w:abstractNumId="17" w15:restartNumberingAfterBreak="0">
    <w:nsid w:val="642371CD"/>
    <w:multiLevelType w:val="hybridMultilevel"/>
    <w:tmpl w:val="3B76A654"/>
    <w:lvl w:ilvl="0" w:tplc="FE62A554">
      <w:start w:val="1"/>
      <w:numFmt w:val="bullet"/>
      <w:pStyle w:val="subclause3Bullet2"/>
      <w:lvlText w:val=""/>
      <w:lvlJc w:val="left"/>
      <w:pPr>
        <w:ind w:left="3748" w:hanging="360"/>
      </w:pPr>
      <w:rPr>
        <w:rFonts w:ascii="Symbol" w:hAnsi="Symbol" w:hint="default"/>
        <w:color w:val="000000"/>
      </w:rPr>
    </w:lvl>
    <w:lvl w:ilvl="1" w:tplc="306054A8" w:tentative="1">
      <w:start w:val="1"/>
      <w:numFmt w:val="bullet"/>
      <w:lvlText w:val="o"/>
      <w:lvlJc w:val="left"/>
      <w:pPr>
        <w:ind w:left="4468" w:hanging="360"/>
      </w:pPr>
      <w:rPr>
        <w:rFonts w:ascii="Courier New" w:hAnsi="Courier New" w:cs="Courier New" w:hint="default"/>
      </w:rPr>
    </w:lvl>
    <w:lvl w:ilvl="2" w:tplc="0EA89672" w:tentative="1">
      <w:start w:val="1"/>
      <w:numFmt w:val="bullet"/>
      <w:lvlText w:val=""/>
      <w:lvlJc w:val="left"/>
      <w:pPr>
        <w:ind w:left="5188" w:hanging="360"/>
      </w:pPr>
      <w:rPr>
        <w:rFonts w:ascii="Wingdings" w:hAnsi="Wingdings" w:hint="default"/>
      </w:rPr>
    </w:lvl>
    <w:lvl w:ilvl="3" w:tplc="FAD8E880" w:tentative="1">
      <w:start w:val="1"/>
      <w:numFmt w:val="bullet"/>
      <w:lvlText w:val=""/>
      <w:lvlJc w:val="left"/>
      <w:pPr>
        <w:ind w:left="5908" w:hanging="360"/>
      </w:pPr>
      <w:rPr>
        <w:rFonts w:ascii="Symbol" w:hAnsi="Symbol" w:hint="default"/>
      </w:rPr>
    </w:lvl>
    <w:lvl w:ilvl="4" w:tplc="F9BC5BB2" w:tentative="1">
      <w:start w:val="1"/>
      <w:numFmt w:val="bullet"/>
      <w:lvlText w:val="o"/>
      <w:lvlJc w:val="left"/>
      <w:pPr>
        <w:ind w:left="6628" w:hanging="360"/>
      </w:pPr>
      <w:rPr>
        <w:rFonts w:ascii="Courier New" w:hAnsi="Courier New" w:cs="Courier New" w:hint="default"/>
      </w:rPr>
    </w:lvl>
    <w:lvl w:ilvl="5" w:tplc="35AEB6DA" w:tentative="1">
      <w:start w:val="1"/>
      <w:numFmt w:val="bullet"/>
      <w:lvlText w:val=""/>
      <w:lvlJc w:val="left"/>
      <w:pPr>
        <w:ind w:left="7348" w:hanging="360"/>
      </w:pPr>
      <w:rPr>
        <w:rFonts w:ascii="Wingdings" w:hAnsi="Wingdings" w:hint="default"/>
      </w:rPr>
    </w:lvl>
    <w:lvl w:ilvl="6" w:tplc="74F2D318" w:tentative="1">
      <w:start w:val="1"/>
      <w:numFmt w:val="bullet"/>
      <w:lvlText w:val=""/>
      <w:lvlJc w:val="left"/>
      <w:pPr>
        <w:ind w:left="8068" w:hanging="360"/>
      </w:pPr>
      <w:rPr>
        <w:rFonts w:ascii="Symbol" w:hAnsi="Symbol" w:hint="default"/>
      </w:rPr>
    </w:lvl>
    <w:lvl w:ilvl="7" w:tplc="E1A0457C" w:tentative="1">
      <w:start w:val="1"/>
      <w:numFmt w:val="bullet"/>
      <w:lvlText w:val="o"/>
      <w:lvlJc w:val="left"/>
      <w:pPr>
        <w:ind w:left="8788" w:hanging="360"/>
      </w:pPr>
      <w:rPr>
        <w:rFonts w:ascii="Courier New" w:hAnsi="Courier New" w:cs="Courier New" w:hint="default"/>
      </w:rPr>
    </w:lvl>
    <w:lvl w:ilvl="8" w:tplc="31EC733C" w:tentative="1">
      <w:start w:val="1"/>
      <w:numFmt w:val="bullet"/>
      <w:lvlText w:val=""/>
      <w:lvlJc w:val="left"/>
      <w:pPr>
        <w:ind w:left="9508" w:hanging="360"/>
      </w:pPr>
      <w:rPr>
        <w:rFonts w:ascii="Wingdings" w:hAnsi="Wingdings" w:hint="default"/>
      </w:rPr>
    </w:lvl>
  </w:abstractNum>
  <w:abstractNum w:abstractNumId="18" w15:restartNumberingAfterBreak="0">
    <w:nsid w:val="66966731"/>
    <w:multiLevelType w:val="multilevel"/>
    <w:tmpl w:val="4112B09A"/>
    <w:lvl w:ilvl="0">
      <w:start w:val="1"/>
      <w:numFmt w:val="upperLetter"/>
      <w:pStyle w:val="Background"/>
      <w:lvlText w:val="(%1)"/>
      <w:lvlJc w:val="left"/>
      <w:pPr>
        <w:tabs>
          <w:tab w:val="num" w:pos="720"/>
        </w:tabs>
        <w:ind w:left="720" w:hanging="720"/>
      </w:pPr>
      <w:rPr>
        <w:b w:val="0"/>
        <w:i w:val="0"/>
        <w:caps/>
        <w:color w:val="000000"/>
        <w:sz w:val="20"/>
      </w:rPr>
    </w:lvl>
    <w:lvl w:ilvl="1">
      <w:start w:val="1"/>
      <w:numFmt w:val="lowerLetter"/>
      <w:pStyle w:val="BackgroundSubclause1"/>
      <w:lvlText w:val="(%2)"/>
      <w:lvlJc w:val="left"/>
      <w:pPr>
        <w:tabs>
          <w:tab w:val="num" w:pos="1555"/>
        </w:tabs>
        <w:ind w:left="1555" w:hanging="561"/>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pStyle w:val="BackgroundSubclause2"/>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19" w15:restartNumberingAfterBreak="0">
    <w:nsid w:val="6A14466B"/>
    <w:multiLevelType w:val="hybridMultilevel"/>
    <w:tmpl w:val="2402A666"/>
    <w:lvl w:ilvl="0" w:tplc="4F8C4062">
      <w:start w:val="1"/>
      <w:numFmt w:val="bullet"/>
      <w:pStyle w:val="BulletList1"/>
      <w:lvlText w:val="·"/>
      <w:lvlJc w:val="left"/>
      <w:pPr>
        <w:tabs>
          <w:tab w:val="num" w:pos="360"/>
        </w:tabs>
        <w:ind w:left="360" w:hanging="360"/>
      </w:pPr>
      <w:rPr>
        <w:rFonts w:ascii="Symbol" w:hAnsi="Symbol" w:hint="default"/>
        <w:color w:val="000000"/>
      </w:rPr>
    </w:lvl>
    <w:lvl w:ilvl="1" w:tplc="7A02436E" w:tentative="1">
      <w:start w:val="1"/>
      <w:numFmt w:val="bullet"/>
      <w:lvlText w:val="·"/>
      <w:lvlJc w:val="left"/>
      <w:pPr>
        <w:tabs>
          <w:tab w:val="num" w:pos="1440"/>
        </w:tabs>
        <w:ind w:left="1440" w:hanging="360"/>
      </w:pPr>
      <w:rPr>
        <w:rFonts w:ascii="Symbol" w:hAnsi="Symbol" w:hint="default"/>
      </w:rPr>
    </w:lvl>
    <w:lvl w:ilvl="2" w:tplc="453C5F40" w:tentative="1">
      <w:start w:val="1"/>
      <w:numFmt w:val="bullet"/>
      <w:lvlText w:val="·"/>
      <w:lvlJc w:val="left"/>
      <w:pPr>
        <w:tabs>
          <w:tab w:val="num" w:pos="2160"/>
        </w:tabs>
        <w:ind w:left="2160" w:hanging="360"/>
      </w:pPr>
      <w:rPr>
        <w:rFonts w:ascii="Symbol" w:hAnsi="Symbol" w:hint="default"/>
      </w:rPr>
    </w:lvl>
    <w:lvl w:ilvl="3" w:tplc="9F4C9A70" w:tentative="1">
      <w:start w:val="1"/>
      <w:numFmt w:val="bullet"/>
      <w:lvlText w:val="·"/>
      <w:lvlJc w:val="left"/>
      <w:pPr>
        <w:tabs>
          <w:tab w:val="num" w:pos="2880"/>
        </w:tabs>
        <w:ind w:left="2880" w:hanging="360"/>
      </w:pPr>
      <w:rPr>
        <w:rFonts w:ascii="Symbol" w:hAnsi="Symbol" w:hint="default"/>
      </w:rPr>
    </w:lvl>
    <w:lvl w:ilvl="4" w:tplc="5D76DA66" w:tentative="1">
      <w:start w:val="1"/>
      <w:numFmt w:val="bullet"/>
      <w:lvlText w:val="o"/>
      <w:lvlJc w:val="left"/>
      <w:pPr>
        <w:tabs>
          <w:tab w:val="num" w:pos="3600"/>
        </w:tabs>
        <w:ind w:left="3600" w:hanging="360"/>
      </w:pPr>
      <w:rPr>
        <w:rFonts w:ascii="Courier New" w:hAnsi="Courier New" w:hint="default"/>
      </w:rPr>
    </w:lvl>
    <w:lvl w:ilvl="5" w:tplc="08E20804" w:tentative="1">
      <w:start w:val="1"/>
      <w:numFmt w:val="bullet"/>
      <w:lvlText w:val="§"/>
      <w:lvlJc w:val="left"/>
      <w:pPr>
        <w:tabs>
          <w:tab w:val="num" w:pos="4320"/>
        </w:tabs>
        <w:ind w:left="4320" w:hanging="360"/>
      </w:pPr>
      <w:rPr>
        <w:rFonts w:ascii="Wingdings" w:hAnsi="Wingdings" w:hint="default"/>
      </w:rPr>
    </w:lvl>
    <w:lvl w:ilvl="6" w:tplc="05DC0A42" w:tentative="1">
      <w:start w:val="1"/>
      <w:numFmt w:val="bullet"/>
      <w:lvlText w:val="·"/>
      <w:lvlJc w:val="left"/>
      <w:pPr>
        <w:tabs>
          <w:tab w:val="num" w:pos="5040"/>
        </w:tabs>
        <w:ind w:left="5040" w:hanging="360"/>
      </w:pPr>
      <w:rPr>
        <w:rFonts w:ascii="Symbol" w:hAnsi="Symbol" w:hint="default"/>
      </w:rPr>
    </w:lvl>
    <w:lvl w:ilvl="7" w:tplc="D5B2CE40" w:tentative="1">
      <w:start w:val="1"/>
      <w:numFmt w:val="bullet"/>
      <w:lvlText w:val="o"/>
      <w:lvlJc w:val="left"/>
      <w:pPr>
        <w:tabs>
          <w:tab w:val="num" w:pos="5760"/>
        </w:tabs>
        <w:ind w:left="5760" w:hanging="360"/>
      </w:pPr>
      <w:rPr>
        <w:rFonts w:ascii="Courier New" w:hAnsi="Courier New" w:hint="default"/>
      </w:rPr>
    </w:lvl>
    <w:lvl w:ilvl="8" w:tplc="10922E6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color w:val="000000"/>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71777AD"/>
    <w:multiLevelType w:val="multilevel"/>
    <w:tmpl w:val="019C28B4"/>
    <w:lvl w:ilvl="0">
      <w:start w:val="1"/>
      <w:numFmt w:val="decimal"/>
      <w:pStyle w:val="Parties"/>
      <w:lvlText w:val="(%1)"/>
      <w:lvlJc w:val="left"/>
      <w:pPr>
        <w:tabs>
          <w:tab w:val="num" w:pos="720"/>
        </w:tabs>
        <w:ind w:left="720" w:hanging="720"/>
      </w:pPr>
      <w:rPr>
        <w:color w:val="00000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DB5644F"/>
    <w:multiLevelType w:val="hybridMultilevel"/>
    <w:tmpl w:val="8BCC9C08"/>
    <w:lvl w:ilvl="0" w:tplc="FA505860">
      <w:start w:val="1"/>
      <w:numFmt w:val="bullet"/>
      <w:pStyle w:val="BulletList3"/>
      <w:lvlText w:val=""/>
      <w:lvlJc w:val="left"/>
      <w:pPr>
        <w:tabs>
          <w:tab w:val="num" w:pos="1945"/>
        </w:tabs>
        <w:ind w:left="1945" w:hanging="357"/>
      </w:pPr>
      <w:rPr>
        <w:rFonts w:ascii="Symbol" w:hAnsi="Symbol" w:hint="default"/>
        <w:color w:val="000000"/>
      </w:rPr>
    </w:lvl>
    <w:lvl w:ilvl="1" w:tplc="D846A67E" w:tentative="1">
      <w:start w:val="1"/>
      <w:numFmt w:val="bullet"/>
      <w:lvlText w:val="o"/>
      <w:lvlJc w:val="left"/>
      <w:pPr>
        <w:tabs>
          <w:tab w:val="num" w:pos="1440"/>
        </w:tabs>
        <w:ind w:left="1440" w:hanging="360"/>
      </w:pPr>
      <w:rPr>
        <w:rFonts w:ascii="Courier New" w:hAnsi="Courier New" w:cs="Courier New" w:hint="default"/>
      </w:rPr>
    </w:lvl>
    <w:lvl w:ilvl="2" w:tplc="D24E98B0" w:tentative="1">
      <w:start w:val="1"/>
      <w:numFmt w:val="bullet"/>
      <w:lvlText w:val=""/>
      <w:lvlJc w:val="left"/>
      <w:pPr>
        <w:tabs>
          <w:tab w:val="num" w:pos="2160"/>
        </w:tabs>
        <w:ind w:left="2160" w:hanging="360"/>
      </w:pPr>
      <w:rPr>
        <w:rFonts w:ascii="Wingdings" w:hAnsi="Wingdings" w:hint="default"/>
      </w:rPr>
    </w:lvl>
    <w:lvl w:ilvl="3" w:tplc="021A1974" w:tentative="1">
      <w:start w:val="1"/>
      <w:numFmt w:val="bullet"/>
      <w:lvlText w:val=""/>
      <w:lvlJc w:val="left"/>
      <w:pPr>
        <w:tabs>
          <w:tab w:val="num" w:pos="2880"/>
        </w:tabs>
        <w:ind w:left="2880" w:hanging="360"/>
      </w:pPr>
      <w:rPr>
        <w:rFonts w:ascii="Symbol" w:hAnsi="Symbol" w:hint="default"/>
      </w:rPr>
    </w:lvl>
    <w:lvl w:ilvl="4" w:tplc="C470AEA8" w:tentative="1">
      <w:start w:val="1"/>
      <w:numFmt w:val="bullet"/>
      <w:lvlText w:val="o"/>
      <w:lvlJc w:val="left"/>
      <w:pPr>
        <w:tabs>
          <w:tab w:val="num" w:pos="3600"/>
        </w:tabs>
        <w:ind w:left="3600" w:hanging="360"/>
      </w:pPr>
      <w:rPr>
        <w:rFonts w:ascii="Courier New" w:hAnsi="Courier New" w:cs="Courier New" w:hint="default"/>
      </w:rPr>
    </w:lvl>
    <w:lvl w:ilvl="5" w:tplc="03DC6AE2" w:tentative="1">
      <w:start w:val="1"/>
      <w:numFmt w:val="bullet"/>
      <w:lvlText w:val=""/>
      <w:lvlJc w:val="left"/>
      <w:pPr>
        <w:tabs>
          <w:tab w:val="num" w:pos="4320"/>
        </w:tabs>
        <w:ind w:left="4320" w:hanging="360"/>
      </w:pPr>
      <w:rPr>
        <w:rFonts w:ascii="Wingdings" w:hAnsi="Wingdings" w:hint="default"/>
      </w:rPr>
    </w:lvl>
    <w:lvl w:ilvl="6" w:tplc="FB023216" w:tentative="1">
      <w:start w:val="1"/>
      <w:numFmt w:val="bullet"/>
      <w:lvlText w:val=""/>
      <w:lvlJc w:val="left"/>
      <w:pPr>
        <w:tabs>
          <w:tab w:val="num" w:pos="5040"/>
        </w:tabs>
        <w:ind w:left="5040" w:hanging="360"/>
      </w:pPr>
      <w:rPr>
        <w:rFonts w:ascii="Symbol" w:hAnsi="Symbol" w:hint="default"/>
      </w:rPr>
    </w:lvl>
    <w:lvl w:ilvl="7" w:tplc="CCB0059E" w:tentative="1">
      <w:start w:val="1"/>
      <w:numFmt w:val="bullet"/>
      <w:lvlText w:val="o"/>
      <w:lvlJc w:val="left"/>
      <w:pPr>
        <w:tabs>
          <w:tab w:val="num" w:pos="5760"/>
        </w:tabs>
        <w:ind w:left="5760" w:hanging="360"/>
      </w:pPr>
      <w:rPr>
        <w:rFonts w:ascii="Courier New" w:hAnsi="Courier New" w:cs="Courier New" w:hint="default"/>
      </w:rPr>
    </w:lvl>
    <w:lvl w:ilvl="8" w:tplc="F806829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B56451"/>
    <w:multiLevelType w:val="multilevel"/>
    <w:tmpl w:val="7DB56451"/>
    <w:styleLink w:val="ScheduleListStyle"/>
    <w:lvl w:ilvl="0">
      <w:start w:val="1"/>
      <w:numFmt w:val="decimal"/>
      <w:lvlText w:val="Schedule %1"/>
      <w:lvlJc w:val="left"/>
      <w:pPr>
        <w:tabs>
          <w:tab w:val="num" w:pos="0"/>
        </w:tabs>
        <w:ind w:left="360" w:hanging="360"/>
      </w:pPr>
      <w:rPr>
        <w:rFonts w:hint="default"/>
        <w:color w:val="000000"/>
      </w:rPr>
    </w:lvl>
    <w:lvl w:ilvl="1">
      <w:numFmt w:val="none"/>
      <w:lvlRestart w:val="0"/>
      <w:suff w:val="nothing"/>
      <w:lvlText w:val=""/>
      <w:lvlJc w:val="left"/>
      <w:pPr>
        <w:tabs>
          <w:tab w:val="num" w:pos="0"/>
        </w:tabs>
        <w:ind w:left="0" w:firstLine="0"/>
      </w:pPr>
    </w:lvl>
    <w:lvl w:ilvl="2">
      <w:numFmt w:val="none"/>
      <w:lvlRestart w:val="0"/>
      <w:suff w:val="nothing"/>
      <w:lvlText w:val=""/>
      <w:lvlJc w:val="left"/>
      <w:pPr>
        <w:tabs>
          <w:tab w:val="num" w:pos="0"/>
        </w:tabs>
        <w:ind w:left="0" w:firstLine="0"/>
      </w:pPr>
    </w:lvl>
    <w:lvl w:ilvl="3">
      <w:numFmt w:val="none"/>
      <w:lvlRestart w:val="0"/>
      <w:suff w:val="nothing"/>
      <w:lvlText w:val=""/>
      <w:lvlJc w:val="left"/>
      <w:pPr>
        <w:tabs>
          <w:tab w:val="num" w:pos="0"/>
        </w:tabs>
        <w:ind w:left="0" w:firstLine="0"/>
      </w:pPr>
    </w:lvl>
    <w:lvl w:ilvl="4">
      <w:numFmt w:val="none"/>
      <w:lvlRestart w:val="0"/>
      <w:suff w:val="nothing"/>
      <w:lvlText w:val=""/>
      <w:lvlJc w:val="left"/>
      <w:pPr>
        <w:tabs>
          <w:tab w:val="num" w:pos="0"/>
        </w:tabs>
        <w:ind w:left="0" w:firstLine="0"/>
      </w:pPr>
    </w:lvl>
    <w:lvl w:ilvl="5">
      <w:numFmt w:val="none"/>
      <w:lvlRestart w:val="0"/>
      <w:suff w:val="nothing"/>
      <w:lvlText w:val=""/>
      <w:lvlJc w:val="left"/>
      <w:pPr>
        <w:tabs>
          <w:tab w:val="num" w:pos="0"/>
        </w:tabs>
        <w:ind w:left="0" w:firstLine="0"/>
      </w:pPr>
    </w:lvl>
    <w:lvl w:ilvl="6">
      <w:numFmt w:val="none"/>
      <w:lvlRestart w:val="0"/>
      <w:suff w:val="nothing"/>
      <w:lvlText w:val=""/>
      <w:lvlJc w:val="left"/>
      <w:pPr>
        <w:tabs>
          <w:tab w:val="num" w:pos="0"/>
        </w:tabs>
        <w:ind w:left="0" w:firstLine="0"/>
      </w:p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24" w15:restartNumberingAfterBreak="0">
    <w:nsid w:val="7DB56452"/>
    <w:multiLevelType w:val="multilevel"/>
    <w:tmpl w:val="7DB56451"/>
    <w:numStyleLink w:val="ScheduleListStyle"/>
  </w:abstractNum>
  <w:abstractNum w:abstractNumId="25" w15:restartNumberingAfterBreak="0">
    <w:nsid w:val="7DB56453"/>
    <w:multiLevelType w:val="multilevel"/>
    <w:tmpl w:val="7DB56451"/>
    <w:numStyleLink w:val="ScheduleListStyle"/>
  </w:abstractNum>
  <w:abstractNum w:abstractNumId="26" w15:restartNumberingAfterBreak="0">
    <w:nsid w:val="7DB56455"/>
    <w:multiLevelType w:val="multilevel"/>
    <w:tmpl w:val="7DB56455"/>
    <w:styleLink w:val="ClauseListStyle"/>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color w:val="000000"/>
      </w:rPr>
    </w:lvl>
    <w:lvl w:ilvl="2">
      <w:start w:val="1"/>
      <w:numFmt w:val="lowerLetter"/>
      <w:lvlText w:val="(%3)"/>
      <w:lvlJc w:val="left"/>
      <w:pPr>
        <w:tabs>
          <w:tab w:val="num" w:pos="1555"/>
        </w:tabs>
        <w:ind w:left="1555" w:hanging="561"/>
      </w:pPr>
      <w:rPr>
        <w:rFonts w:hint="default"/>
        <w:color w:val="000000"/>
      </w:rPr>
    </w:lvl>
    <w:lvl w:ilvl="3">
      <w:start w:val="1"/>
      <w:numFmt w:val="lowerRoman"/>
      <w:lvlText w:val="(%4)"/>
      <w:lvlJc w:val="left"/>
      <w:pPr>
        <w:tabs>
          <w:tab w:val="num" w:pos="2419"/>
        </w:tabs>
        <w:ind w:left="2275" w:hanging="576"/>
      </w:pPr>
      <w:rPr>
        <w:rFonts w:hint="default"/>
        <w:color w:val="000000"/>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27" w15:restartNumberingAfterBreak="0">
    <w:nsid w:val="7DB56456"/>
    <w:multiLevelType w:val="multilevel"/>
    <w:tmpl w:val="7DB56455"/>
    <w:numStyleLink w:val="ClauseListStyle"/>
  </w:abstractNum>
  <w:abstractNum w:abstractNumId="28" w15:restartNumberingAfterBreak="0">
    <w:nsid w:val="7DB56457"/>
    <w:multiLevelType w:val="multilevel"/>
    <w:tmpl w:val="7DB56455"/>
    <w:numStyleLink w:val="ClauseListStyle"/>
  </w:abstractNum>
  <w:abstractNum w:abstractNumId="29" w15:restartNumberingAfterBreak="0">
    <w:nsid w:val="7DB56458"/>
    <w:multiLevelType w:val="multilevel"/>
    <w:tmpl w:val="7DB56455"/>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color w:val="000000"/>
      </w:rPr>
    </w:lvl>
    <w:lvl w:ilvl="2">
      <w:start w:val="1"/>
      <w:numFmt w:val="lowerLetter"/>
      <w:lvlText w:val="(%3)"/>
      <w:lvlJc w:val="left"/>
      <w:pPr>
        <w:tabs>
          <w:tab w:val="num" w:pos="1555"/>
        </w:tabs>
        <w:ind w:left="1555" w:hanging="561"/>
      </w:pPr>
      <w:rPr>
        <w:rFonts w:hint="default"/>
        <w:color w:val="000000"/>
      </w:rPr>
    </w:lvl>
    <w:lvl w:ilvl="3">
      <w:start w:val="1"/>
      <w:numFmt w:val="lowerRoman"/>
      <w:lvlText w:val="(%4)"/>
      <w:lvlJc w:val="left"/>
      <w:pPr>
        <w:tabs>
          <w:tab w:val="num" w:pos="2419"/>
        </w:tabs>
        <w:ind w:left="2275" w:hanging="576"/>
      </w:pPr>
      <w:rPr>
        <w:rFonts w:hint="default"/>
        <w:color w:val="000000"/>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30" w15:restartNumberingAfterBreak="0">
    <w:nsid w:val="7DB56459"/>
    <w:multiLevelType w:val="multilevel"/>
    <w:tmpl w:val="7DB56455"/>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color w:val="000000"/>
      </w:rPr>
    </w:lvl>
    <w:lvl w:ilvl="2">
      <w:start w:val="1"/>
      <w:numFmt w:val="lowerLetter"/>
      <w:lvlText w:val="(%3)"/>
      <w:lvlJc w:val="left"/>
      <w:pPr>
        <w:tabs>
          <w:tab w:val="num" w:pos="1555"/>
        </w:tabs>
        <w:ind w:left="1555" w:hanging="561"/>
      </w:pPr>
      <w:rPr>
        <w:rFonts w:hint="default"/>
        <w:color w:val="000000"/>
      </w:rPr>
    </w:lvl>
    <w:lvl w:ilvl="3">
      <w:start w:val="1"/>
      <w:numFmt w:val="lowerRoman"/>
      <w:lvlText w:val="(%4)"/>
      <w:lvlJc w:val="left"/>
      <w:pPr>
        <w:tabs>
          <w:tab w:val="num" w:pos="2419"/>
        </w:tabs>
        <w:ind w:left="2275" w:hanging="576"/>
      </w:pPr>
      <w:rPr>
        <w:rFonts w:hint="default"/>
        <w:color w:val="000000"/>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31" w15:restartNumberingAfterBreak="0">
    <w:nsid w:val="7DB5645B"/>
    <w:multiLevelType w:val="multilevel"/>
    <w:tmpl w:val="7DB5645B"/>
    <w:styleLink w:val="PartListStyle"/>
    <w:lvl w:ilvl="0">
      <w:start w:val="1"/>
      <w:numFmt w:val="decimal"/>
      <w:lvlText w:val="Part %1"/>
      <w:lvlJc w:val="left"/>
      <w:pPr>
        <w:tabs>
          <w:tab w:val="num" w:pos="0"/>
        </w:tabs>
        <w:ind w:left="357" w:hanging="357"/>
      </w:pPr>
      <w:rPr>
        <w:rFonts w:hint="default"/>
        <w:color w:val="000000"/>
      </w:rPr>
    </w:lvl>
    <w:lvl w:ilvl="1">
      <w:numFmt w:val="none"/>
      <w:lvlRestart w:val="0"/>
      <w:suff w:val="nothing"/>
      <w:lvlText w:val=""/>
      <w:lvlJc w:val="left"/>
      <w:pPr>
        <w:tabs>
          <w:tab w:val="num" w:pos="0"/>
        </w:tabs>
        <w:ind w:left="0" w:firstLine="0"/>
      </w:pPr>
    </w:lvl>
    <w:lvl w:ilvl="2">
      <w:numFmt w:val="none"/>
      <w:lvlRestart w:val="0"/>
      <w:suff w:val="nothing"/>
      <w:lvlText w:val=""/>
      <w:lvlJc w:val="left"/>
      <w:pPr>
        <w:tabs>
          <w:tab w:val="num" w:pos="0"/>
        </w:tabs>
        <w:ind w:left="0" w:firstLine="0"/>
      </w:pPr>
    </w:lvl>
    <w:lvl w:ilvl="3">
      <w:numFmt w:val="none"/>
      <w:lvlRestart w:val="0"/>
      <w:suff w:val="nothing"/>
      <w:lvlText w:val=""/>
      <w:lvlJc w:val="left"/>
      <w:pPr>
        <w:tabs>
          <w:tab w:val="num" w:pos="0"/>
        </w:tabs>
        <w:ind w:left="0" w:firstLine="0"/>
      </w:pPr>
    </w:lvl>
    <w:lvl w:ilvl="4">
      <w:numFmt w:val="none"/>
      <w:lvlRestart w:val="0"/>
      <w:suff w:val="nothing"/>
      <w:lvlText w:val=""/>
      <w:lvlJc w:val="left"/>
      <w:pPr>
        <w:tabs>
          <w:tab w:val="num" w:pos="0"/>
        </w:tabs>
        <w:ind w:left="0" w:firstLine="0"/>
      </w:pPr>
    </w:lvl>
    <w:lvl w:ilvl="5">
      <w:numFmt w:val="none"/>
      <w:lvlRestart w:val="0"/>
      <w:suff w:val="nothing"/>
      <w:lvlText w:val=""/>
      <w:lvlJc w:val="left"/>
      <w:pPr>
        <w:tabs>
          <w:tab w:val="num" w:pos="0"/>
        </w:tabs>
        <w:ind w:left="0" w:firstLine="0"/>
      </w:pPr>
    </w:lvl>
    <w:lvl w:ilvl="6">
      <w:numFmt w:val="none"/>
      <w:lvlRestart w:val="0"/>
      <w:suff w:val="nothing"/>
      <w:lvlText w:val=""/>
      <w:lvlJc w:val="left"/>
      <w:pPr>
        <w:tabs>
          <w:tab w:val="num" w:pos="0"/>
        </w:tabs>
        <w:ind w:left="0" w:firstLine="0"/>
      </w:p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32" w15:restartNumberingAfterBreak="0">
    <w:nsid w:val="7DB5645C"/>
    <w:multiLevelType w:val="multilevel"/>
    <w:tmpl w:val="7DB5645B"/>
    <w:numStyleLink w:val="PartListStyle"/>
  </w:abstractNum>
  <w:abstractNum w:abstractNumId="33" w15:restartNumberingAfterBreak="0">
    <w:nsid w:val="7DB5645D"/>
    <w:multiLevelType w:val="multilevel"/>
    <w:tmpl w:val="7DB5645B"/>
    <w:numStyleLink w:val="PartListStyle"/>
  </w:abstractNum>
  <w:abstractNum w:abstractNumId="34" w15:restartNumberingAfterBreak="0">
    <w:nsid w:val="7DB5645E"/>
    <w:multiLevelType w:val="multilevel"/>
    <w:tmpl w:val="7DB56455"/>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color w:val="000000"/>
      </w:rPr>
    </w:lvl>
    <w:lvl w:ilvl="2">
      <w:start w:val="1"/>
      <w:numFmt w:val="lowerLetter"/>
      <w:lvlText w:val="(%3)"/>
      <w:lvlJc w:val="left"/>
      <w:pPr>
        <w:tabs>
          <w:tab w:val="num" w:pos="1555"/>
        </w:tabs>
        <w:ind w:left="1555" w:hanging="561"/>
      </w:pPr>
      <w:rPr>
        <w:rFonts w:hint="default"/>
        <w:color w:val="000000"/>
      </w:rPr>
    </w:lvl>
    <w:lvl w:ilvl="3">
      <w:start w:val="1"/>
      <w:numFmt w:val="lowerRoman"/>
      <w:lvlText w:val="(%4)"/>
      <w:lvlJc w:val="left"/>
      <w:pPr>
        <w:tabs>
          <w:tab w:val="num" w:pos="2419"/>
        </w:tabs>
        <w:ind w:left="2275" w:hanging="576"/>
      </w:pPr>
      <w:rPr>
        <w:rFonts w:hint="default"/>
        <w:color w:val="000000"/>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35" w15:restartNumberingAfterBreak="0">
    <w:nsid w:val="7DB5645F"/>
    <w:multiLevelType w:val="multilevel"/>
    <w:tmpl w:val="7DB56455"/>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color w:val="000000"/>
      </w:rPr>
    </w:lvl>
    <w:lvl w:ilvl="2">
      <w:start w:val="1"/>
      <w:numFmt w:val="lowerLetter"/>
      <w:lvlText w:val="(%3)"/>
      <w:lvlJc w:val="left"/>
      <w:pPr>
        <w:tabs>
          <w:tab w:val="num" w:pos="1555"/>
        </w:tabs>
        <w:ind w:left="1555" w:hanging="561"/>
      </w:pPr>
      <w:rPr>
        <w:rFonts w:hint="default"/>
        <w:color w:val="000000"/>
      </w:rPr>
    </w:lvl>
    <w:lvl w:ilvl="3">
      <w:start w:val="1"/>
      <w:numFmt w:val="lowerRoman"/>
      <w:lvlText w:val="(%4)"/>
      <w:lvlJc w:val="left"/>
      <w:pPr>
        <w:tabs>
          <w:tab w:val="num" w:pos="2419"/>
        </w:tabs>
        <w:ind w:left="2275" w:hanging="576"/>
      </w:pPr>
      <w:rPr>
        <w:rFonts w:hint="default"/>
        <w:color w:val="000000"/>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36" w15:restartNumberingAfterBreak="0">
    <w:nsid w:val="7DB56460"/>
    <w:multiLevelType w:val="multilevel"/>
    <w:tmpl w:val="7DB56455"/>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color w:val="000000"/>
      </w:rPr>
    </w:lvl>
    <w:lvl w:ilvl="2">
      <w:start w:val="1"/>
      <w:numFmt w:val="lowerLetter"/>
      <w:lvlText w:val="(%3)"/>
      <w:lvlJc w:val="left"/>
      <w:pPr>
        <w:tabs>
          <w:tab w:val="num" w:pos="1555"/>
        </w:tabs>
        <w:ind w:left="1555" w:hanging="561"/>
      </w:pPr>
      <w:rPr>
        <w:rFonts w:hint="default"/>
        <w:color w:val="000000"/>
      </w:rPr>
    </w:lvl>
    <w:lvl w:ilvl="3">
      <w:start w:val="1"/>
      <w:numFmt w:val="lowerRoman"/>
      <w:lvlText w:val="(%4)"/>
      <w:lvlJc w:val="left"/>
      <w:pPr>
        <w:tabs>
          <w:tab w:val="num" w:pos="2419"/>
        </w:tabs>
        <w:ind w:left="2275" w:hanging="576"/>
      </w:pPr>
      <w:rPr>
        <w:rFonts w:hint="default"/>
        <w:color w:val="000000"/>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37" w15:restartNumberingAfterBreak="0">
    <w:nsid w:val="7DB56461"/>
    <w:multiLevelType w:val="multilevel"/>
    <w:tmpl w:val="7DB56455"/>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color w:val="000000"/>
      </w:rPr>
    </w:lvl>
    <w:lvl w:ilvl="2">
      <w:start w:val="1"/>
      <w:numFmt w:val="lowerLetter"/>
      <w:lvlText w:val="(%3)"/>
      <w:lvlJc w:val="left"/>
      <w:pPr>
        <w:tabs>
          <w:tab w:val="num" w:pos="1555"/>
        </w:tabs>
        <w:ind w:left="1555" w:hanging="561"/>
      </w:pPr>
      <w:rPr>
        <w:rFonts w:hint="default"/>
        <w:color w:val="000000"/>
      </w:rPr>
    </w:lvl>
    <w:lvl w:ilvl="3">
      <w:start w:val="1"/>
      <w:numFmt w:val="lowerRoman"/>
      <w:lvlText w:val="(%4)"/>
      <w:lvlJc w:val="left"/>
      <w:pPr>
        <w:tabs>
          <w:tab w:val="num" w:pos="2419"/>
        </w:tabs>
        <w:ind w:left="2275" w:hanging="576"/>
      </w:pPr>
      <w:rPr>
        <w:rFonts w:hint="default"/>
        <w:color w:val="000000"/>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38" w15:restartNumberingAfterBreak="0">
    <w:nsid w:val="7DB56462"/>
    <w:multiLevelType w:val="multilevel"/>
    <w:tmpl w:val="7DB56455"/>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color w:val="000000"/>
      </w:rPr>
    </w:lvl>
    <w:lvl w:ilvl="2">
      <w:start w:val="1"/>
      <w:numFmt w:val="lowerLetter"/>
      <w:lvlText w:val="(%3)"/>
      <w:lvlJc w:val="left"/>
      <w:pPr>
        <w:tabs>
          <w:tab w:val="num" w:pos="1555"/>
        </w:tabs>
        <w:ind w:left="1555" w:hanging="561"/>
      </w:pPr>
      <w:rPr>
        <w:rFonts w:hint="default"/>
        <w:color w:val="000000"/>
      </w:rPr>
    </w:lvl>
    <w:lvl w:ilvl="3">
      <w:start w:val="1"/>
      <w:numFmt w:val="lowerRoman"/>
      <w:lvlText w:val="(%4)"/>
      <w:lvlJc w:val="left"/>
      <w:pPr>
        <w:tabs>
          <w:tab w:val="num" w:pos="2419"/>
        </w:tabs>
        <w:ind w:left="2275" w:hanging="576"/>
      </w:pPr>
      <w:rPr>
        <w:rFonts w:hint="default"/>
        <w:color w:val="000000"/>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39" w15:restartNumberingAfterBreak="0">
    <w:nsid w:val="7DB56463"/>
    <w:multiLevelType w:val="multilevel"/>
    <w:tmpl w:val="7DB56455"/>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color w:val="000000"/>
      </w:rPr>
    </w:lvl>
    <w:lvl w:ilvl="2">
      <w:start w:val="1"/>
      <w:numFmt w:val="lowerLetter"/>
      <w:lvlText w:val="(%3)"/>
      <w:lvlJc w:val="left"/>
      <w:pPr>
        <w:tabs>
          <w:tab w:val="num" w:pos="1555"/>
        </w:tabs>
        <w:ind w:left="1555" w:hanging="561"/>
      </w:pPr>
      <w:rPr>
        <w:rFonts w:hint="default"/>
        <w:color w:val="000000"/>
      </w:rPr>
    </w:lvl>
    <w:lvl w:ilvl="3">
      <w:start w:val="1"/>
      <w:numFmt w:val="lowerRoman"/>
      <w:lvlText w:val="(%4)"/>
      <w:lvlJc w:val="left"/>
      <w:pPr>
        <w:tabs>
          <w:tab w:val="num" w:pos="2419"/>
        </w:tabs>
        <w:ind w:left="2275" w:hanging="576"/>
      </w:pPr>
      <w:rPr>
        <w:rFonts w:hint="default"/>
        <w:color w:val="000000"/>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40" w15:restartNumberingAfterBreak="0">
    <w:nsid w:val="7DB56464"/>
    <w:multiLevelType w:val="multilevel"/>
    <w:tmpl w:val="7DB56455"/>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color w:val="000000"/>
      </w:rPr>
    </w:lvl>
    <w:lvl w:ilvl="2">
      <w:start w:val="1"/>
      <w:numFmt w:val="lowerLetter"/>
      <w:lvlText w:val="(%3)"/>
      <w:lvlJc w:val="left"/>
      <w:pPr>
        <w:tabs>
          <w:tab w:val="num" w:pos="1555"/>
        </w:tabs>
        <w:ind w:left="1555" w:hanging="561"/>
      </w:pPr>
      <w:rPr>
        <w:rFonts w:hint="default"/>
        <w:color w:val="000000"/>
      </w:rPr>
    </w:lvl>
    <w:lvl w:ilvl="3">
      <w:start w:val="1"/>
      <w:numFmt w:val="lowerRoman"/>
      <w:lvlText w:val="(%4)"/>
      <w:lvlJc w:val="left"/>
      <w:pPr>
        <w:tabs>
          <w:tab w:val="num" w:pos="2419"/>
        </w:tabs>
        <w:ind w:left="2275" w:hanging="576"/>
      </w:pPr>
      <w:rPr>
        <w:rFonts w:hint="default"/>
        <w:color w:val="000000"/>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num w:numId="1">
    <w:abstractNumId w:val="18"/>
  </w:num>
  <w:num w:numId="2">
    <w:abstractNumId w:val="19"/>
  </w:num>
  <w:num w:numId="3">
    <w:abstractNumId w:val="6"/>
  </w:num>
  <w:num w:numId="4">
    <w:abstractNumId w:val="22"/>
  </w:num>
  <w:num w:numId="5">
    <w:abstractNumId w:val="21"/>
  </w:num>
  <w:num w:numId="6">
    <w:abstractNumId w:val="2"/>
  </w:num>
  <w:num w:numId="7">
    <w:abstractNumId w:val="8"/>
  </w:num>
  <w:num w:numId="8">
    <w:abstractNumId w:val="7"/>
  </w:num>
  <w:num w:numId="9">
    <w:abstractNumId w:val="4"/>
  </w:num>
  <w:num w:numId="10">
    <w:abstractNumId w:val="15"/>
  </w:num>
  <w:num w:numId="11">
    <w:abstractNumId w:val="14"/>
  </w:num>
  <w:num w:numId="12">
    <w:abstractNumId w:val="16"/>
  </w:num>
  <w:num w:numId="13">
    <w:abstractNumId w:val="9"/>
  </w:num>
  <w:num w:numId="14">
    <w:abstractNumId w:val="13"/>
  </w:num>
  <w:num w:numId="15">
    <w:abstractNumId w:val="11"/>
  </w:num>
  <w:num w:numId="16">
    <w:abstractNumId w:val="12"/>
  </w:num>
  <w:num w:numId="17">
    <w:abstractNumId w:val="10"/>
  </w:num>
  <w:num w:numId="18">
    <w:abstractNumId w:val="5"/>
  </w:num>
  <w:num w:numId="19">
    <w:abstractNumId w:val="17"/>
  </w:num>
  <w:num w:numId="20">
    <w:abstractNumId w:val="1"/>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3"/>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jul Lakhani-Lever">
    <w15:presenceInfo w15:providerId="AD" w15:userId="S::Bejul.Lakhani-Lever@bttj.com::61839caa-f74b-471b-9b02-4e01fca51f04"/>
  </w15:person>
  <w15:person w15:author="Debbie Wrist">
    <w15:presenceInfo w15:providerId="AD" w15:userId="S::Debbie.Wrist@bttj.com::e6bf9057-c00a-4343-acc3-33b043eb8a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PartsVariable" w:val="&lt;docParts&gt;_x000d__x000a_  &lt;Precedent&gt;lease&lt;/Precedent&gt;_x000d__x000a_  &lt;Operative&gt;clause&lt;/Operative&gt;_x000d__x000a_  &lt;TemplateType&gt;null&lt;/TemplateType&gt;_x000d__x000a_  &lt;SignaturePageBreakType&gt;Yes without message&lt;/SignaturePageBreakType&gt;_x000d__x000a_&lt;/docParts&gt;"/>
    <w:docVar w:name="gentXMLPartID" w:val="{B26C6B74-10F4-4579-9263-3A3D43FA879B}"/>
  </w:docVars>
  <w:rsids>
    <w:rsidRoot w:val="00662EB6"/>
    <w:rsid w:val="00024010"/>
    <w:rsid w:val="000F64A4"/>
    <w:rsid w:val="00141098"/>
    <w:rsid w:val="00157FEA"/>
    <w:rsid w:val="00195E7C"/>
    <w:rsid w:val="001E5AAE"/>
    <w:rsid w:val="00201D98"/>
    <w:rsid w:val="003004D4"/>
    <w:rsid w:val="0031564C"/>
    <w:rsid w:val="003203C6"/>
    <w:rsid w:val="00330E28"/>
    <w:rsid w:val="003D0D84"/>
    <w:rsid w:val="003D2396"/>
    <w:rsid w:val="0040685B"/>
    <w:rsid w:val="00434AF3"/>
    <w:rsid w:val="004359FD"/>
    <w:rsid w:val="004B621C"/>
    <w:rsid w:val="0050101D"/>
    <w:rsid w:val="005B3339"/>
    <w:rsid w:val="005E5996"/>
    <w:rsid w:val="00662EB6"/>
    <w:rsid w:val="006A2554"/>
    <w:rsid w:val="00721F94"/>
    <w:rsid w:val="007B785F"/>
    <w:rsid w:val="0081724D"/>
    <w:rsid w:val="00874D01"/>
    <w:rsid w:val="00894723"/>
    <w:rsid w:val="008D2045"/>
    <w:rsid w:val="008E07E1"/>
    <w:rsid w:val="00B36E0E"/>
    <w:rsid w:val="00B71302"/>
    <w:rsid w:val="00B77EF8"/>
    <w:rsid w:val="00BB173D"/>
    <w:rsid w:val="00BD63B5"/>
    <w:rsid w:val="00BF730F"/>
    <w:rsid w:val="00C33EF2"/>
    <w:rsid w:val="00F2578F"/>
    <w:rsid w:val="00F93CDC"/>
    <w:rsid w:val="00FD4A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60FFC"/>
  <w15:docId w15:val="{B881AD19-658A-4191-BF3A-2431C7E40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CEF"/>
    <w:pPr>
      <w:spacing w:line="240" w:lineRule="atLeast"/>
    </w:pPr>
    <w:rPr>
      <w:rFonts w:ascii="Arial" w:eastAsia="Arial" w:hAnsi="Arial" w:cs="Arial"/>
      <w:color w:val="000000"/>
    </w:rPr>
  </w:style>
  <w:style w:type="paragraph" w:styleId="Heading1">
    <w:name w:val="heading 1"/>
    <w:basedOn w:val="Normal"/>
    <w:next w:val="Normal"/>
    <w:link w:val="Heading1Char"/>
    <w:uiPriority w:val="9"/>
    <w:qFormat/>
    <w:rsid w:val="00923CEF"/>
    <w:pPr>
      <w:keepNext/>
      <w:keepLines/>
      <w:numPr>
        <w:numId w:val="10"/>
      </w:numPr>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923CEF"/>
    <w:pPr>
      <w:keepNext/>
      <w:keepLines/>
      <w:numPr>
        <w:ilvl w:val="1"/>
        <w:numId w:val="10"/>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23CEF"/>
    <w:pPr>
      <w:keepNext/>
      <w:keepLines/>
      <w:numPr>
        <w:ilvl w:val="2"/>
        <w:numId w:val="10"/>
      </w:numPr>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923CEF"/>
    <w:pPr>
      <w:keepNext/>
      <w:keepLines/>
      <w:numPr>
        <w:ilvl w:val="3"/>
        <w:numId w:val="10"/>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23CEF"/>
    <w:pPr>
      <w:keepNext/>
      <w:keepLines/>
      <w:numPr>
        <w:ilvl w:val="4"/>
        <w:numId w:val="10"/>
      </w:numPr>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923CEF"/>
    <w:pPr>
      <w:keepNext/>
      <w:keepLines/>
      <w:numPr>
        <w:ilvl w:val="5"/>
        <w:numId w:val="10"/>
      </w:numPr>
      <w:spacing w:before="200" w:after="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qFormat/>
    <w:rsid w:val="00923CEF"/>
    <w:pPr>
      <w:keepNext/>
      <w:keepLines/>
      <w:numPr>
        <w:ilvl w:val="6"/>
        <w:numId w:val="10"/>
      </w:numPr>
      <w:spacing w:before="20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23CEF"/>
    <w:pPr>
      <w:keepNext/>
      <w:keepLines/>
      <w:numPr>
        <w:ilvl w:val="7"/>
        <w:numId w:val="10"/>
      </w:numPr>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23CEF"/>
    <w:pPr>
      <w:keepNext/>
      <w:keepLines/>
      <w:numPr>
        <w:ilvl w:val="8"/>
        <w:numId w:val="10"/>
      </w:numPr>
      <w:spacing w:before="200" w:after="0"/>
      <w:outlineLvl w:val="8"/>
    </w:pPr>
    <w:rPr>
      <w:rFonts w:asciiTheme="majorHAnsi" w:eastAsiaTheme="majorEastAsia" w:hAnsiTheme="majorHAnsi"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3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CEF"/>
    <w:rPr>
      <w:rFonts w:ascii="Tahoma" w:hAnsi="Tahoma" w:cs="Tahoma"/>
      <w:color w:val="000000"/>
      <w:sz w:val="16"/>
      <w:szCs w:val="16"/>
    </w:rPr>
  </w:style>
  <w:style w:type="paragraph" w:styleId="Header">
    <w:name w:val="header"/>
    <w:basedOn w:val="Normal"/>
    <w:link w:val="HeaderChar"/>
    <w:uiPriority w:val="99"/>
    <w:unhideWhenUsed/>
    <w:rsid w:val="00923C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3CEF"/>
    <w:rPr>
      <w:color w:val="000000"/>
    </w:rPr>
  </w:style>
  <w:style w:type="paragraph" w:styleId="Footer">
    <w:name w:val="footer"/>
    <w:basedOn w:val="Normal"/>
    <w:link w:val="FooterChar"/>
    <w:rsid w:val="00923CEF"/>
    <w:pPr>
      <w:tabs>
        <w:tab w:val="center" w:pos="4153"/>
        <w:tab w:val="right" w:pos="8306"/>
      </w:tabs>
      <w:spacing w:after="240" w:line="300" w:lineRule="atLeast"/>
      <w:jc w:val="both"/>
    </w:pPr>
    <w:rPr>
      <w:rFonts w:ascii="Times New Roman" w:eastAsia="Times New Roman" w:hAnsi="Times New Roman" w:cs="Times New Roman"/>
      <w:szCs w:val="20"/>
      <w:lang w:eastAsia="en-US"/>
    </w:rPr>
  </w:style>
  <w:style w:type="character" w:customStyle="1" w:styleId="FooterChar">
    <w:name w:val="Footer Char"/>
    <w:basedOn w:val="DefaultParagraphFont"/>
    <w:link w:val="Footer"/>
    <w:rsid w:val="00923CEF"/>
    <w:rPr>
      <w:rFonts w:ascii="Times New Roman" w:eastAsia="Times New Roman" w:hAnsi="Times New Roman" w:cs="Times New Roman"/>
      <w:color w:val="000000"/>
      <w:szCs w:val="20"/>
      <w:lang w:eastAsia="en-US"/>
    </w:rPr>
  </w:style>
  <w:style w:type="character" w:customStyle="1" w:styleId="Heading1Char">
    <w:name w:val="Heading 1 Char"/>
    <w:basedOn w:val="DefaultParagraphFont"/>
    <w:link w:val="Heading1"/>
    <w:uiPriority w:val="9"/>
    <w:rsid w:val="00923CEF"/>
    <w:rPr>
      <w:rFonts w:asciiTheme="majorHAnsi" w:eastAsiaTheme="majorEastAsia" w:hAnsiTheme="majorHAnsi" w:cstheme="majorBidi"/>
      <w:b/>
      <w:bCs/>
      <w:color w:val="000000"/>
      <w:sz w:val="28"/>
      <w:szCs w:val="28"/>
    </w:rPr>
  </w:style>
  <w:style w:type="character" w:customStyle="1" w:styleId="Heading2Char">
    <w:name w:val="Heading 2 Char"/>
    <w:basedOn w:val="DefaultParagraphFont"/>
    <w:link w:val="Heading2"/>
    <w:uiPriority w:val="9"/>
    <w:semiHidden/>
    <w:rsid w:val="00923CEF"/>
    <w:rPr>
      <w:rFonts w:asciiTheme="majorHAnsi" w:eastAsiaTheme="majorEastAsia" w:hAnsiTheme="majorHAnsi" w:cstheme="majorBidi"/>
      <w:b/>
      <w:bCs/>
      <w:color w:val="000000"/>
      <w:sz w:val="26"/>
      <w:szCs w:val="26"/>
    </w:rPr>
  </w:style>
  <w:style w:type="character" w:customStyle="1" w:styleId="Heading3Char">
    <w:name w:val="Heading 3 Char"/>
    <w:basedOn w:val="DefaultParagraphFont"/>
    <w:link w:val="Heading3"/>
    <w:uiPriority w:val="9"/>
    <w:semiHidden/>
    <w:rsid w:val="00923CEF"/>
    <w:rPr>
      <w:rFonts w:asciiTheme="majorHAnsi" w:eastAsiaTheme="majorEastAsia" w:hAnsiTheme="majorHAnsi" w:cstheme="majorBidi"/>
      <w:b/>
      <w:bCs/>
      <w:color w:val="000000"/>
    </w:rPr>
  </w:style>
  <w:style w:type="character" w:customStyle="1" w:styleId="Heading4Char">
    <w:name w:val="Heading 4 Char"/>
    <w:basedOn w:val="DefaultParagraphFont"/>
    <w:link w:val="Heading4"/>
    <w:uiPriority w:val="9"/>
    <w:rsid w:val="00923CEF"/>
    <w:rPr>
      <w:rFonts w:asciiTheme="majorHAnsi" w:eastAsiaTheme="majorEastAsia" w:hAnsiTheme="majorHAnsi" w:cstheme="majorBidi"/>
      <w:b/>
      <w:bCs/>
      <w:i/>
      <w:iCs/>
      <w:color w:val="000000"/>
    </w:rPr>
  </w:style>
  <w:style w:type="character" w:customStyle="1" w:styleId="Heading5Char">
    <w:name w:val="Heading 5 Char"/>
    <w:basedOn w:val="DefaultParagraphFont"/>
    <w:link w:val="Heading5"/>
    <w:uiPriority w:val="9"/>
    <w:semiHidden/>
    <w:rsid w:val="00923CEF"/>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923CEF"/>
    <w:rPr>
      <w:rFonts w:asciiTheme="majorHAnsi" w:eastAsiaTheme="majorEastAsia" w:hAnsiTheme="majorHAnsi" w:cstheme="majorBidi"/>
      <w:i/>
      <w:iCs/>
      <w:color w:val="000000"/>
    </w:rPr>
  </w:style>
  <w:style w:type="character" w:customStyle="1" w:styleId="Heading7Char">
    <w:name w:val="Heading 7 Char"/>
    <w:basedOn w:val="DefaultParagraphFont"/>
    <w:link w:val="Heading7"/>
    <w:uiPriority w:val="9"/>
    <w:semiHidden/>
    <w:rsid w:val="00923CEF"/>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923CEF"/>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923CEF"/>
    <w:rPr>
      <w:rFonts w:asciiTheme="majorHAnsi" w:eastAsiaTheme="majorEastAsia" w:hAnsiTheme="majorHAnsi" w:cstheme="majorBidi"/>
      <w:i/>
      <w:iCs/>
      <w:color w:val="000000"/>
      <w:sz w:val="20"/>
      <w:szCs w:val="20"/>
    </w:rPr>
  </w:style>
  <w:style w:type="character" w:styleId="PlaceholderText">
    <w:name w:val="Placeholder Text"/>
    <w:basedOn w:val="DefaultParagraphFont"/>
    <w:uiPriority w:val="99"/>
    <w:rsid w:val="00923CEF"/>
    <w:rPr>
      <w:color w:val="000000"/>
    </w:rPr>
  </w:style>
  <w:style w:type="paragraph" w:customStyle="1" w:styleId="Abstract">
    <w:name w:val="Abstract"/>
    <w:link w:val="AbstractChar"/>
    <w:rsid w:val="00923CEF"/>
    <w:pPr>
      <w:spacing w:after="120" w:line="240" w:lineRule="auto"/>
    </w:pPr>
    <w:rPr>
      <w:rFonts w:ascii="Arial" w:eastAsia="Arial Unicode MS" w:hAnsi="Arial" w:cs="Arial"/>
      <w:color w:val="000000"/>
      <w:sz w:val="24"/>
      <w:szCs w:val="24"/>
      <w:lang w:val="en-US" w:eastAsia="en-US"/>
    </w:rPr>
  </w:style>
  <w:style w:type="character" w:customStyle="1" w:styleId="AbstractChar">
    <w:name w:val="Abstract Char"/>
    <w:link w:val="Abstract"/>
    <w:rsid w:val="00923CEF"/>
    <w:rPr>
      <w:rFonts w:ascii="Arial" w:eastAsia="Arial Unicode MS" w:hAnsi="Arial" w:cs="Arial"/>
      <w:color w:val="000000"/>
      <w:sz w:val="24"/>
      <w:szCs w:val="24"/>
      <w:lang w:val="en-US" w:eastAsia="en-US"/>
    </w:rPr>
  </w:style>
  <w:style w:type="paragraph" w:customStyle="1" w:styleId="Annex">
    <w:name w:val="Annex"/>
    <w:basedOn w:val="Paragraph"/>
    <w:next w:val="Paragraph"/>
    <w:qFormat/>
    <w:rsid w:val="00923CEF"/>
    <w:pPr>
      <w:numPr>
        <w:numId w:val="23"/>
      </w:numPr>
      <w:spacing w:before="240" w:after="240"/>
      <w:ind w:left="0" w:firstLine="0"/>
    </w:pPr>
    <w:rPr>
      <w:b/>
    </w:rPr>
  </w:style>
  <w:style w:type="paragraph" w:customStyle="1" w:styleId="AuthoringGroup">
    <w:name w:val="Authoring Group"/>
    <w:link w:val="AuthoringGroupChar"/>
    <w:rsid w:val="00923CEF"/>
    <w:pPr>
      <w:spacing w:after="120" w:line="240" w:lineRule="auto"/>
    </w:pPr>
    <w:rPr>
      <w:rFonts w:ascii="Arial" w:eastAsia="Arial Unicode MS" w:hAnsi="Arial" w:cs="Arial"/>
      <w:color w:val="000000"/>
      <w:sz w:val="24"/>
      <w:lang w:val="en-US" w:eastAsia="en-US"/>
    </w:rPr>
  </w:style>
  <w:style w:type="character" w:customStyle="1" w:styleId="AuthoringGroupChar">
    <w:name w:val="Authoring Group Char"/>
    <w:link w:val="AuthoringGroup"/>
    <w:rsid w:val="00923CEF"/>
    <w:rPr>
      <w:rFonts w:ascii="Arial" w:eastAsia="Arial Unicode MS" w:hAnsi="Arial" w:cs="Arial"/>
      <w:color w:val="000000"/>
      <w:sz w:val="24"/>
      <w:lang w:val="en-US" w:eastAsia="en-US"/>
    </w:rPr>
  </w:style>
  <w:style w:type="paragraph" w:customStyle="1" w:styleId="Background">
    <w:name w:val="Background"/>
    <w:aliases w:val="(A) Background"/>
    <w:basedOn w:val="Normal"/>
    <w:rsid w:val="00923CEF"/>
    <w:pPr>
      <w:numPr>
        <w:numId w:val="1"/>
      </w:numPr>
      <w:spacing w:before="120" w:after="120" w:line="300" w:lineRule="atLeast"/>
      <w:jc w:val="both"/>
    </w:pPr>
    <w:rPr>
      <w:rFonts w:eastAsia="Arial Unicode MS"/>
      <w:szCs w:val="20"/>
      <w:lang w:eastAsia="en-US"/>
    </w:rPr>
  </w:style>
  <w:style w:type="paragraph" w:customStyle="1" w:styleId="BulletList1">
    <w:name w:val="Bullet List 1"/>
    <w:aliases w:val="Bullet1"/>
    <w:basedOn w:val="Normal"/>
    <w:rsid w:val="00923CEF"/>
    <w:pPr>
      <w:numPr>
        <w:numId w:val="2"/>
      </w:numPr>
      <w:spacing w:after="240" w:line="300" w:lineRule="atLeast"/>
      <w:jc w:val="both"/>
    </w:pPr>
    <w:rPr>
      <w:rFonts w:eastAsia="Arial Unicode MS"/>
      <w:szCs w:val="20"/>
      <w:lang w:eastAsia="en-US"/>
    </w:rPr>
  </w:style>
  <w:style w:type="paragraph" w:customStyle="1" w:styleId="BulletList2">
    <w:name w:val="Bullet List 2"/>
    <w:aliases w:val="Bullet2"/>
    <w:basedOn w:val="Normal"/>
    <w:rsid w:val="00923CEF"/>
    <w:pPr>
      <w:numPr>
        <w:numId w:val="3"/>
      </w:numPr>
      <w:spacing w:after="120" w:line="240" w:lineRule="auto"/>
      <w:ind w:left="1080" w:hanging="720"/>
      <w:jc w:val="both"/>
    </w:pPr>
    <w:rPr>
      <w:rFonts w:eastAsia="Arial Unicode MS"/>
      <w:szCs w:val="20"/>
      <w:lang w:eastAsia="en-US"/>
    </w:rPr>
  </w:style>
  <w:style w:type="paragraph" w:customStyle="1" w:styleId="BulletList3">
    <w:name w:val="Bullet List 3"/>
    <w:aliases w:val="Bullet3"/>
    <w:basedOn w:val="Normal"/>
    <w:rsid w:val="00923CEF"/>
    <w:pPr>
      <w:numPr>
        <w:numId w:val="4"/>
      </w:numPr>
      <w:spacing w:after="240" w:line="240" w:lineRule="auto"/>
      <w:jc w:val="both"/>
    </w:pPr>
    <w:rPr>
      <w:rFonts w:eastAsia="Arial Unicode MS"/>
      <w:szCs w:val="20"/>
      <w:lang w:eastAsia="en-US"/>
    </w:rPr>
  </w:style>
  <w:style w:type="paragraph" w:customStyle="1" w:styleId="TitleClause">
    <w:name w:val="Title Clause"/>
    <w:basedOn w:val="Normal"/>
    <w:rsid w:val="00923CEF"/>
    <w:pPr>
      <w:keepNext/>
      <w:numPr>
        <w:numId w:val="21"/>
      </w:numPr>
      <w:spacing w:before="240" w:after="240" w:line="300" w:lineRule="atLeast"/>
      <w:jc w:val="both"/>
      <w:outlineLvl w:val="0"/>
    </w:pPr>
    <w:rPr>
      <w:rFonts w:eastAsia="Arial Unicode MS"/>
      <w:b/>
      <w:kern w:val="28"/>
      <w:szCs w:val="20"/>
      <w:lang w:eastAsia="en-US"/>
    </w:rPr>
  </w:style>
  <w:style w:type="paragraph" w:customStyle="1" w:styleId="ScheduleTitleClause">
    <w:name w:val="Schedule Title Clause"/>
    <w:basedOn w:val="Normal"/>
    <w:rsid w:val="00923CEF"/>
    <w:pPr>
      <w:keepNext/>
      <w:numPr>
        <w:numId w:val="28"/>
      </w:numPr>
      <w:spacing w:before="240" w:after="240" w:line="300" w:lineRule="atLeast"/>
      <w:jc w:val="both"/>
      <w:outlineLvl w:val="0"/>
    </w:pPr>
    <w:rPr>
      <w:rFonts w:eastAsia="Arial Unicode MS"/>
      <w:b/>
      <w:kern w:val="28"/>
      <w:szCs w:val="20"/>
      <w:lang w:eastAsia="en-US"/>
    </w:rPr>
  </w:style>
  <w:style w:type="paragraph" w:customStyle="1" w:styleId="ClauseNoTitle">
    <w:name w:val="Clause No Title"/>
    <w:basedOn w:val="TitleClause"/>
    <w:rsid w:val="00923CEF"/>
    <w:rPr>
      <w:b w:val="0"/>
      <w:smallCaps/>
    </w:rPr>
  </w:style>
  <w:style w:type="paragraph" w:customStyle="1" w:styleId="ClosingPara">
    <w:name w:val="Closing Para"/>
    <w:basedOn w:val="Normal"/>
    <w:rsid w:val="00923CEF"/>
    <w:pPr>
      <w:spacing w:before="120" w:after="240" w:line="300" w:lineRule="atLeast"/>
      <w:jc w:val="both"/>
    </w:pPr>
    <w:rPr>
      <w:rFonts w:eastAsia="Arial Unicode MS"/>
      <w:szCs w:val="20"/>
      <w:lang w:eastAsia="en-US"/>
    </w:rPr>
  </w:style>
  <w:style w:type="paragraph" w:customStyle="1" w:styleId="ClosingSignOff">
    <w:name w:val="Closing SignOff"/>
    <w:basedOn w:val="Normal"/>
    <w:rsid w:val="00923CEF"/>
    <w:pPr>
      <w:spacing w:after="120" w:line="300" w:lineRule="atLeast"/>
      <w:jc w:val="both"/>
    </w:pPr>
    <w:rPr>
      <w:rFonts w:eastAsia="Arial Unicode MS"/>
      <w:szCs w:val="20"/>
      <w:lang w:eastAsia="en-US"/>
    </w:rPr>
  </w:style>
  <w:style w:type="paragraph" w:customStyle="1" w:styleId="CoversheetTitle">
    <w:name w:val="Coversheet Title"/>
    <w:basedOn w:val="Normal"/>
    <w:autoRedefine/>
    <w:rsid w:val="00923CEF"/>
    <w:pPr>
      <w:spacing w:before="480" w:after="480" w:line="300" w:lineRule="atLeast"/>
      <w:jc w:val="center"/>
    </w:pPr>
    <w:rPr>
      <w:rFonts w:eastAsia="Arial Unicode MS"/>
      <w:b/>
      <w:smallCaps/>
      <w:sz w:val="28"/>
      <w:szCs w:val="20"/>
      <w:lang w:eastAsia="en-US"/>
    </w:rPr>
  </w:style>
  <w:style w:type="paragraph" w:customStyle="1" w:styleId="CoverSheetHeading">
    <w:name w:val="Cover Sheet Heading"/>
    <w:aliases w:val="Coversheet Title2"/>
    <w:basedOn w:val="CoversheetTitle"/>
    <w:rsid w:val="00923CEF"/>
  </w:style>
  <w:style w:type="paragraph" w:customStyle="1" w:styleId="CoverSheetSubjectText">
    <w:name w:val="Cover Sheet Subject Text"/>
    <w:basedOn w:val="Normal"/>
    <w:rsid w:val="00923CEF"/>
    <w:pPr>
      <w:spacing w:after="0" w:line="300" w:lineRule="atLeast"/>
      <w:jc w:val="center"/>
    </w:pPr>
    <w:rPr>
      <w:rFonts w:eastAsia="Arial Unicode MS"/>
      <w:szCs w:val="20"/>
      <w:lang w:eastAsia="en-US"/>
    </w:rPr>
  </w:style>
  <w:style w:type="paragraph" w:customStyle="1" w:styleId="CoverSheetSubjectTitle">
    <w:name w:val="Cover Sheet Subject Title"/>
    <w:basedOn w:val="Normal"/>
    <w:rsid w:val="00923CEF"/>
    <w:pPr>
      <w:spacing w:after="0" w:line="300" w:lineRule="atLeast"/>
      <w:jc w:val="center"/>
    </w:pPr>
    <w:rPr>
      <w:rFonts w:eastAsia="Arial Unicode MS"/>
      <w:szCs w:val="20"/>
      <w:lang w:eastAsia="en-US"/>
    </w:rPr>
  </w:style>
  <w:style w:type="paragraph" w:customStyle="1" w:styleId="DefinedTermPara">
    <w:name w:val="Defined Term Para"/>
    <w:basedOn w:val="Paragraph"/>
    <w:qFormat/>
    <w:rsid w:val="00923CEF"/>
    <w:pPr>
      <w:numPr>
        <w:numId w:val="22"/>
      </w:numPr>
    </w:pPr>
  </w:style>
  <w:style w:type="paragraph" w:customStyle="1" w:styleId="DescriptiveHeading">
    <w:name w:val="DescriptiveHeading"/>
    <w:next w:val="Paragraph"/>
    <w:link w:val="DescriptiveHeadingChar"/>
    <w:rsid w:val="00923CEF"/>
    <w:pPr>
      <w:spacing w:before="360" w:after="360" w:line="240" w:lineRule="auto"/>
      <w:outlineLvl w:val="0"/>
    </w:pPr>
    <w:rPr>
      <w:rFonts w:ascii="Arial" w:eastAsia="Arial Unicode MS" w:hAnsi="Arial" w:cs="Arial"/>
      <w:b/>
      <w:color w:val="000000"/>
      <w:lang w:val="en-US" w:eastAsia="en-US"/>
    </w:rPr>
  </w:style>
  <w:style w:type="character" w:customStyle="1" w:styleId="DescriptiveHeadingChar">
    <w:name w:val="DescriptiveHeading Char"/>
    <w:link w:val="DescriptiveHeading"/>
    <w:rsid w:val="00923CEF"/>
    <w:rPr>
      <w:rFonts w:ascii="Arial" w:eastAsia="Arial Unicode MS" w:hAnsi="Arial" w:cs="Arial"/>
      <w:b/>
      <w:color w:val="000000"/>
      <w:lang w:val="en-US" w:eastAsia="en-US"/>
    </w:rPr>
  </w:style>
  <w:style w:type="paragraph" w:customStyle="1" w:styleId="DraftingnoteSection1Para">
    <w:name w:val="Draftingnote Section1 Para"/>
    <w:basedOn w:val="Normal"/>
    <w:rsid w:val="00923CEF"/>
    <w:pPr>
      <w:spacing w:after="120" w:line="300" w:lineRule="atLeast"/>
      <w:jc w:val="both"/>
    </w:pPr>
    <w:rPr>
      <w:rFonts w:eastAsia="Arial Unicode MS"/>
      <w:szCs w:val="20"/>
      <w:lang w:eastAsia="en-US"/>
    </w:rPr>
  </w:style>
  <w:style w:type="paragraph" w:customStyle="1" w:styleId="DraftingnoteSection1Title">
    <w:name w:val="Draftingnote Section1 Title"/>
    <w:basedOn w:val="Normal"/>
    <w:rsid w:val="00923CEF"/>
    <w:pPr>
      <w:spacing w:after="120" w:line="300" w:lineRule="atLeast"/>
      <w:jc w:val="both"/>
    </w:pPr>
    <w:rPr>
      <w:rFonts w:eastAsia="Arial Unicode MS"/>
      <w:b/>
      <w:sz w:val="36"/>
      <w:szCs w:val="20"/>
      <w:lang w:eastAsia="en-US"/>
    </w:rPr>
  </w:style>
  <w:style w:type="paragraph" w:customStyle="1" w:styleId="DraftingnoteSection2Para">
    <w:name w:val="Draftingnote Section2 Para"/>
    <w:basedOn w:val="Normal"/>
    <w:rsid w:val="00923CEF"/>
    <w:pPr>
      <w:spacing w:after="120" w:line="300" w:lineRule="atLeast"/>
      <w:jc w:val="both"/>
    </w:pPr>
    <w:rPr>
      <w:rFonts w:eastAsia="Arial Unicode MS"/>
      <w:szCs w:val="20"/>
      <w:lang w:eastAsia="en-US"/>
    </w:rPr>
  </w:style>
  <w:style w:type="paragraph" w:customStyle="1" w:styleId="DraftingnoteSection2Title">
    <w:name w:val="Draftingnote Section2 Title"/>
    <w:basedOn w:val="Normal"/>
    <w:rsid w:val="00923CEF"/>
    <w:pPr>
      <w:spacing w:after="120" w:line="300" w:lineRule="atLeast"/>
      <w:jc w:val="both"/>
    </w:pPr>
    <w:rPr>
      <w:rFonts w:eastAsia="Arial Unicode MS"/>
      <w:b/>
      <w:sz w:val="28"/>
      <w:szCs w:val="20"/>
      <w:lang w:eastAsia="en-US"/>
    </w:rPr>
  </w:style>
  <w:style w:type="paragraph" w:customStyle="1" w:styleId="DraftingnoteSection3Para">
    <w:name w:val="Draftingnote Section3 Para"/>
    <w:basedOn w:val="Normal"/>
    <w:rsid w:val="00923CEF"/>
    <w:pPr>
      <w:spacing w:after="120" w:line="300" w:lineRule="atLeast"/>
      <w:jc w:val="both"/>
    </w:pPr>
    <w:rPr>
      <w:rFonts w:eastAsia="Arial Unicode MS"/>
      <w:szCs w:val="20"/>
      <w:lang w:eastAsia="en-US"/>
    </w:rPr>
  </w:style>
  <w:style w:type="paragraph" w:customStyle="1" w:styleId="DraftingnoteSection3Title">
    <w:name w:val="Draftingnote Section3 Title"/>
    <w:basedOn w:val="Normal"/>
    <w:rsid w:val="00923CEF"/>
    <w:pPr>
      <w:spacing w:after="120" w:line="300" w:lineRule="atLeast"/>
      <w:jc w:val="both"/>
    </w:pPr>
    <w:rPr>
      <w:rFonts w:eastAsia="Arial Unicode MS"/>
      <w:b/>
      <w:i/>
      <w:sz w:val="28"/>
      <w:szCs w:val="20"/>
      <w:lang w:eastAsia="en-US"/>
    </w:rPr>
  </w:style>
  <w:style w:type="paragraph" w:customStyle="1" w:styleId="DraftingnoteSection4Para">
    <w:name w:val="Draftingnote Section4 Para"/>
    <w:basedOn w:val="Normal"/>
    <w:rsid w:val="00923CEF"/>
    <w:pPr>
      <w:spacing w:after="120" w:line="300" w:lineRule="atLeast"/>
      <w:jc w:val="both"/>
    </w:pPr>
    <w:rPr>
      <w:rFonts w:eastAsia="Arial Unicode MS"/>
      <w:szCs w:val="20"/>
      <w:lang w:eastAsia="en-US"/>
    </w:rPr>
  </w:style>
  <w:style w:type="paragraph" w:customStyle="1" w:styleId="DraftingnoteSection4Title">
    <w:name w:val="Draftingnote Section4 Title"/>
    <w:basedOn w:val="Normal"/>
    <w:rsid w:val="00923CEF"/>
    <w:pPr>
      <w:spacing w:after="120" w:line="300" w:lineRule="atLeast"/>
      <w:jc w:val="both"/>
    </w:pPr>
    <w:rPr>
      <w:rFonts w:eastAsia="Arial Unicode MS"/>
      <w:b/>
      <w:i/>
      <w:sz w:val="28"/>
      <w:szCs w:val="20"/>
      <w:lang w:eastAsia="en-US"/>
    </w:rPr>
  </w:style>
  <w:style w:type="paragraph" w:customStyle="1" w:styleId="DraftingnoteTitle">
    <w:name w:val="Draftingnote Title"/>
    <w:basedOn w:val="Normal"/>
    <w:rsid w:val="00923CEF"/>
    <w:pPr>
      <w:spacing w:after="120" w:line="300" w:lineRule="atLeast"/>
      <w:jc w:val="both"/>
    </w:pPr>
    <w:rPr>
      <w:rFonts w:eastAsia="Arial Unicode MS"/>
      <w:b/>
      <w:sz w:val="28"/>
      <w:szCs w:val="20"/>
      <w:lang w:eastAsia="en-US"/>
    </w:rPr>
  </w:style>
  <w:style w:type="paragraph" w:customStyle="1" w:styleId="FulltextBridgehead">
    <w:name w:val="Fulltext Bridgehead"/>
    <w:basedOn w:val="Normal"/>
    <w:rsid w:val="00923CEF"/>
    <w:pPr>
      <w:spacing w:after="120" w:line="300" w:lineRule="atLeast"/>
      <w:jc w:val="both"/>
    </w:pPr>
    <w:rPr>
      <w:rFonts w:eastAsia="Arial Unicode MS"/>
      <w:b/>
      <w:sz w:val="48"/>
      <w:szCs w:val="20"/>
      <w:lang w:eastAsia="en-US"/>
    </w:rPr>
  </w:style>
  <w:style w:type="paragraph" w:customStyle="1" w:styleId="FulltextSection1Para">
    <w:name w:val="Fulltext Section1 Para"/>
    <w:basedOn w:val="Normal"/>
    <w:rsid w:val="00923CEF"/>
    <w:pPr>
      <w:spacing w:after="120" w:line="300" w:lineRule="atLeast"/>
      <w:jc w:val="both"/>
    </w:pPr>
    <w:rPr>
      <w:rFonts w:eastAsia="Arial Unicode MS"/>
      <w:szCs w:val="20"/>
      <w:lang w:eastAsia="en-US"/>
    </w:rPr>
  </w:style>
  <w:style w:type="paragraph" w:customStyle="1" w:styleId="FulltextSection1Title">
    <w:name w:val="Fulltext Section1 Title"/>
    <w:basedOn w:val="Normal"/>
    <w:rsid w:val="00923CEF"/>
    <w:pPr>
      <w:spacing w:after="120" w:line="300" w:lineRule="atLeast"/>
      <w:jc w:val="both"/>
    </w:pPr>
    <w:rPr>
      <w:rFonts w:eastAsia="Arial Unicode MS"/>
      <w:b/>
      <w:sz w:val="36"/>
      <w:szCs w:val="20"/>
      <w:lang w:eastAsia="en-US"/>
    </w:rPr>
  </w:style>
  <w:style w:type="paragraph" w:customStyle="1" w:styleId="FulltextSection2Para">
    <w:name w:val="Fulltext Section2 Para"/>
    <w:basedOn w:val="Normal"/>
    <w:rsid w:val="00923CEF"/>
    <w:pPr>
      <w:spacing w:after="120" w:line="300" w:lineRule="atLeast"/>
      <w:jc w:val="both"/>
    </w:pPr>
    <w:rPr>
      <w:rFonts w:eastAsia="Arial Unicode MS"/>
      <w:szCs w:val="20"/>
      <w:lang w:eastAsia="en-US"/>
    </w:rPr>
  </w:style>
  <w:style w:type="paragraph" w:customStyle="1" w:styleId="FulltextSection2Title">
    <w:name w:val="Fulltext Section2 Title"/>
    <w:basedOn w:val="Normal"/>
    <w:rsid w:val="00923CEF"/>
    <w:pPr>
      <w:spacing w:after="120" w:line="300" w:lineRule="atLeast"/>
      <w:jc w:val="both"/>
    </w:pPr>
    <w:rPr>
      <w:rFonts w:eastAsia="Arial Unicode MS"/>
      <w:b/>
      <w:sz w:val="28"/>
      <w:szCs w:val="20"/>
      <w:lang w:eastAsia="en-US"/>
    </w:rPr>
  </w:style>
  <w:style w:type="paragraph" w:customStyle="1" w:styleId="FulltextSection3Para">
    <w:name w:val="Fulltext Section3 Para"/>
    <w:basedOn w:val="Normal"/>
    <w:rsid w:val="00923CEF"/>
    <w:pPr>
      <w:spacing w:after="120" w:line="300" w:lineRule="atLeast"/>
      <w:jc w:val="both"/>
    </w:pPr>
    <w:rPr>
      <w:rFonts w:eastAsia="Arial Unicode MS"/>
      <w:szCs w:val="20"/>
      <w:lang w:eastAsia="en-US"/>
    </w:rPr>
  </w:style>
  <w:style w:type="paragraph" w:customStyle="1" w:styleId="FulltextSection3Title">
    <w:name w:val="Fulltext Section3 Title"/>
    <w:basedOn w:val="Normal"/>
    <w:rsid w:val="00923CEF"/>
    <w:pPr>
      <w:spacing w:after="120" w:line="300" w:lineRule="atLeast"/>
      <w:jc w:val="both"/>
    </w:pPr>
    <w:rPr>
      <w:rFonts w:eastAsia="Arial Unicode MS"/>
      <w:b/>
      <w:i/>
      <w:sz w:val="28"/>
      <w:szCs w:val="20"/>
      <w:lang w:eastAsia="en-US"/>
    </w:rPr>
  </w:style>
  <w:style w:type="paragraph" w:customStyle="1" w:styleId="FulltextSection4Para">
    <w:name w:val="Fulltext Section4 Para"/>
    <w:basedOn w:val="Normal"/>
    <w:rsid w:val="00923CEF"/>
    <w:pPr>
      <w:spacing w:after="120" w:line="300" w:lineRule="atLeast"/>
      <w:jc w:val="both"/>
    </w:pPr>
    <w:rPr>
      <w:rFonts w:eastAsia="Arial Unicode MS"/>
      <w:szCs w:val="20"/>
      <w:lang w:eastAsia="en-US"/>
    </w:rPr>
  </w:style>
  <w:style w:type="paragraph" w:customStyle="1" w:styleId="FulltextSection4Title">
    <w:name w:val="Fulltext Section4 Title"/>
    <w:basedOn w:val="Normal"/>
    <w:rsid w:val="00923CEF"/>
    <w:pPr>
      <w:spacing w:after="120" w:line="300" w:lineRule="atLeast"/>
      <w:jc w:val="both"/>
    </w:pPr>
    <w:rPr>
      <w:rFonts w:eastAsia="Arial Unicode MS"/>
      <w:b/>
      <w:i/>
      <w:sz w:val="28"/>
      <w:szCs w:val="20"/>
      <w:lang w:eastAsia="en-US"/>
    </w:rPr>
  </w:style>
  <w:style w:type="paragraph" w:customStyle="1" w:styleId="GlossItemGlossdefPara">
    <w:name w:val="GlossItem Glossdef Para"/>
    <w:basedOn w:val="Normal"/>
    <w:rsid w:val="00923CEF"/>
    <w:pPr>
      <w:spacing w:after="120" w:line="300" w:lineRule="atLeast"/>
      <w:jc w:val="both"/>
    </w:pPr>
    <w:rPr>
      <w:rFonts w:eastAsia="Arial Unicode MS"/>
      <w:szCs w:val="20"/>
      <w:lang w:eastAsia="en-US"/>
    </w:rPr>
  </w:style>
  <w:style w:type="paragraph" w:customStyle="1" w:styleId="GlossItemGlossterm">
    <w:name w:val="GlossItem Glossterm"/>
    <w:basedOn w:val="Normal"/>
    <w:rsid w:val="00923CEF"/>
    <w:pPr>
      <w:spacing w:after="120" w:line="300" w:lineRule="atLeast"/>
      <w:jc w:val="both"/>
    </w:pPr>
    <w:rPr>
      <w:rFonts w:eastAsia="Arial Unicode MS"/>
      <w:b/>
      <w:sz w:val="48"/>
      <w:szCs w:val="20"/>
      <w:lang w:eastAsia="en-US"/>
    </w:rPr>
  </w:style>
  <w:style w:type="paragraph" w:customStyle="1" w:styleId="HeadingAddressLine">
    <w:name w:val="Heading Address Line"/>
    <w:basedOn w:val="Normal"/>
    <w:rsid w:val="00923CEF"/>
    <w:pPr>
      <w:spacing w:after="120" w:line="300" w:lineRule="atLeast"/>
      <w:jc w:val="both"/>
    </w:pPr>
    <w:rPr>
      <w:rFonts w:eastAsia="Arial Unicode MS"/>
      <w:szCs w:val="20"/>
      <w:lang w:eastAsia="en-US"/>
    </w:rPr>
  </w:style>
  <w:style w:type="paragraph" w:customStyle="1" w:styleId="HeadingDate">
    <w:name w:val="Heading Date"/>
    <w:basedOn w:val="Normal"/>
    <w:rsid w:val="00923CEF"/>
    <w:pPr>
      <w:spacing w:after="120" w:line="300" w:lineRule="atLeast"/>
      <w:jc w:val="both"/>
    </w:pPr>
    <w:rPr>
      <w:rFonts w:eastAsia="Arial Unicode MS"/>
      <w:szCs w:val="20"/>
      <w:lang w:eastAsia="en-US"/>
    </w:rPr>
  </w:style>
  <w:style w:type="paragraph" w:customStyle="1" w:styleId="HeadingLetterheadBasedOnAttribute">
    <w:name w:val="Heading Letterhead Based On Attribute"/>
    <w:basedOn w:val="Normal"/>
    <w:rsid w:val="00923CEF"/>
    <w:pPr>
      <w:spacing w:after="120" w:line="300" w:lineRule="atLeast"/>
      <w:jc w:val="both"/>
    </w:pPr>
    <w:rPr>
      <w:rFonts w:eastAsia="Arial Unicode MS"/>
      <w:szCs w:val="20"/>
      <w:lang w:eastAsia="en-US"/>
    </w:rPr>
  </w:style>
  <w:style w:type="paragraph" w:customStyle="1" w:styleId="HeadingSalutation">
    <w:name w:val="Heading Salutation"/>
    <w:basedOn w:val="Normal"/>
    <w:rsid w:val="00923CEF"/>
    <w:pPr>
      <w:spacing w:after="120" w:line="300" w:lineRule="atLeast"/>
      <w:jc w:val="both"/>
    </w:pPr>
    <w:rPr>
      <w:rFonts w:eastAsia="Arial Unicode MS"/>
      <w:szCs w:val="20"/>
      <w:lang w:eastAsia="en-US"/>
    </w:rPr>
  </w:style>
  <w:style w:type="paragraph" w:customStyle="1" w:styleId="IgnoredSpacing">
    <w:name w:val="Ignored Spacing"/>
    <w:link w:val="IgnoredSpacingChar"/>
    <w:rsid w:val="00923CEF"/>
    <w:pPr>
      <w:spacing w:after="120" w:line="240" w:lineRule="auto"/>
    </w:pPr>
    <w:rPr>
      <w:rFonts w:ascii="Arial" w:eastAsia="Arial Unicode MS" w:hAnsi="Arial" w:cs="Arial"/>
      <w:color w:val="000000"/>
      <w:sz w:val="24"/>
      <w:szCs w:val="24"/>
      <w:lang w:val="en-US" w:eastAsia="en-US"/>
    </w:rPr>
  </w:style>
  <w:style w:type="character" w:customStyle="1" w:styleId="IgnoredSpacingChar">
    <w:name w:val="Ignored Spacing Char"/>
    <w:link w:val="IgnoredSpacing"/>
    <w:rsid w:val="00923CEF"/>
    <w:rPr>
      <w:rFonts w:ascii="Arial" w:eastAsia="Arial Unicode MS" w:hAnsi="Arial" w:cs="Arial"/>
      <w:color w:val="000000"/>
      <w:sz w:val="24"/>
      <w:szCs w:val="24"/>
      <w:lang w:val="en-US" w:eastAsia="en-US"/>
    </w:rPr>
  </w:style>
  <w:style w:type="paragraph" w:customStyle="1" w:styleId="InternalAuthor">
    <w:name w:val="Internal Author"/>
    <w:link w:val="InternalAuthorChar"/>
    <w:rsid w:val="00923CEF"/>
    <w:pPr>
      <w:spacing w:after="120" w:line="240" w:lineRule="auto"/>
    </w:pPr>
    <w:rPr>
      <w:rFonts w:ascii="Arial" w:eastAsia="Arial Unicode MS" w:hAnsi="Arial" w:cs="Arial"/>
      <w:color w:val="000000"/>
      <w:sz w:val="24"/>
      <w:lang w:val="en-US" w:eastAsia="en-US"/>
    </w:rPr>
  </w:style>
  <w:style w:type="character" w:customStyle="1" w:styleId="InternalAuthorChar">
    <w:name w:val="Internal Author Char"/>
    <w:link w:val="InternalAuthor"/>
    <w:rsid w:val="00923CEF"/>
    <w:rPr>
      <w:rFonts w:ascii="Arial" w:eastAsia="Arial Unicode MS" w:hAnsi="Arial" w:cs="Arial"/>
      <w:color w:val="000000"/>
      <w:sz w:val="24"/>
      <w:lang w:val="en-US" w:eastAsia="en-US"/>
    </w:rPr>
  </w:style>
  <w:style w:type="paragraph" w:customStyle="1" w:styleId="MaintenanceEditor">
    <w:name w:val="Maintenance Editor"/>
    <w:link w:val="MaintenanceEditorChar"/>
    <w:rsid w:val="00923CEF"/>
    <w:pPr>
      <w:spacing w:after="120" w:line="240" w:lineRule="auto"/>
    </w:pPr>
    <w:rPr>
      <w:rFonts w:ascii="Arial" w:eastAsia="Arial Unicode MS" w:hAnsi="Arial" w:cs="Arial"/>
      <w:color w:val="000000"/>
      <w:sz w:val="24"/>
      <w:lang w:val="en-US" w:eastAsia="en-US"/>
    </w:rPr>
  </w:style>
  <w:style w:type="character" w:customStyle="1" w:styleId="MaintenanceEditorChar">
    <w:name w:val="Maintenance Editor Char"/>
    <w:link w:val="MaintenanceEditor"/>
    <w:rsid w:val="00923CEF"/>
    <w:rPr>
      <w:rFonts w:ascii="Arial" w:eastAsia="Arial Unicode MS" w:hAnsi="Arial" w:cs="Arial"/>
      <w:color w:val="000000"/>
      <w:sz w:val="24"/>
      <w:lang w:val="en-US" w:eastAsia="en-US"/>
    </w:rPr>
  </w:style>
  <w:style w:type="paragraph" w:customStyle="1" w:styleId="ParaClause">
    <w:name w:val="Para Clause"/>
    <w:basedOn w:val="Normal"/>
    <w:rsid w:val="00923CEF"/>
    <w:pPr>
      <w:spacing w:before="120" w:after="120" w:line="300" w:lineRule="atLeast"/>
      <w:ind w:left="720"/>
      <w:jc w:val="both"/>
    </w:pPr>
    <w:rPr>
      <w:rFonts w:eastAsia="Arial Unicode MS"/>
      <w:szCs w:val="20"/>
      <w:lang w:eastAsia="en-US"/>
    </w:rPr>
  </w:style>
  <w:style w:type="paragraph" w:customStyle="1" w:styleId="Parasubclause1">
    <w:name w:val="Para subclause 1"/>
    <w:aliases w:val="BIWS Heading 2"/>
    <w:basedOn w:val="Normal"/>
    <w:rsid w:val="00923CEF"/>
    <w:pPr>
      <w:spacing w:before="240" w:after="120" w:line="300" w:lineRule="atLeast"/>
      <w:ind w:left="720"/>
      <w:jc w:val="both"/>
    </w:pPr>
    <w:rPr>
      <w:rFonts w:eastAsia="Arial Unicode MS"/>
      <w:szCs w:val="20"/>
      <w:lang w:eastAsia="en-US"/>
    </w:rPr>
  </w:style>
  <w:style w:type="paragraph" w:customStyle="1" w:styleId="Untitledsubclause1">
    <w:name w:val="Untitled subclause 1"/>
    <w:basedOn w:val="Normal"/>
    <w:rsid w:val="00923CEF"/>
    <w:pPr>
      <w:numPr>
        <w:ilvl w:val="1"/>
        <w:numId w:val="21"/>
      </w:numPr>
      <w:spacing w:before="280" w:after="120" w:line="300" w:lineRule="atLeast"/>
      <w:jc w:val="both"/>
      <w:outlineLvl w:val="1"/>
    </w:pPr>
    <w:rPr>
      <w:rFonts w:eastAsia="Arial Unicode MS"/>
      <w:szCs w:val="20"/>
      <w:lang w:eastAsia="en-US"/>
    </w:rPr>
  </w:style>
  <w:style w:type="paragraph" w:customStyle="1" w:styleId="ScheduleUntitledsubclause1">
    <w:name w:val="Schedule Untitled subclause 1"/>
    <w:basedOn w:val="Normal"/>
    <w:rsid w:val="00923CEF"/>
    <w:pPr>
      <w:numPr>
        <w:ilvl w:val="1"/>
        <w:numId w:val="28"/>
      </w:numPr>
      <w:spacing w:before="280" w:after="120" w:line="300" w:lineRule="atLeast"/>
      <w:jc w:val="both"/>
      <w:outlineLvl w:val="1"/>
    </w:pPr>
    <w:rPr>
      <w:rFonts w:eastAsia="Arial Unicode MS"/>
      <w:szCs w:val="20"/>
      <w:lang w:eastAsia="en-US"/>
    </w:rPr>
  </w:style>
  <w:style w:type="paragraph" w:customStyle="1" w:styleId="Parasubclause2">
    <w:name w:val="Para subclause 2"/>
    <w:aliases w:val="BIWS Heading 3"/>
    <w:basedOn w:val="Normal"/>
    <w:rsid w:val="00923CEF"/>
    <w:pPr>
      <w:spacing w:after="240" w:line="300" w:lineRule="atLeast"/>
      <w:ind w:left="1559"/>
      <w:jc w:val="both"/>
    </w:pPr>
    <w:rPr>
      <w:rFonts w:eastAsia="Arial Unicode MS"/>
      <w:szCs w:val="20"/>
      <w:lang w:eastAsia="en-US"/>
    </w:rPr>
  </w:style>
  <w:style w:type="paragraph" w:customStyle="1" w:styleId="Untitledsubclause2">
    <w:name w:val="Untitled subclause 2"/>
    <w:basedOn w:val="Normal"/>
    <w:rsid w:val="00923CEF"/>
    <w:pPr>
      <w:numPr>
        <w:ilvl w:val="2"/>
        <w:numId w:val="21"/>
      </w:numPr>
      <w:spacing w:after="120" w:line="300" w:lineRule="atLeast"/>
      <w:jc w:val="both"/>
      <w:outlineLvl w:val="2"/>
    </w:pPr>
    <w:rPr>
      <w:rFonts w:eastAsia="Arial Unicode MS"/>
      <w:szCs w:val="20"/>
      <w:lang w:eastAsia="en-US"/>
    </w:rPr>
  </w:style>
  <w:style w:type="paragraph" w:customStyle="1" w:styleId="ScheduleUntitledsubclause2">
    <w:name w:val="Schedule Untitled subclause 2"/>
    <w:basedOn w:val="Normal"/>
    <w:rsid w:val="00923CEF"/>
    <w:pPr>
      <w:numPr>
        <w:ilvl w:val="2"/>
        <w:numId w:val="28"/>
      </w:numPr>
      <w:spacing w:after="120" w:line="300" w:lineRule="atLeast"/>
      <w:jc w:val="both"/>
      <w:outlineLvl w:val="2"/>
    </w:pPr>
    <w:rPr>
      <w:rFonts w:eastAsia="Arial Unicode MS"/>
      <w:szCs w:val="20"/>
      <w:lang w:eastAsia="en-US"/>
    </w:rPr>
  </w:style>
  <w:style w:type="paragraph" w:customStyle="1" w:styleId="Parasubclause3">
    <w:name w:val="Para subclause 3"/>
    <w:aliases w:val="BIWS Heading 4"/>
    <w:basedOn w:val="Normal"/>
    <w:next w:val="Untitledsubclause2"/>
    <w:rsid w:val="00923CEF"/>
    <w:pPr>
      <w:spacing w:after="120" w:line="300" w:lineRule="atLeast"/>
      <w:ind w:left="2268"/>
      <w:jc w:val="both"/>
    </w:pPr>
    <w:rPr>
      <w:rFonts w:eastAsia="Arial Unicode MS"/>
      <w:szCs w:val="20"/>
      <w:lang w:eastAsia="en-US"/>
    </w:rPr>
  </w:style>
  <w:style w:type="paragraph" w:customStyle="1" w:styleId="Untitledsubclause3">
    <w:name w:val="Untitled subclause 3"/>
    <w:basedOn w:val="Normal"/>
    <w:rsid w:val="00923CEF"/>
    <w:pPr>
      <w:numPr>
        <w:ilvl w:val="3"/>
        <w:numId w:val="21"/>
      </w:numPr>
      <w:tabs>
        <w:tab w:val="left" w:pos="2261"/>
      </w:tabs>
      <w:spacing w:after="120" w:line="300" w:lineRule="atLeast"/>
      <w:jc w:val="both"/>
      <w:outlineLvl w:val="3"/>
    </w:pPr>
    <w:rPr>
      <w:rFonts w:eastAsia="Arial Unicode MS"/>
      <w:szCs w:val="20"/>
      <w:lang w:eastAsia="en-US"/>
    </w:rPr>
  </w:style>
  <w:style w:type="paragraph" w:customStyle="1" w:styleId="ScheduleUntitledsubclause3">
    <w:name w:val="Schedule Untitled subclause 3"/>
    <w:basedOn w:val="Normal"/>
    <w:rsid w:val="00923CEF"/>
    <w:pPr>
      <w:numPr>
        <w:ilvl w:val="3"/>
        <w:numId w:val="28"/>
      </w:numPr>
      <w:tabs>
        <w:tab w:val="left" w:pos="2261"/>
      </w:tabs>
      <w:spacing w:after="120" w:line="300" w:lineRule="atLeast"/>
      <w:jc w:val="both"/>
      <w:outlineLvl w:val="3"/>
    </w:pPr>
    <w:rPr>
      <w:rFonts w:eastAsia="Arial Unicode MS"/>
      <w:szCs w:val="20"/>
      <w:lang w:eastAsia="en-US"/>
    </w:rPr>
  </w:style>
  <w:style w:type="paragraph" w:customStyle="1" w:styleId="Parasubclause4">
    <w:name w:val="Para subclause 4"/>
    <w:aliases w:val="BIWS Heading 5"/>
    <w:basedOn w:val="Parasubclause3"/>
    <w:rsid w:val="00923CEF"/>
    <w:pPr>
      <w:spacing w:after="240"/>
      <w:ind w:left="3028"/>
    </w:pPr>
  </w:style>
  <w:style w:type="paragraph" w:customStyle="1" w:styleId="Untitledsubclause4">
    <w:name w:val="Untitled subclause 4"/>
    <w:basedOn w:val="Normal"/>
    <w:rsid w:val="00923CEF"/>
    <w:pPr>
      <w:numPr>
        <w:ilvl w:val="4"/>
        <w:numId w:val="21"/>
      </w:numPr>
      <w:spacing w:after="120" w:line="300" w:lineRule="atLeast"/>
      <w:jc w:val="both"/>
      <w:outlineLvl w:val="4"/>
    </w:pPr>
    <w:rPr>
      <w:rFonts w:eastAsia="Arial Unicode MS"/>
      <w:szCs w:val="20"/>
      <w:lang w:eastAsia="en-US"/>
    </w:rPr>
  </w:style>
  <w:style w:type="paragraph" w:customStyle="1" w:styleId="ScheduleUntitledsubclause4">
    <w:name w:val="Schedule Untitled subclause 4"/>
    <w:basedOn w:val="Normal"/>
    <w:rsid w:val="00923CEF"/>
    <w:pPr>
      <w:spacing w:after="120" w:line="300" w:lineRule="atLeast"/>
      <w:jc w:val="both"/>
      <w:outlineLvl w:val="4"/>
    </w:pPr>
    <w:rPr>
      <w:rFonts w:eastAsia="Arial Unicode MS"/>
      <w:szCs w:val="20"/>
      <w:lang w:eastAsia="en-US"/>
    </w:rPr>
  </w:style>
  <w:style w:type="paragraph" w:customStyle="1" w:styleId="Para">
    <w:name w:val="Para"/>
    <w:aliases w:val="PLC Style - Normal"/>
    <w:basedOn w:val="Normal"/>
    <w:rsid w:val="00923CEF"/>
    <w:pPr>
      <w:spacing w:after="120" w:line="300" w:lineRule="atLeast"/>
      <w:jc w:val="both"/>
    </w:pPr>
    <w:rPr>
      <w:rFonts w:eastAsia="Arial Unicode MS"/>
      <w:szCs w:val="20"/>
      <w:lang w:eastAsia="en-US"/>
    </w:rPr>
  </w:style>
  <w:style w:type="paragraph" w:customStyle="1" w:styleId="Parties">
    <w:name w:val="Parties"/>
    <w:aliases w:val="(1) Parties"/>
    <w:basedOn w:val="Normal"/>
    <w:rsid w:val="00923CEF"/>
    <w:pPr>
      <w:numPr>
        <w:numId w:val="5"/>
      </w:numPr>
      <w:spacing w:before="120" w:after="120" w:line="300" w:lineRule="atLeast"/>
      <w:jc w:val="both"/>
    </w:pPr>
    <w:rPr>
      <w:rFonts w:eastAsia="Arial Unicode MS"/>
      <w:szCs w:val="20"/>
      <w:lang w:eastAsia="en-US"/>
    </w:rPr>
  </w:style>
  <w:style w:type="paragraph" w:customStyle="1" w:styleId="ResourceHistoryAuthor">
    <w:name w:val="Resource History Author"/>
    <w:link w:val="ResourceHistoryAuthorChar"/>
    <w:rsid w:val="00923CEF"/>
    <w:pPr>
      <w:spacing w:after="120" w:line="240" w:lineRule="auto"/>
    </w:pPr>
    <w:rPr>
      <w:rFonts w:ascii="Arial" w:eastAsia="Arial Unicode MS" w:hAnsi="Arial" w:cs="Arial"/>
      <w:color w:val="000000"/>
      <w:sz w:val="24"/>
      <w:szCs w:val="24"/>
      <w:lang w:val="en-US" w:eastAsia="en-US"/>
    </w:rPr>
  </w:style>
  <w:style w:type="character" w:customStyle="1" w:styleId="ResourceHistoryAuthorChar">
    <w:name w:val="Resource History Author Char"/>
    <w:link w:val="ResourceHistoryAuthor"/>
    <w:rsid w:val="00923CEF"/>
    <w:rPr>
      <w:rFonts w:ascii="Arial" w:eastAsia="Arial Unicode MS" w:hAnsi="Arial" w:cs="Arial"/>
      <w:color w:val="000000"/>
      <w:sz w:val="24"/>
      <w:szCs w:val="24"/>
      <w:lang w:val="en-US" w:eastAsia="en-US"/>
    </w:rPr>
  </w:style>
  <w:style w:type="paragraph" w:customStyle="1" w:styleId="ResourceHistoryDate">
    <w:name w:val="Resource History Date"/>
    <w:link w:val="ResourceHistoryDateChar"/>
    <w:rsid w:val="00923CEF"/>
    <w:pPr>
      <w:spacing w:after="120" w:line="240" w:lineRule="auto"/>
    </w:pPr>
    <w:rPr>
      <w:rFonts w:ascii="Arial" w:eastAsia="Arial Unicode MS" w:hAnsi="Arial" w:cs="Arial"/>
      <w:color w:val="000000"/>
      <w:sz w:val="24"/>
      <w:szCs w:val="24"/>
      <w:lang w:val="en-US" w:eastAsia="en-US"/>
    </w:rPr>
  </w:style>
  <w:style w:type="character" w:customStyle="1" w:styleId="ResourceHistoryDateChar">
    <w:name w:val="Resource History Date Char"/>
    <w:link w:val="ResourceHistoryDate"/>
    <w:rsid w:val="00923CEF"/>
    <w:rPr>
      <w:rFonts w:ascii="Arial" w:eastAsia="Arial Unicode MS" w:hAnsi="Arial" w:cs="Arial"/>
      <w:color w:val="000000"/>
      <w:sz w:val="24"/>
      <w:szCs w:val="24"/>
      <w:lang w:val="en-US" w:eastAsia="en-US"/>
    </w:rPr>
  </w:style>
  <w:style w:type="paragraph" w:customStyle="1" w:styleId="ResourceHistoryDesc">
    <w:name w:val="Resource History Desc"/>
    <w:link w:val="ResourceHistoryDescChar"/>
    <w:rsid w:val="00923CEF"/>
    <w:pPr>
      <w:spacing w:after="120" w:line="240" w:lineRule="auto"/>
    </w:pPr>
    <w:rPr>
      <w:rFonts w:ascii="Verdana" w:eastAsia="Times New Roman" w:hAnsi="Verdana" w:cs="Verdana"/>
      <w:color w:val="000000"/>
      <w:sz w:val="18"/>
      <w:szCs w:val="24"/>
      <w:lang w:val="en-US" w:eastAsia="en-US"/>
    </w:rPr>
  </w:style>
  <w:style w:type="character" w:customStyle="1" w:styleId="ResourceHistoryDescChar">
    <w:name w:val="Resource History Desc Char"/>
    <w:link w:val="ResourceHistoryDesc"/>
    <w:rsid w:val="00923CEF"/>
    <w:rPr>
      <w:rFonts w:ascii="Verdana" w:eastAsia="Times New Roman" w:hAnsi="Verdana" w:cs="Verdana"/>
      <w:color w:val="000000"/>
      <w:sz w:val="18"/>
      <w:szCs w:val="24"/>
      <w:lang w:val="en-US" w:eastAsia="en-US"/>
    </w:rPr>
  </w:style>
  <w:style w:type="paragraph" w:customStyle="1" w:styleId="ResourceHistoryTitle">
    <w:name w:val="Resource History Title"/>
    <w:link w:val="ResourceHistoryTitleChar"/>
    <w:rsid w:val="00923CEF"/>
    <w:pPr>
      <w:spacing w:after="120" w:line="240" w:lineRule="auto"/>
    </w:pPr>
    <w:rPr>
      <w:rFonts w:ascii="Arial" w:eastAsia="Arial Unicode MS" w:hAnsi="Arial" w:cs="Arial"/>
      <w:b/>
      <w:bCs/>
      <w:color w:val="000000"/>
      <w:sz w:val="24"/>
      <w:lang w:val="en-US" w:eastAsia="en-US"/>
    </w:rPr>
  </w:style>
  <w:style w:type="character" w:customStyle="1" w:styleId="ResourceHistoryTitleChar">
    <w:name w:val="Resource History Title Char"/>
    <w:link w:val="ResourceHistoryTitle"/>
    <w:rsid w:val="00923CEF"/>
    <w:rPr>
      <w:rFonts w:ascii="Arial" w:eastAsia="Arial Unicode MS" w:hAnsi="Arial" w:cs="Arial"/>
      <w:b/>
      <w:bCs/>
      <w:color w:val="000000"/>
      <w:sz w:val="24"/>
      <w:lang w:val="en-US" w:eastAsia="en-US"/>
    </w:rPr>
  </w:style>
  <w:style w:type="paragraph" w:customStyle="1" w:styleId="ResourceType">
    <w:name w:val="Resource Type"/>
    <w:link w:val="ResourceTypeChar"/>
    <w:rsid w:val="00923CEF"/>
    <w:pPr>
      <w:spacing w:after="120" w:line="240" w:lineRule="auto"/>
    </w:pPr>
    <w:rPr>
      <w:rFonts w:ascii="Arial" w:eastAsia="Arial Unicode MS" w:hAnsi="Arial" w:cs="Arial"/>
      <w:color w:val="000000"/>
      <w:sz w:val="24"/>
      <w:szCs w:val="24"/>
      <w:lang w:val="en-US" w:eastAsia="en-US"/>
    </w:rPr>
  </w:style>
  <w:style w:type="character" w:customStyle="1" w:styleId="ResourceTypeChar">
    <w:name w:val="Resource Type Char"/>
    <w:link w:val="ResourceType"/>
    <w:rsid w:val="00923CEF"/>
    <w:rPr>
      <w:rFonts w:ascii="Arial" w:eastAsia="Arial Unicode MS" w:hAnsi="Arial" w:cs="Arial"/>
      <w:color w:val="000000"/>
      <w:sz w:val="24"/>
      <w:szCs w:val="24"/>
      <w:lang w:val="en-US" w:eastAsia="en-US"/>
    </w:rPr>
  </w:style>
  <w:style w:type="paragraph" w:customStyle="1" w:styleId="ScheduleHeading-Single">
    <w:name w:val="Schedule Heading - Single"/>
    <w:aliases w:val="Sch   main head inc single"/>
    <w:basedOn w:val="Normal"/>
    <w:next w:val="Normal"/>
    <w:rsid w:val="00923CEF"/>
    <w:pPr>
      <w:numPr>
        <w:numId w:val="6"/>
      </w:numPr>
      <w:spacing w:before="240" w:after="360" w:line="300" w:lineRule="atLeast"/>
      <w:jc w:val="both"/>
    </w:pPr>
    <w:rPr>
      <w:rFonts w:eastAsia="Arial Unicode MS"/>
      <w:b/>
      <w:kern w:val="28"/>
      <w:szCs w:val="20"/>
      <w:lang w:eastAsia="en-US"/>
    </w:rPr>
  </w:style>
  <w:style w:type="paragraph" w:customStyle="1" w:styleId="ScheduleHeading">
    <w:name w:val="Schedule Heading"/>
    <w:aliases w:val="Sch   main head"/>
    <w:basedOn w:val="Normal"/>
    <w:next w:val="Normal"/>
    <w:autoRedefine/>
    <w:rsid w:val="00923CEF"/>
    <w:pPr>
      <w:keepNext/>
      <w:pageBreakBefore/>
      <w:numPr>
        <w:numId w:val="7"/>
      </w:numPr>
      <w:spacing w:before="240" w:after="360" w:line="300" w:lineRule="atLeast"/>
      <w:jc w:val="center"/>
      <w:outlineLvl w:val="0"/>
    </w:pPr>
    <w:rPr>
      <w:rFonts w:eastAsia="Arial Unicode MS"/>
      <w:b/>
      <w:kern w:val="28"/>
      <w:szCs w:val="20"/>
      <w:lang w:eastAsia="en-US"/>
    </w:rPr>
  </w:style>
  <w:style w:type="paragraph" w:customStyle="1" w:styleId="SectionHeading">
    <w:name w:val="Section Heading"/>
    <w:aliases w:val="1stIntroHeadings"/>
    <w:basedOn w:val="Normal"/>
    <w:next w:val="Normal"/>
    <w:rsid w:val="00923CEF"/>
    <w:pPr>
      <w:tabs>
        <w:tab w:val="left" w:pos="709"/>
      </w:tabs>
      <w:spacing w:before="120" w:after="120" w:line="300" w:lineRule="atLeast"/>
      <w:jc w:val="both"/>
    </w:pPr>
    <w:rPr>
      <w:rFonts w:eastAsia="Arial Unicode MS"/>
      <w:b/>
      <w:smallCaps/>
      <w:sz w:val="24"/>
      <w:szCs w:val="20"/>
      <w:lang w:eastAsia="en-US"/>
    </w:rPr>
  </w:style>
  <w:style w:type="paragraph" w:customStyle="1" w:styleId="Shortquestion">
    <w:name w:val="Shortquestion"/>
    <w:basedOn w:val="Normal"/>
    <w:rsid w:val="00923CEF"/>
    <w:pPr>
      <w:spacing w:after="120" w:line="300" w:lineRule="atLeast"/>
      <w:jc w:val="both"/>
    </w:pPr>
    <w:rPr>
      <w:rFonts w:eastAsia="Arial Unicode MS"/>
      <w:szCs w:val="20"/>
      <w:lang w:eastAsia="en-US"/>
    </w:rPr>
  </w:style>
  <w:style w:type="paragraph" w:customStyle="1" w:styleId="SpeedreadPara">
    <w:name w:val="Speedread Para"/>
    <w:basedOn w:val="Normal"/>
    <w:rsid w:val="00923CEF"/>
    <w:pPr>
      <w:spacing w:after="120" w:line="300" w:lineRule="atLeast"/>
      <w:jc w:val="both"/>
    </w:pPr>
    <w:rPr>
      <w:rFonts w:eastAsia="Arial Unicode MS"/>
      <w:szCs w:val="20"/>
      <w:lang w:eastAsia="en-US"/>
    </w:rPr>
  </w:style>
  <w:style w:type="paragraph" w:customStyle="1" w:styleId="SpeedreadSection1Para">
    <w:name w:val="Speedread Section1 Para"/>
    <w:basedOn w:val="Normal"/>
    <w:rsid w:val="00923CEF"/>
    <w:pPr>
      <w:spacing w:after="120" w:line="300" w:lineRule="atLeast"/>
      <w:jc w:val="both"/>
    </w:pPr>
    <w:rPr>
      <w:rFonts w:eastAsia="Arial Unicode MS"/>
      <w:szCs w:val="20"/>
      <w:lang w:eastAsia="en-US"/>
    </w:rPr>
  </w:style>
  <w:style w:type="paragraph" w:customStyle="1" w:styleId="SpeedreadSection1Text">
    <w:name w:val="Speedread Section1 Text"/>
    <w:basedOn w:val="Normal"/>
    <w:rsid w:val="00923CEF"/>
    <w:pPr>
      <w:spacing w:after="120" w:line="300" w:lineRule="atLeast"/>
      <w:jc w:val="both"/>
    </w:pPr>
    <w:rPr>
      <w:rFonts w:eastAsia="Arial Unicode MS"/>
      <w:szCs w:val="20"/>
      <w:lang w:eastAsia="en-US"/>
    </w:rPr>
  </w:style>
  <w:style w:type="paragraph" w:customStyle="1" w:styleId="SpeedreadText">
    <w:name w:val="Speedread Text"/>
    <w:basedOn w:val="Normal"/>
    <w:rsid w:val="00923CEF"/>
    <w:pPr>
      <w:spacing w:after="120" w:line="300" w:lineRule="atLeast"/>
      <w:jc w:val="both"/>
    </w:pPr>
    <w:rPr>
      <w:rFonts w:eastAsia="Arial Unicode MS"/>
      <w:szCs w:val="20"/>
      <w:lang w:eastAsia="en-US"/>
    </w:rPr>
  </w:style>
  <w:style w:type="paragraph" w:customStyle="1" w:styleId="SpeedreadTitle">
    <w:name w:val="Speedread Title"/>
    <w:basedOn w:val="Normal"/>
    <w:rsid w:val="00923CEF"/>
    <w:pPr>
      <w:spacing w:after="120" w:line="300" w:lineRule="atLeast"/>
      <w:jc w:val="both"/>
    </w:pPr>
    <w:rPr>
      <w:rFonts w:eastAsia="Arial Unicode MS"/>
      <w:b/>
      <w:sz w:val="36"/>
      <w:szCs w:val="20"/>
      <w:lang w:eastAsia="en-US"/>
    </w:rPr>
  </w:style>
  <w:style w:type="paragraph" w:customStyle="1" w:styleId="TemplateType">
    <w:name w:val="Template Type"/>
    <w:link w:val="TemplateTypeChar"/>
    <w:rsid w:val="00923CEF"/>
    <w:pPr>
      <w:spacing w:after="120" w:line="240" w:lineRule="auto"/>
    </w:pPr>
    <w:rPr>
      <w:rFonts w:ascii="Arial" w:eastAsia="Arial Unicode MS" w:hAnsi="Arial" w:cs="Arial"/>
      <w:color w:val="000000"/>
      <w:sz w:val="24"/>
      <w:szCs w:val="24"/>
      <w:lang w:val="en-US" w:eastAsia="en-US"/>
    </w:rPr>
  </w:style>
  <w:style w:type="character" w:customStyle="1" w:styleId="TemplateTypeChar">
    <w:name w:val="Template Type Char"/>
    <w:link w:val="TemplateType"/>
    <w:rsid w:val="00923CEF"/>
    <w:rPr>
      <w:rFonts w:ascii="Arial" w:eastAsia="Arial Unicode MS" w:hAnsi="Arial" w:cs="Arial"/>
      <w:color w:val="000000"/>
      <w:sz w:val="24"/>
      <w:szCs w:val="24"/>
      <w:lang w:val="en-US" w:eastAsia="en-US"/>
    </w:rPr>
  </w:style>
  <w:style w:type="paragraph" w:styleId="Title">
    <w:name w:val="Title"/>
    <w:link w:val="TitleChar"/>
    <w:rsid w:val="00923CEF"/>
    <w:pPr>
      <w:spacing w:after="120" w:line="240" w:lineRule="auto"/>
    </w:pPr>
    <w:rPr>
      <w:rFonts w:ascii="Arial" w:eastAsia="Arial Unicode MS" w:hAnsi="Arial" w:cs="Arial"/>
      <w:color w:val="000000"/>
      <w:sz w:val="24"/>
      <w:lang w:val="en-US" w:eastAsia="en-US"/>
    </w:rPr>
  </w:style>
  <w:style w:type="character" w:customStyle="1" w:styleId="TitleChar">
    <w:name w:val="Title Char"/>
    <w:link w:val="Title"/>
    <w:rsid w:val="00923CEF"/>
    <w:rPr>
      <w:rFonts w:ascii="Arial" w:eastAsia="Arial Unicode MS" w:hAnsi="Arial" w:cs="Arial"/>
      <w:color w:val="000000"/>
      <w:sz w:val="24"/>
      <w:lang w:val="en-US" w:eastAsia="en-US"/>
    </w:rPr>
  </w:style>
  <w:style w:type="character" w:styleId="Hyperlink">
    <w:name w:val="Hyperlink"/>
    <w:basedOn w:val="DefaultParagraphFont"/>
    <w:uiPriority w:val="99"/>
    <w:rsid w:val="00923CEF"/>
    <w:rPr>
      <w:i/>
      <w:color w:val="000000"/>
      <w:u w:val="single"/>
    </w:rPr>
  </w:style>
  <w:style w:type="paragraph" w:customStyle="1" w:styleId="Bullet4">
    <w:name w:val="Bullet4"/>
    <w:basedOn w:val="Normal"/>
    <w:rsid w:val="00923CEF"/>
    <w:pPr>
      <w:numPr>
        <w:numId w:val="8"/>
      </w:numPr>
      <w:spacing w:after="240" w:line="240" w:lineRule="auto"/>
      <w:jc w:val="both"/>
    </w:pPr>
    <w:rPr>
      <w:rFonts w:ascii="Times New Roman" w:eastAsia="Times New Roman" w:hAnsi="Times New Roman" w:cs="Times New Roman"/>
      <w:szCs w:val="20"/>
      <w:lang w:eastAsia="en-US"/>
    </w:rPr>
  </w:style>
  <w:style w:type="paragraph" w:customStyle="1" w:styleId="Paragraph">
    <w:name w:val="Paragraph"/>
    <w:basedOn w:val="Normal"/>
    <w:link w:val="ParagraphChar"/>
    <w:qFormat/>
    <w:rsid w:val="00923CEF"/>
    <w:pPr>
      <w:spacing w:after="120" w:line="300" w:lineRule="atLeast"/>
      <w:jc w:val="both"/>
    </w:pPr>
    <w:rPr>
      <w:rFonts w:eastAsia="Arial Unicode MS"/>
      <w:szCs w:val="20"/>
      <w:lang w:eastAsia="en-US"/>
    </w:rPr>
  </w:style>
  <w:style w:type="paragraph" w:customStyle="1" w:styleId="IgnoredTemplateText">
    <w:name w:val="Ignored Template Text"/>
    <w:link w:val="IgnoredTemplateTextChar"/>
    <w:rsid w:val="00923CEF"/>
    <w:pPr>
      <w:pBdr>
        <w:top w:val="single" w:sz="4" w:space="1" w:color="auto"/>
        <w:left w:val="single" w:sz="4" w:space="4" w:color="auto"/>
        <w:bottom w:val="single" w:sz="4" w:space="1" w:color="auto"/>
        <w:right w:val="single" w:sz="4" w:space="4" w:color="auto"/>
      </w:pBdr>
      <w:shd w:val="pct15" w:color="auto" w:fill="FBD4B4" w:themeFill="accent6" w:themeFillTint="66"/>
      <w:spacing w:after="120" w:line="240" w:lineRule="auto"/>
    </w:pPr>
    <w:rPr>
      <w:rFonts w:ascii="Arial" w:eastAsia="Arial Unicode MS" w:hAnsi="Arial" w:cs="Arial"/>
      <w:b/>
      <w:i/>
      <w:color w:val="000000"/>
      <w:szCs w:val="18"/>
      <w:lang w:val="en-US" w:eastAsia="en-US"/>
    </w:rPr>
  </w:style>
  <w:style w:type="character" w:customStyle="1" w:styleId="IgnoredTemplateTextChar">
    <w:name w:val="Ignored Template Text Char"/>
    <w:link w:val="IgnoredTemplateText"/>
    <w:rsid w:val="00923CEF"/>
    <w:rPr>
      <w:rFonts w:ascii="Arial" w:eastAsia="Arial Unicode MS" w:hAnsi="Arial" w:cs="Arial"/>
      <w:b/>
      <w:i/>
      <w:color w:val="000000"/>
      <w:szCs w:val="18"/>
      <w:shd w:val="pct15" w:color="auto" w:fill="FBD4B4" w:themeFill="accent6" w:themeFillTint="66"/>
      <w:lang w:val="en-US" w:eastAsia="en-US"/>
    </w:rPr>
  </w:style>
  <w:style w:type="paragraph" w:customStyle="1" w:styleId="InternalTOC">
    <w:name w:val="Internal TOC"/>
    <w:rsid w:val="00923CEF"/>
    <w:pPr>
      <w:spacing w:after="120" w:line="240" w:lineRule="auto"/>
    </w:pPr>
    <w:rPr>
      <w:rFonts w:ascii="Arial" w:eastAsia="Arial Unicode MS" w:hAnsi="Arial" w:cs="Arial"/>
      <w:color w:val="000000"/>
      <w:lang w:val="en-US" w:eastAsia="en-US"/>
    </w:rPr>
  </w:style>
  <w:style w:type="paragraph" w:customStyle="1" w:styleId="HeadingLevel1">
    <w:name w:val="Heading Level 1"/>
    <w:basedOn w:val="Normal"/>
    <w:next w:val="Paragraph"/>
    <w:rsid w:val="00923CEF"/>
    <w:pPr>
      <w:keepNext/>
      <w:spacing w:after="120" w:line="300" w:lineRule="atLeast"/>
      <w:jc w:val="both"/>
      <w:outlineLvl w:val="1"/>
    </w:pPr>
    <w:rPr>
      <w:rFonts w:eastAsia="Arial Unicode MS"/>
      <w:b/>
      <w:sz w:val="36"/>
      <w:szCs w:val="20"/>
      <w:lang w:eastAsia="en-US"/>
    </w:rPr>
  </w:style>
  <w:style w:type="paragraph" w:customStyle="1" w:styleId="HeadingLevel2">
    <w:name w:val="Heading Level 2"/>
    <w:basedOn w:val="Normal"/>
    <w:next w:val="Paragraph"/>
    <w:rsid w:val="00923CEF"/>
    <w:pPr>
      <w:keepNext/>
      <w:spacing w:after="120" w:line="300" w:lineRule="atLeast"/>
      <w:jc w:val="both"/>
      <w:outlineLvl w:val="2"/>
    </w:pPr>
    <w:rPr>
      <w:rFonts w:eastAsia="Arial Unicode MS"/>
      <w:b/>
      <w:sz w:val="28"/>
      <w:szCs w:val="20"/>
      <w:lang w:eastAsia="en-US"/>
    </w:rPr>
  </w:style>
  <w:style w:type="paragraph" w:customStyle="1" w:styleId="HeadingLevel3">
    <w:name w:val="Heading Level 3"/>
    <w:basedOn w:val="Normal"/>
    <w:next w:val="Paragraph"/>
    <w:rsid w:val="00923CEF"/>
    <w:pPr>
      <w:keepNext/>
      <w:spacing w:after="120" w:line="300" w:lineRule="atLeast"/>
      <w:jc w:val="both"/>
      <w:outlineLvl w:val="3"/>
    </w:pPr>
    <w:rPr>
      <w:rFonts w:eastAsia="Arial Unicode MS"/>
      <w:b/>
      <w:i/>
      <w:sz w:val="28"/>
      <w:szCs w:val="20"/>
      <w:lang w:eastAsia="en-US"/>
    </w:rPr>
  </w:style>
  <w:style w:type="paragraph" w:customStyle="1" w:styleId="PinPointRef">
    <w:name w:val="PinPoint Ref"/>
    <w:link w:val="PinPointRefChar"/>
    <w:qFormat/>
    <w:rsid w:val="00923CEF"/>
    <w:pPr>
      <w:spacing w:after="0" w:line="240" w:lineRule="auto"/>
    </w:pPr>
    <w:rPr>
      <w:rFonts w:ascii="Times New Roman" w:eastAsia="Times New Roman" w:hAnsi="Times New Roman" w:cs="Times New Roman"/>
      <w:b/>
      <w:vanish/>
      <w:color w:val="000000"/>
      <w:sz w:val="18"/>
      <w:szCs w:val="20"/>
      <w:lang w:eastAsia="en-US"/>
    </w:rPr>
  </w:style>
  <w:style w:type="character" w:customStyle="1" w:styleId="PinPointRefChar">
    <w:name w:val="PinPoint Ref Char"/>
    <w:basedOn w:val="DefaultParagraphFont"/>
    <w:link w:val="PinPointRef"/>
    <w:rsid w:val="00923CEF"/>
    <w:rPr>
      <w:rFonts w:ascii="Times New Roman" w:eastAsia="Times New Roman" w:hAnsi="Times New Roman" w:cs="Times New Roman"/>
      <w:b/>
      <w:vanish/>
      <w:color w:val="000000"/>
      <w:sz w:val="18"/>
      <w:szCs w:val="20"/>
      <w:lang w:eastAsia="en-US"/>
    </w:rPr>
  </w:style>
  <w:style w:type="paragraph" w:customStyle="1" w:styleId="BlockQuote">
    <w:name w:val="Block Quote"/>
    <w:link w:val="BlockQuoteChar"/>
    <w:qFormat/>
    <w:rsid w:val="00923CEF"/>
    <w:pPr>
      <w:spacing w:before="120" w:after="0" w:line="240" w:lineRule="auto"/>
      <w:ind w:left="720"/>
    </w:pPr>
    <w:rPr>
      <w:rFonts w:ascii="Arial" w:eastAsia="Arial Unicode MS" w:hAnsi="Arial" w:cs="Arial"/>
      <w:color w:val="000000"/>
      <w:sz w:val="18"/>
      <w:szCs w:val="20"/>
      <w:lang w:eastAsia="en-US"/>
    </w:rPr>
  </w:style>
  <w:style w:type="character" w:customStyle="1" w:styleId="BlockQuoteChar">
    <w:name w:val="Block Quote Char"/>
    <w:basedOn w:val="DefaultParagraphFont"/>
    <w:link w:val="BlockQuote"/>
    <w:rsid w:val="00923CEF"/>
    <w:rPr>
      <w:rFonts w:ascii="Arial" w:eastAsia="Arial Unicode MS" w:hAnsi="Arial" w:cs="Arial"/>
      <w:color w:val="000000"/>
      <w:sz w:val="18"/>
      <w:szCs w:val="20"/>
      <w:lang w:eastAsia="en-US"/>
    </w:rPr>
  </w:style>
  <w:style w:type="paragraph" w:customStyle="1" w:styleId="ListParagraphLevel1">
    <w:name w:val="List Paragraph Level 1"/>
    <w:link w:val="ListParagraphLevel1Char"/>
    <w:rsid w:val="00923CEF"/>
    <w:pPr>
      <w:spacing w:after="120" w:line="240" w:lineRule="auto"/>
      <w:ind w:left="357"/>
      <w:jc w:val="both"/>
    </w:pPr>
    <w:rPr>
      <w:rFonts w:ascii="Arial" w:eastAsia="Arial Unicode MS" w:hAnsi="Arial" w:cs="Arial"/>
      <w:color w:val="000000"/>
      <w:szCs w:val="24"/>
      <w:lang w:val="en-US" w:eastAsia="en-US"/>
    </w:rPr>
  </w:style>
  <w:style w:type="paragraph" w:customStyle="1" w:styleId="ListParagraphLevel2">
    <w:name w:val="List Paragraph Level 2"/>
    <w:link w:val="ListParagraphLevel2Char"/>
    <w:qFormat/>
    <w:rsid w:val="00923CEF"/>
    <w:pPr>
      <w:spacing w:after="120" w:line="240" w:lineRule="auto"/>
      <w:ind w:left="1077"/>
      <w:jc w:val="both"/>
    </w:pPr>
    <w:rPr>
      <w:rFonts w:ascii="Arial" w:eastAsia="Arial Unicode MS" w:hAnsi="Arial" w:cs="Arial"/>
      <w:color w:val="000000"/>
      <w:szCs w:val="24"/>
      <w:lang w:val="en-US" w:eastAsia="en-US"/>
    </w:rPr>
  </w:style>
  <w:style w:type="character" w:customStyle="1" w:styleId="ListParagraphLevel1Char">
    <w:name w:val="List Paragraph Level 1 Char"/>
    <w:basedOn w:val="DefaultParagraphFont"/>
    <w:link w:val="ListParagraphLevel1"/>
    <w:rsid w:val="00923CEF"/>
    <w:rPr>
      <w:rFonts w:ascii="Arial" w:eastAsia="Arial Unicode MS" w:hAnsi="Arial" w:cs="Arial"/>
      <w:color w:val="000000"/>
      <w:szCs w:val="24"/>
      <w:lang w:val="en-US" w:eastAsia="en-US"/>
    </w:rPr>
  </w:style>
  <w:style w:type="character" w:customStyle="1" w:styleId="ListParagraphLevel2Char">
    <w:name w:val="List Paragraph Level 2 Char"/>
    <w:basedOn w:val="DefaultParagraphFont"/>
    <w:link w:val="ListParagraphLevel2"/>
    <w:rsid w:val="00923CEF"/>
    <w:rPr>
      <w:rFonts w:ascii="Arial" w:eastAsia="Arial Unicode MS" w:hAnsi="Arial" w:cs="Arial"/>
      <w:color w:val="000000"/>
      <w:szCs w:val="24"/>
      <w:lang w:val="en-US" w:eastAsia="en-US"/>
    </w:rPr>
  </w:style>
  <w:style w:type="paragraph" w:customStyle="1" w:styleId="IntroDefault">
    <w:name w:val="Intro Default"/>
    <w:basedOn w:val="Paragraph"/>
    <w:qFormat/>
    <w:rsid w:val="00923CEF"/>
  </w:style>
  <w:style w:type="paragraph" w:customStyle="1" w:styleId="IntroCustom">
    <w:name w:val="Intro Custom"/>
    <w:basedOn w:val="Paragraph"/>
    <w:qFormat/>
    <w:rsid w:val="00923CEF"/>
  </w:style>
  <w:style w:type="paragraph" w:customStyle="1" w:styleId="PrecedentType">
    <w:name w:val="Precedent Type"/>
    <w:basedOn w:val="IgnoredSpacing"/>
    <w:qFormat/>
    <w:rsid w:val="00923CEF"/>
  </w:style>
  <w:style w:type="paragraph" w:customStyle="1" w:styleId="Operative">
    <w:name w:val="Operative"/>
    <w:basedOn w:val="IgnoredSpacing"/>
    <w:qFormat/>
    <w:rsid w:val="00923CEF"/>
    <w:rPr>
      <w:vanish/>
    </w:rPr>
  </w:style>
  <w:style w:type="paragraph" w:customStyle="1" w:styleId="SpeedreadBulletList1">
    <w:name w:val="Speedread Bullet List 1"/>
    <w:basedOn w:val="BulletList1"/>
    <w:qFormat/>
    <w:rsid w:val="00923CEF"/>
  </w:style>
  <w:style w:type="paragraph" w:customStyle="1" w:styleId="PartiesTitle">
    <w:name w:val="Parties Title"/>
    <w:basedOn w:val="Paragraph"/>
    <w:qFormat/>
    <w:rsid w:val="00923CEF"/>
    <w:rPr>
      <w:b/>
    </w:rPr>
  </w:style>
  <w:style w:type="table" w:styleId="TableGrid">
    <w:name w:val="Table Grid"/>
    <w:basedOn w:val="TableNormal"/>
    <w:rsid w:val="00923CEF"/>
    <w:pPr>
      <w:spacing w:after="0" w:line="240" w:lineRule="auto"/>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Paragraph">
    <w:name w:val="Question Paragraph"/>
    <w:link w:val="QuestionParagraphChar"/>
    <w:qFormat/>
    <w:rsid w:val="00923CEF"/>
    <w:pPr>
      <w:numPr>
        <w:numId w:val="9"/>
      </w:numPr>
      <w:shd w:val="clear" w:color="auto" w:fill="D9D9D9" w:themeFill="background1" w:themeFillShade="D9"/>
      <w:spacing w:after="120" w:line="240" w:lineRule="auto"/>
      <w:ind w:left="357" w:hanging="357"/>
      <w:outlineLvl w:val="0"/>
    </w:pPr>
    <w:rPr>
      <w:rFonts w:ascii="Arial" w:eastAsia="Arial Unicode MS" w:hAnsi="Arial" w:cs="Arial"/>
      <w:color w:val="000000"/>
      <w:lang w:val="en-US" w:eastAsia="en-US"/>
    </w:rPr>
  </w:style>
  <w:style w:type="paragraph" w:customStyle="1" w:styleId="BulletListPattern1">
    <w:name w:val="Bullet List Pattern 1"/>
    <w:basedOn w:val="BulletList1"/>
    <w:qFormat/>
    <w:rsid w:val="00923CEF"/>
    <w:pPr>
      <w:shd w:val="clear" w:color="auto" w:fill="D9D9D9" w:themeFill="background1" w:themeFillShade="D9"/>
      <w:spacing w:after="120" w:line="240" w:lineRule="auto"/>
      <w:ind w:left="714" w:hanging="357"/>
    </w:pPr>
  </w:style>
  <w:style w:type="character" w:customStyle="1" w:styleId="QuestionParagraphChar">
    <w:name w:val="Question Paragraph Char"/>
    <w:basedOn w:val="DefaultParagraphFont"/>
    <w:link w:val="QuestionParagraph"/>
    <w:rsid w:val="00923CEF"/>
    <w:rPr>
      <w:rFonts w:ascii="Arial" w:eastAsia="Arial Unicode MS" w:hAnsi="Arial" w:cs="Arial"/>
      <w:color w:val="000000"/>
      <w:shd w:val="clear" w:color="auto" w:fill="D9D9D9" w:themeFill="background1" w:themeFillShade="D9"/>
      <w:lang w:val="en-US" w:eastAsia="en-US"/>
    </w:rPr>
  </w:style>
  <w:style w:type="paragraph" w:customStyle="1" w:styleId="BulletListPattern2">
    <w:name w:val="Bullet List Pattern 2"/>
    <w:basedOn w:val="BulletList2"/>
    <w:qFormat/>
    <w:rsid w:val="00923CEF"/>
    <w:pPr>
      <w:shd w:val="clear" w:color="auto" w:fill="D9D9D9" w:themeFill="background1" w:themeFillShade="D9"/>
      <w:ind w:left="1077"/>
    </w:pPr>
  </w:style>
  <w:style w:type="paragraph" w:customStyle="1" w:styleId="TestimoniumContract">
    <w:name w:val="Testimonium Contract"/>
    <w:basedOn w:val="Paragraph"/>
    <w:qFormat/>
    <w:rsid w:val="00923CEF"/>
  </w:style>
  <w:style w:type="paragraph" w:customStyle="1" w:styleId="TestimoniumDeed">
    <w:name w:val="Testimonium Deed"/>
    <w:basedOn w:val="Paragraph"/>
    <w:qFormat/>
    <w:rsid w:val="00923CEF"/>
  </w:style>
  <w:style w:type="paragraph" w:customStyle="1" w:styleId="Titlesubclause2">
    <w:name w:val="Title subclause2"/>
    <w:basedOn w:val="Untitledsubclause2"/>
    <w:qFormat/>
    <w:rsid w:val="00923CEF"/>
    <w:rPr>
      <w:b/>
    </w:rPr>
  </w:style>
  <w:style w:type="paragraph" w:customStyle="1" w:styleId="Titlesubclause3">
    <w:name w:val="Title subclause3"/>
    <w:basedOn w:val="Untitledsubclause3"/>
    <w:qFormat/>
    <w:rsid w:val="00923CEF"/>
    <w:rPr>
      <w:b/>
    </w:rPr>
  </w:style>
  <w:style w:type="paragraph" w:customStyle="1" w:styleId="Titlesubclause4">
    <w:name w:val="Title subclause4"/>
    <w:basedOn w:val="Untitledsubclause4"/>
    <w:qFormat/>
    <w:rsid w:val="00923CEF"/>
    <w:rPr>
      <w:b/>
    </w:rPr>
  </w:style>
  <w:style w:type="paragraph" w:customStyle="1" w:styleId="UntitledClause">
    <w:name w:val="Untitled Clause"/>
    <w:basedOn w:val="TitleClause"/>
    <w:qFormat/>
    <w:rsid w:val="00923CEF"/>
    <w:pPr>
      <w:spacing w:before="120"/>
    </w:pPr>
    <w:rPr>
      <w:b w:val="0"/>
    </w:rPr>
  </w:style>
  <w:style w:type="paragraph" w:customStyle="1" w:styleId="ScheduleUntitledClause">
    <w:name w:val="Schedule Untitled Clause"/>
    <w:basedOn w:val="ScheduleTitleClause"/>
    <w:qFormat/>
    <w:rsid w:val="00923CEF"/>
    <w:pPr>
      <w:spacing w:before="120"/>
    </w:pPr>
    <w:rPr>
      <w:b w:val="0"/>
    </w:rPr>
  </w:style>
  <w:style w:type="paragraph" w:customStyle="1" w:styleId="Titlesubclause1">
    <w:name w:val="Title subclause1"/>
    <w:basedOn w:val="Untitledsubclause1"/>
    <w:qFormat/>
    <w:rsid w:val="00923CEF"/>
    <w:pPr>
      <w:spacing w:before="120"/>
    </w:pPr>
    <w:rPr>
      <w:b/>
    </w:rPr>
  </w:style>
  <w:style w:type="paragraph" w:customStyle="1" w:styleId="Schedule">
    <w:name w:val="Schedule"/>
    <w:qFormat/>
    <w:rsid w:val="00923CEF"/>
    <w:pPr>
      <w:numPr>
        <w:numId w:val="25"/>
      </w:numPr>
      <w:spacing w:before="240" w:after="240" w:line="240" w:lineRule="atLeast"/>
    </w:pPr>
    <w:rPr>
      <w:rFonts w:ascii="Arial" w:eastAsia="Arial Unicode MS" w:hAnsi="Arial" w:cs="Arial"/>
      <w:b/>
      <w:color w:val="000000"/>
      <w:lang w:val="en-US" w:eastAsia="en-US"/>
    </w:rPr>
  </w:style>
  <w:style w:type="paragraph" w:customStyle="1" w:styleId="ScheduleTitle">
    <w:name w:val="Schedule Title"/>
    <w:basedOn w:val="Paragraph"/>
    <w:qFormat/>
    <w:rsid w:val="00923CEF"/>
    <w:rPr>
      <w:b/>
    </w:rPr>
  </w:style>
  <w:style w:type="paragraph" w:customStyle="1" w:styleId="Part">
    <w:name w:val="Part"/>
    <w:basedOn w:val="Paragraph"/>
    <w:qFormat/>
    <w:rsid w:val="00923CEF"/>
    <w:pPr>
      <w:numPr>
        <w:numId w:val="33"/>
      </w:numPr>
      <w:spacing w:before="240" w:after="240"/>
      <w:jc w:val="left"/>
    </w:pPr>
    <w:rPr>
      <w:b/>
    </w:rPr>
  </w:style>
  <w:style w:type="paragraph" w:customStyle="1" w:styleId="AnnexTitle">
    <w:name w:val="Annex Title"/>
    <w:basedOn w:val="Paragraph"/>
    <w:next w:val="Paragraph"/>
    <w:qFormat/>
    <w:rsid w:val="00923CEF"/>
    <w:pPr>
      <w:spacing w:before="240" w:after="240"/>
    </w:pPr>
    <w:rPr>
      <w:b/>
    </w:rPr>
  </w:style>
  <w:style w:type="paragraph" w:customStyle="1" w:styleId="PartTitle">
    <w:name w:val="Part Title"/>
    <w:basedOn w:val="Paragraph"/>
    <w:qFormat/>
    <w:rsid w:val="00923CEF"/>
    <w:rPr>
      <w:b/>
    </w:rPr>
  </w:style>
  <w:style w:type="paragraph" w:customStyle="1" w:styleId="Testimonium">
    <w:name w:val="Testimonium"/>
    <w:basedOn w:val="Paragraph"/>
    <w:qFormat/>
    <w:rsid w:val="00923CEF"/>
  </w:style>
  <w:style w:type="character" w:customStyle="1" w:styleId="apple-converted-space">
    <w:name w:val="apple-converted-space"/>
    <w:basedOn w:val="DefaultParagraphFont"/>
    <w:rsid w:val="00923CEF"/>
    <w:rPr>
      <w:color w:val="000000"/>
    </w:rPr>
  </w:style>
  <w:style w:type="character" w:styleId="Emphasis">
    <w:name w:val="Emphasis"/>
    <w:basedOn w:val="DefaultParagraphFont"/>
    <w:uiPriority w:val="20"/>
    <w:qFormat/>
    <w:rsid w:val="00923CEF"/>
    <w:rPr>
      <w:i/>
      <w:iCs/>
      <w:color w:val="000000"/>
    </w:rPr>
  </w:style>
  <w:style w:type="paragraph" w:customStyle="1" w:styleId="NoNumTitle-Clause">
    <w:name w:val="No Num Title - Clause"/>
    <w:basedOn w:val="TitleClause"/>
    <w:qFormat/>
    <w:rsid w:val="00923CEF"/>
    <w:pPr>
      <w:numPr>
        <w:numId w:val="0"/>
      </w:numPr>
      <w:ind w:left="720"/>
    </w:pPr>
  </w:style>
  <w:style w:type="paragraph" w:customStyle="1" w:styleId="NoNumTitlesubclause1">
    <w:name w:val="No Num Title subclause1"/>
    <w:basedOn w:val="Titlesubclause1"/>
    <w:qFormat/>
    <w:rsid w:val="00923CEF"/>
    <w:pPr>
      <w:numPr>
        <w:ilvl w:val="0"/>
        <w:numId w:val="0"/>
      </w:numPr>
      <w:ind w:left="720"/>
    </w:pPr>
  </w:style>
  <w:style w:type="paragraph" w:customStyle="1" w:styleId="AddressLine">
    <w:name w:val="Address Line"/>
    <w:basedOn w:val="Paragraph"/>
    <w:qFormat/>
    <w:rsid w:val="00923CEF"/>
  </w:style>
  <w:style w:type="paragraph" w:styleId="Date">
    <w:name w:val="Date"/>
    <w:basedOn w:val="Paragraph"/>
    <w:qFormat/>
    <w:rsid w:val="00923CEF"/>
  </w:style>
  <w:style w:type="paragraph" w:customStyle="1" w:styleId="SalutationPara">
    <w:name w:val="Salutation Para"/>
    <w:basedOn w:val="Paragraph"/>
    <w:next w:val="Paragraph"/>
    <w:qFormat/>
    <w:rsid w:val="00923CEF"/>
    <w:pPr>
      <w:spacing w:before="240"/>
    </w:pPr>
  </w:style>
  <w:style w:type="character" w:styleId="FollowedHyperlink">
    <w:name w:val="FollowedHyperlink"/>
    <w:basedOn w:val="DefaultParagraphFont"/>
    <w:uiPriority w:val="99"/>
    <w:semiHidden/>
    <w:unhideWhenUsed/>
    <w:rsid w:val="00923CEF"/>
    <w:rPr>
      <w:i/>
      <w:color w:val="000000"/>
      <w:u w:val="single"/>
    </w:rPr>
  </w:style>
  <w:style w:type="character" w:customStyle="1" w:styleId="DefTerm">
    <w:name w:val="DefTerm"/>
    <w:basedOn w:val="DefaultParagraphFont"/>
    <w:uiPriority w:val="1"/>
    <w:qFormat/>
    <w:rsid w:val="00923CEF"/>
    <w:rPr>
      <w:b/>
      <w:color w:val="000000"/>
    </w:rPr>
  </w:style>
  <w:style w:type="table" w:customStyle="1" w:styleId="ShadedTable">
    <w:name w:val="Shaded Table"/>
    <w:basedOn w:val="TableNormal"/>
    <w:uiPriority w:val="99"/>
    <w:rsid w:val="00923CEF"/>
    <w:pPr>
      <w:spacing w:after="0" w:line="240" w:lineRule="auto"/>
    </w:pPr>
    <w:rPr>
      <w:color w:val="000000"/>
    </w:rPr>
    <w:tblPr>
      <w:tblBorders>
        <w:top w:val="single" w:sz="4" w:space="0" w:color="auto"/>
        <w:left w:val="single" w:sz="4" w:space="0" w:color="auto"/>
        <w:bottom w:val="single" w:sz="4" w:space="0" w:color="auto"/>
        <w:right w:val="single" w:sz="4" w:space="0" w:color="auto"/>
      </w:tblBorders>
    </w:tblPr>
    <w:tcPr>
      <w:shd w:val="clear" w:color="auto" w:fill="EEECE1" w:themeFill="background2"/>
    </w:tcPr>
  </w:style>
  <w:style w:type="paragraph" w:customStyle="1" w:styleId="Letterhead">
    <w:name w:val="Letterhead"/>
    <w:basedOn w:val="Paragraph"/>
    <w:qFormat/>
    <w:rsid w:val="00923CEF"/>
    <w:rPr>
      <w:i/>
    </w:rPr>
  </w:style>
  <w:style w:type="paragraph" w:customStyle="1" w:styleId="LetterTitle">
    <w:name w:val="Letter Title"/>
    <w:basedOn w:val="Paragraph"/>
    <w:qFormat/>
    <w:rsid w:val="00923CEF"/>
    <w:rPr>
      <w:b/>
    </w:rPr>
  </w:style>
  <w:style w:type="paragraph" w:customStyle="1" w:styleId="LongQuestionPara">
    <w:name w:val="Long Question Para"/>
    <w:basedOn w:val="Paragraph"/>
    <w:link w:val="LongQuestionParaChar"/>
    <w:rsid w:val="00923CEF"/>
    <w:pPr>
      <w:numPr>
        <w:numId w:val="11"/>
      </w:numPr>
      <w:spacing w:before="240" w:after="240" w:line="240" w:lineRule="auto"/>
      <w:outlineLvl w:val="1"/>
    </w:pPr>
    <w:rPr>
      <w:sz w:val="20"/>
      <w:lang w:val="en-US"/>
    </w:rPr>
  </w:style>
  <w:style w:type="character" w:customStyle="1" w:styleId="LongQuestionParaChar">
    <w:name w:val="Long Question Para Char"/>
    <w:basedOn w:val="DefaultParagraphFont"/>
    <w:link w:val="LongQuestionPara"/>
    <w:rsid w:val="00923CEF"/>
    <w:rPr>
      <w:rFonts w:ascii="Arial" w:eastAsia="Arial Unicode MS" w:hAnsi="Arial" w:cs="Arial"/>
      <w:color w:val="000000"/>
      <w:sz w:val="20"/>
      <w:szCs w:val="20"/>
      <w:lang w:val="en-US" w:eastAsia="en-US"/>
    </w:rPr>
  </w:style>
  <w:style w:type="paragraph" w:customStyle="1" w:styleId="ShortQuestionPara">
    <w:name w:val="Short Question Para"/>
    <w:basedOn w:val="Paragraph"/>
    <w:link w:val="ShortQuestionParaChar"/>
    <w:rsid w:val="00923CEF"/>
    <w:pPr>
      <w:shd w:val="clear" w:color="auto" w:fill="D9D9D9" w:themeFill="background1" w:themeFillShade="D9"/>
      <w:tabs>
        <w:tab w:val="left" w:pos="270"/>
      </w:tabs>
      <w:spacing w:after="40" w:line="240" w:lineRule="auto"/>
      <w:outlineLvl w:val="1"/>
    </w:pPr>
    <w:rPr>
      <w:bCs/>
      <w:sz w:val="20"/>
      <w:lang w:val="en-US"/>
    </w:rPr>
  </w:style>
  <w:style w:type="character" w:customStyle="1" w:styleId="ShortQuestionParaChar">
    <w:name w:val="Short Question Para Char"/>
    <w:basedOn w:val="DefaultParagraphFont"/>
    <w:link w:val="ShortQuestionPara"/>
    <w:rsid w:val="00923CEF"/>
    <w:rPr>
      <w:rFonts w:ascii="Arial" w:eastAsia="Arial Unicode MS" w:hAnsi="Arial" w:cs="Arial"/>
      <w:bCs/>
      <w:color w:val="000000"/>
      <w:sz w:val="20"/>
      <w:szCs w:val="20"/>
      <w:shd w:val="clear" w:color="auto" w:fill="D9D9D9" w:themeFill="background1" w:themeFillShade="D9"/>
      <w:lang w:val="en-US" w:eastAsia="en-US"/>
    </w:rPr>
  </w:style>
  <w:style w:type="character" w:customStyle="1" w:styleId="ParagraphChar">
    <w:name w:val="Paragraph Char"/>
    <w:basedOn w:val="DefaultParagraphFont"/>
    <w:link w:val="Paragraph"/>
    <w:rsid w:val="00923CEF"/>
    <w:rPr>
      <w:rFonts w:ascii="Arial" w:eastAsia="Arial Unicode MS" w:hAnsi="Arial" w:cs="Arial"/>
      <w:color w:val="000000"/>
      <w:szCs w:val="20"/>
      <w:lang w:eastAsia="en-US"/>
    </w:rPr>
  </w:style>
  <w:style w:type="paragraph" w:customStyle="1" w:styleId="811D3A974D454A258B71E3C4DE24C4F210">
    <w:name w:val="811D3A974D454A258B71E3C4DE24C4F210"/>
    <w:rsid w:val="0097767D"/>
    <w:pPr>
      <w:spacing w:after="120" w:line="240" w:lineRule="auto"/>
    </w:pPr>
    <w:rPr>
      <w:rFonts w:ascii="Arial" w:eastAsia="Arial Unicode MS" w:hAnsi="Arial" w:cs="Arial"/>
      <w:color w:val="000000"/>
      <w:sz w:val="24"/>
      <w:lang w:val="en-US" w:eastAsia="en-US"/>
    </w:rPr>
  </w:style>
  <w:style w:type="paragraph" w:customStyle="1" w:styleId="ListParagraphLevel3">
    <w:name w:val="List Paragraph Level 3"/>
    <w:qFormat/>
    <w:rsid w:val="00923CEF"/>
    <w:pPr>
      <w:spacing w:after="120" w:line="240" w:lineRule="auto"/>
      <w:ind w:left="2160"/>
    </w:pPr>
    <w:rPr>
      <w:rFonts w:ascii="Times New Roman" w:eastAsia="Times New Roman" w:hAnsi="Times New Roman" w:cs="Times New Roman"/>
      <w:color w:val="000000"/>
      <w:sz w:val="24"/>
      <w:szCs w:val="20"/>
      <w:lang w:eastAsia="en-US"/>
    </w:rPr>
  </w:style>
  <w:style w:type="paragraph" w:customStyle="1" w:styleId="DocumentTitle">
    <w:name w:val="Document Title"/>
    <w:basedOn w:val="Paragraph"/>
    <w:qFormat/>
    <w:rsid w:val="00923CEF"/>
    <w:pPr>
      <w:jc w:val="center"/>
    </w:pPr>
    <w:rPr>
      <w:sz w:val="28"/>
    </w:rPr>
  </w:style>
  <w:style w:type="paragraph" w:customStyle="1" w:styleId="Title-Clause">
    <w:name w:val="Title - Clause"/>
    <w:aliases w:val="BIWS Heading 1"/>
    <w:basedOn w:val="Normal"/>
    <w:rsid w:val="00923CEF"/>
    <w:pPr>
      <w:keepNext/>
      <w:tabs>
        <w:tab w:val="num" w:pos="720"/>
      </w:tabs>
      <w:spacing w:before="240" w:after="240" w:line="300" w:lineRule="atLeast"/>
      <w:ind w:left="720" w:hanging="720"/>
      <w:jc w:val="both"/>
      <w:outlineLvl w:val="0"/>
    </w:pPr>
    <w:rPr>
      <w:rFonts w:eastAsia="Arial Unicode MS"/>
      <w:b/>
      <w:kern w:val="28"/>
      <w:szCs w:val="20"/>
      <w:lang w:eastAsia="en-US"/>
    </w:rPr>
  </w:style>
  <w:style w:type="paragraph" w:customStyle="1" w:styleId="Para-Clause-nonum">
    <w:name w:val="Para - Clause - no num"/>
    <w:aliases w:val="Body  clause"/>
    <w:basedOn w:val="Normal"/>
    <w:next w:val="Title-Clause"/>
    <w:rsid w:val="00923CEF"/>
    <w:pPr>
      <w:spacing w:before="120" w:after="120" w:line="300" w:lineRule="atLeast"/>
      <w:ind w:left="720"/>
      <w:jc w:val="both"/>
    </w:pPr>
    <w:rPr>
      <w:rFonts w:eastAsia="Arial Unicode MS"/>
      <w:szCs w:val="20"/>
      <w:lang w:eastAsia="en-US"/>
    </w:rPr>
  </w:style>
  <w:style w:type="paragraph" w:customStyle="1" w:styleId="Para-Clause">
    <w:name w:val="Para - Clause"/>
    <w:basedOn w:val="Title-Clause"/>
    <w:qFormat/>
    <w:rsid w:val="00923CEF"/>
    <w:pPr>
      <w:spacing w:before="120"/>
    </w:pPr>
    <w:rPr>
      <w:b w:val="0"/>
    </w:rPr>
  </w:style>
  <w:style w:type="paragraph" w:customStyle="1" w:styleId="CoversheetParagraph">
    <w:name w:val="Coversheet Paragraph"/>
    <w:basedOn w:val="Normal"/>
    <w:autoRedefine/>
    <w:rsid w:val="00923CEF"/>
    <w:pPr>
      <w:spacing w:after="0" w:line="300" w:lineRule="atLeast"/>
      <w:jc w:val="center"/>
    </w:pPr>
    <w:rPr>
      <w:rFonts w:ascii="Times New Roman" w:eastAsia="Times New Roman" w:hAnsi="Times New Roman" w:cs="Times New Roman"/>
      <w:szCs w:val="20"/>
      <w:lang w:eastAsia="en-US"/>
    </w:rPr>
  </w:style>
  <w:style w:type="paragraph" w:customStyle="1" w:styleId="CoversheetIntro">
    <w:name w:val="Coversheet Intro"/>
    <w:basedOn w:val="CoversheetTitle"/>
    <w:qFormat/>
    <w:rsid w:val="00923CEF"/>
    <w:rPr>
      <w:smallCaps w:val="0"/>
      <w:sz w:val="22"/>
    </w:rPr>
  </w:style>
  <w:style w:type="paragraph" w:customStyle="1" w:styleId="CoversheetStaticText">
    <w:name w:val="Coversheet Static Text"/>
    <w:basedOn w:val="CoversheetIntro"/>
    <w:qFormat/>
    <w:rsid w:val="00923CEF"/>
    <w:rPr>
      <w:b w:val="0"/>
    </w:rPr>
  </w:style>
  <w:style w:type="paragraph" w:customStyle="1" w:styleId="CoversheetParty">
    <w:name w:val="Coversheet Party"/>
    <w:basedOn w:val="CoversheetIntro"/>
    <w:qFormat/>
    <w:rsid w:val="00923CEF"/>
  </w:style>
  <w:style w:type="paragraph" w:customStyle="1" w:styleId="NoNumUntitledClause">
    <w:name w:val="No Num Untitled Clause"/>
    <w:basedOn w:val="UntitledClause"/>
    <w:qFormat/>
    <w:rsid w:val="00923CEF"/>
    <w:pPr>
      <w:numPr>
        <w:numId w:val="0"/>
      </w:numPr>
      <w:ind w:left="720"/>
    </w:pPr>
  </w:style>
  <w:style w:type="paragraph" w:customStyle="1" w:styleId="BackgroundSubclause1">
    <w:name w:val="Background Subclause1"/>
    <w:basedOn w:val="Background"/>
    <w:qFormat/>
    <w:rsid w:val="00923CEF"/>
    <w:pPr>
      <w:numPr>
        <w:ilvl w:val="1"/>
      </w:numPr>
    </w:pPr>
  </w:style>
  <w:style w:type="paragraph" w:customStyle="1" w:styleId="BackgroundSubclause2">
    <w:name w:val="Background Subclause2"/>
    <w:basedOn w:val="Background"/>
    <w:qFormat/>
    <w:rsid w:val="00923CEF"/>
    <w:pPr>
      <w:numPr>
        <w:ilvl w:val="3"/>
      </w:numPr>
    </w:pPr>
  </w:style>
  <w:style w:type="paragraph" w:customStyle="1" w:styleId="HeadingLevel2CQA">
    <w:name w:val="Heading Level 2 CQA"/>
    <w:basedOn w:val="HeadingLevel2"/>
    <w:qFormat/>
    <w:rsid w:val="00923CEF"/>
  </w:style>
  <w:style w:type="paragraph" w:customStyle="1" w:styleId="ClauseBullet1">
    <w:name w:val="Clause Bullet 1"/>
    <w:basedOn w:val="ParaClause"/>
    <w:qFormat/>
    <w:rsid w:val="00923CEF"/>
    <w:pPr>
      <w:numPr>
        <w:numId w:val="12"/>
      </w:numPr>
      <w:ind w:left="1077" w:hanging="357"/>
      <w:outlineLvl w:val="0"/>
    </w:pPr>
  </w:style>
  <w:style w:type="paragraph" w:customStyle="1" w:styleId="ClauseBullet2">
    <w:name w:val="Clause Bullet 2"/>
    <w:basedOn w:val="ParaClause"/>
    <w:qFormat/>
    <w:rsid w:val="00923CEF"/>
    <w:pPr>
      <w:numPr>
        <w:numId w:val="13"/>
      </w:numPr>
      <w:ind w:left="1434" w:hanging="357"/>
      <w:outlineLvl w:val="1"/>
    </w:pPr>
  </w:style>
  <w:style w:type="paragraph" w:customStyle="1" w:styleId="subclause1Bullet1">
    <w:name w:val="subclause 1 Bullet 1"/>
    <w:basedOn w:val="Parasubclause1"/>
    <w:qFormat/>
    <w:rsid w:val="00923CEF"/>
    <w:pPr>
      <w:numPr>
        <w:numId w:val="14"/>
      </w:numPr>
      <w:ind w:left="1077" w:hanging="357"/>
    </w:pPr>
  </w:style>
  <w:style w:type="paragraph" w:customStyle="1" w:styleId="subclause2Bullet1">
    <w:name w:val="subclause 2 Bullet 1"/>
    <w:basedOn w:val="Parasubclause2"/>
    <w:qFormat/>
    <w:rsid w:val="00923CEF"/>
    <w:pPr>
      <w:numPr>
        <w:numId w:val="16"/>
      </w:numPr>
      <w:ind w:left="1434" w:hanging="357"/>
    </w:pPr>
  </w:style>
  <w:style w:type="paragraph" w:customStyle="1" w:styleId="subclause3Bullet1">
    <w:name w:val="subclause 3 Bullet 1"/>
    <w:basedOn w:val="Parasubclause3"/>
    <w:qFormat/>
    <w:rsid w:val="00923CEF"/>
    <w:pPr>
      <w:numPr>
        <w:numId w:val="15"/>
      </w:numPr>
      <w:ind w:left="2273" w:hanging="357"/>
    </w:pPr>
  </w:style>
  <w:style w:type="paragraph" w:customStyle="1" w:styleId="subclause1Bullet2">
    <w:name w:val="subclause 1 Bullet 2"/>
    <w:basedOn w:val="Parasubclause1"/>
    <w:qFormat/>
    <w:rsid w:val="00923CEF"/>
    <w:pPr>
      <w:numPr>
        <w:numId w:val="17"/>
      </w:numPr>
      <w:ind w:left="1434" w:hanging="357"/>
    </w:pPr>
  </w:style>
  <w:style w:type="paragraph" w:customStyle="1" w:styleId="subclause2Bullet2">
    <w:name w:val="subclause 2 Bullet 2"/>
    <w:basedOn w:val="Parasubclause2"/>
    <w:qFormat/>
    <w:rsid w:val="00923CEF"/>
    <w:pPr>
      <w:numPr>
        <w:numId w:val="18"/>
      </w:numPr>
      <w:ind w:left="2273" w:hanging="357"/>
    </w:pPr>
  </w:style>
  <w:style w:type="paragraph" w:customStyle="1" w:styleId="subclause3Bullet2">
    <w:name w:val="subclause 3 Bullet 2"/>
    <w:basedOn w:val="Parasubclause3"/>
    <w:qFormat/>
    <w:rsid w:val="00923CEF"/>
    <w:pPr>
      <w:numPr>
        <w:numId w:val="19"/>
      </w:numPr>
      <w:ind w:left="2982" w:hanging="357"/>
    </w:pPr>
  </w:style>
  <w:style w:type="paragraph" w:customStyle="1" w:styleId="DefinedTermBullet">
    <w:name w:val="Defined Term Bullet"/>
    <w:basedOn w:val="DefinedTermPara"/>
    <w:qFormat/>
    <w:rsid w:val="00923CEF"/>
    <w:pPr>
      <w:numPr>
        <w:numId w:val="20"/>
      </w:numPr>
    </w:pPr>
  </w:style>
  <w:style w:type="paragraph" w:customStyle="1" w:styleId="DefinedTermNumber">
    <w:name w:val="Defined Term Number"/>
    <w:basedOn w:val="DefinedTermPara"/>
    <w:qFormat/>
    <w:rsid w:val="00923CEF"/>
    <w:pPr>
      <w:numPr>
        <w:ilvl w:val="1"/>
      </w:numPr>
    </w:pPr>
  </w:style>
  <w:style w:type="paragraph" w:customStyle="1" w:styleId="AdditionalTitle">
    <w:name w:val="Additional Title"/>
    <w:basedOn w:val="Paragraph"/>
    <w:qFormat/>
    <w:rsid w:val="00923CEF"/>
    <w:pPr>
      <w:jc w:val="left"/>
    </w:pPr>
    <w:rPr>
      <w:b/>
      <w:sz w:val="24"/>
    </w:rPr>
  </w:style>
  <w:style w:type="character" w:customStyle="1" w:styleId="error">
    <w:name w:val="error"/>
    <w:basedOn w:val="DefaultParagraphFont"/>
    <w:rsid w:val="00923CEF"/>
    <w:rPr>
      <w:color w:val="000000"/>
    </w:rPr>
  </w:style>
  <w:style w:type="paragraph" w:customStyle="1" w:styleId="NoNumUntitledsubclause1">
    <w:name w:val="No Num Untitled subclause 1"/>
    <w:basedOn w:val="Untitledsubclause1"/>
    <w:qFormat/>
    <w:rsid w:val="00923CEF"/>
    <w:pPr>
      <w:numPr>
        <w:ilvl w:val="0"/>
        <w:numId w:val="0"/>
      </w:numPr>
      <w:ind w:left="720"/>
    </w:pPr>
  </w:style>
  <w:style w:type="paragraph" w:customStyle="1" w:styleId="BackgroundParaClause">
    <w:name w:val="Background Para Clause"/>
    <w:basedOn w:val="Background"/>
    <w:qFormat/>
    <w:rsid w:val="00923CEF"/>
    <w:pPr>
      <w:numPr>
        <w:numId w:val="0"/>
      </w:numPr>
    </w:pPr>
  </w:style>
  <w:style w:type="paragraph" w:customStyle="1" w:styleId="BackgroundParaSubclause1">
    <w:name w:val="Background Para Subclause1"/>
    <w:basedOn w:val="BackgroundSubclause1"/>
    <w:qFormat/>
    <w:rsid w:val="00923CEF"/>
    <w:pPr>
      <w:numPr>
        <w:ilvl w:val="0"/>
        <w:numId w:val="0"/>
      </w:numPr>
      <w:ind w:left="994"/>
    </w:pPr>
    <w:rPr>
      <w:lang w:val="en-US"/>
    </w:rPr>
  </w:style>
  <w:style w:type="paragraph" w:customStyle="1" w:styleId="BackgroundParaSubclause2">
    <w:name w:val="Background Para Subclause2"/>
    <w:basedOn w:val="BackgroundSubclause2"/>
    <w:qFormat/>
    <w:rsid w:val="00923CEF"/>
    <w:pPr>
      <w:numPr>
        <w:ilvl w:val="0"/>
        <w:numId w:val="0"/>
      </w:numPr>
      <w:ind w:left="1701"/>
    </w:pPr>
    <w:rPr>
      <w:lang w:val="en-US"/>
    </w:rPr>
  </w:style>
  <w:style w:type="paragraph" w:customStyle="1" w:styleId="ClauseBulletPara">
    <w:name w:val="Clause Bullet Para"/>
    <w:basedOn w:val="ClauseBullet1"/>
    <w:qFormat/>
    <w:rsid w:val="00923CEF"/>
    <w:pPr>
      <w:numPr>
        <w:numId w:val="0"/>
      </w:numPr>
      <w:ind w:left="1080"/>
    </w:pPr>
    <w:rPr>
      <w:lang w:val="en-US"/>
    </w:rPr>
  </w:style>
  <w:style w:type="paragraph" w:customStyle="1" w:styleId="ClauseBullet2Para">
    <w:name w:val="Clause Bullet 2 Para"/>
    <w:basedOn w:val="ClauseBullet2"/>
    <w:qFormat/>
    <w:rsid w:val="00923CEF"/>
    <w:pPr>
      <w:numPr>
        <w:numId w:val="0"/>
      </w:numPr>
      <w:ind w:left="1440"/>
    </w:pPr>
    <w:rPr>
      <w:lang w:val="en-US"/>
    </w:rPr>
  </w:style>
  <w:style w:type="paragraph" w:customStyle="1" w:styleId="ACTJurisdictionCheckList">
    <w:name w:val="ACTJurisdictionCheckList"/>
    <w:basedOn w:val="Normal"/>
    <w:rsid w:val="00923CEF"/>
    <w:pPr>
      <w:spacing w:after="120" w:line="300" w:lineRule="atLeast"/>
    </w:pPr>
    <w:rPr>
      <w:rFonts w:eastAsia="Arial Unicode MS"/>
      <w:b/>
      <w:sz w:val="28"/>
    </w:rPr>
  </w:style>
  <w:style w:type="paragraph" w:customStyle="1" w:styleId="JurisdictionDraftingnoteTitle">
    <w:name w:val="Jurisdiction Draftingnote Title"/>
    <w:basedOn w:val="DraftingnoteTitle"/>
    <w:qFormat/>
    <w:rsid w:val="00923CEF"/>
  </w:style>
  <w:style w:type="paragraph" w:customStyle="1" w:styleId="EmptyClausePara">
    <w:name w:val="Empty Clause Para"/>
    <w:basedOn w:val="IgnoredSpacing"/>
    <w:qFormat/>
    <w:rsid w:val="00923CEF"/>
  </w:style>
  <w:style w:type="paragraph" w:styleId="ListParagraph">
    <w:name w:val="List Paragraph"/>
    <w:basedOn w:val="Normal"/>
    <w:uiPriority w:val="34"/>
    <w:qFormat/>
    <w:rsid w:val="00923CEF"/>
    <w:pPr>
      <w:ind w:left="720"/>
      <w:contextualSpacing/>
    </w:pPr>
  </w:style>
  <w:style w:type="paragraph" w:customStyle="1" w:styleId="ScheduleTitlesubclause1">
    <w:name w:val="Schedule Title subclause1"/>
    <w:basedOn w:val="ScheduleUntitledsubclause1"/>
    <w:qFormat/>
    <w:rsid w:val="00923CEF"/>
    <w:pPr>
      <w:spacing w:before="120"/>
    </w:pPr>
    <w:rPr>
      <w:b/>
    </w:rPr>
  </w:style>
  <w:style w:type="paragraph" w:customStyle="1" w:styleId="BulletList1Pattern">
    <w:name w:val="Bullet List 1 + Pattern"/>
    <w:basedOn w:val="BulletList1"/>
    <w:qFormat/>
    <w:rsid w:val="00923CEF"/>
    <w:pPr>
      <w:shd w:val="clear" w:color="auto" w:fill="D9D9D9" w:themeFill="background1" w:themeFillShade="D9"/>
      <w:spacing w:after="120" w:line="240" w:lineRule="auto"/>
      <w:ind w:left="714" w:hanging="357"/>
    </w:pPr>
  </w:style>
  <w:style w:type="paragraph" w:customStyle="1" w:styleId="BulletList2Pattern">
    <w:name w:val="Bullet List 2 + Pattern"/>
    <w:basedOn w:val="BulletList2"/>
    <w:qFormat/>
    <w:rsid w:val="00923CEF"/>
    <w:pPr>
      <w:shd w:val="clear" w:color="auto" w:fill="D9D9D9" w:themeFill="background1" w:themeFillShade="D9"/>
      <w:ind w:left="1077"/>
    </w:pPr>
  </w:style>
  <w:style w:type="paragraph" w:customStyle="1" w:styleId="6D83DCFF8BDF479DB88C9CA683CF81C7">
    <w:name w:val="6D83DCFF8BDF479DB88C9CA683CF81C7"/>
    <w:rsid w:val="00B95EA1"/>
    <w:pPr>
      <w:spacing w:after="120" w:line="240" w:lineRule="auto"/>
    </w:pPr>
    <w:rPr>
      <w:rFonts w:ascii="Arial" w:eastAsia="Times New Roman" w:hAnsi="Arial" w:cs="Times New Roman"/>
      <w:color w:val="000000"/>
      <w:sz w:val="24"/>
      <w:szCs w:val="24"/>
      <w:lang w:val="en-US" w:eastAsia="en-US"/>
    </w:rPr>
  </w:style>
  <w:style w:type="table" w:customStyle="1" w:styleId="TableGrid1">
    <w:name w:val="Table Grid1"/>
    <w:basedOn w:val="TableNormal"/>
    <w:next w:val="TableGrid"/>
    <w:rsid w:val="00B44945"/>
    <w:pPr>
      <w:spacing w:after="0" w:line="240" w:lineRule="auto"/>
    </w:pPr>
    <w:rPr>
      <w:rFonts w:ascii="Calibri" w:eastAsia="Times New Roman" w:hAnsi="Calibri" w:cs="Times New Roman"/>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526B6"/>
    <w:rPr>
      <w:color w:val="000000"/>
      <w:sz w:val="16"/>
      <w:szCs w:val="16"/>
    </w:rPr>
  </w:style>
  <w:style w:type="paragraph" w:styleId="CommentText">
    <w:name w:val="annotation text"/>
    <w:basedOn w:val="Normal"/>
    <w:link w:val="CommentTextChar"/>
    <w:uiPriority w:val="99"/>
    <w:unhideWhenUsed/>
    <w:rsid w:val="003526B6"/>
    <w:rPr>
      <w:sz w:val="20"/>
      <w:szCs w:val="20"/>
    </w:rPr>
  </w:style>
  <w:style w:type="character" w:customStyle="1" w:styleId="CommentTextChar">
    <w:name w:val="Comment Text Char"/>
    <w:basedOn w:val="DefaultParagraphFont"/>
    <w:link w:val="CommentText"/>
    <w:uiPriority w:val="99"/>
    <w:rsid w:val="003526B6"/>
    <w:rPr>
      <w:color w:val="000000"/>
      <w:sz w:val="20"/>
      <w:szCs w:val="20"/>
    </w:rPr>
  </w:style>
  <w:style w:type="paragraph" w:styleId="CommentSubject">
    <w:name w:val="annotation subject"/>
    <w:basedOn w:val="CommentText"/>
    <w:next w:val="CommentText"/>
    <w:link w:val="CommentSubjectChar"/>
    <w:uiPriority w:val="99"/>
    <w:semiHidden/>
    <w:unhideWhenUsed/>
    <w:rsid w:val="003526B6"/>
    <w:rPr>
      <w:b/>
      <w:bCs/>
    </w:rPr>
  </w:style>
  <w:style w:type="character" w:customStyle="1" w:styleId="CommentSubjectChar">
    <w:name w:val="Comment Subject Char"/>
    <w:basedOn w:val="CommentTextChar"/>
    <w:link w:val="CommentSubject"/>
    <w:uiPriority w:val="99"/>
    <w:semiHidden/>
    <w:rsid w:val="003526B6"/>
    <w:rPr>
      <w:b/>
      <w:bCs/>
      <w:color w:val="000000"/>
      <w:sz w:val="20"/>
      <w:szCs w:val="20"/>
    </w:rPr>
  </w:style>
  <w:style w:type="paragraph" w:styleId="Revision">
    <w:name w:val="Revision"/>
    <w:hidden/>
    <w:uiPriority w:val="99"/>
    <w:semiHidden/>
    <w:rsid w:val="00673E7B"/>
    <w:pPr>
      <w:spacing w:after="0" w:line="240" w:lineRule="auto"/>
    </w:pPr>
    <w:rPr>
      <w:color w:val="000000"/>
    </w:rPr>
  </w:style>
  <w:style w:type="character" w:customStyle="1" w:styleId="cohidesearchterm">
    <w:name w:val="co_hidesearchterm"/>
    <w:basedOn w:val="DefaultParagraphFont"/>
    <w:rsid w:val="008C5A76"/>
    <w:rPr>
      <w:color w:val="000000"/>
    </w:rPr>
  </w:style>
  <w:style w:type="character" w:styleId="Strong">
    <w:name w:val="Strong"/>
    <w:basedOn w:val="DefaultParagraphFont"/>
    <w:uiPriority w:val="22"/>
    <w:qFormat/>
    <w:rsid w:val="00E801F1"/>
    <w:rPr>
      <w:b/>
      <w:bCs/>
      <w:color w:val="000000"/>
    </w:rPr>
  </w:style>
  <w:style w:type="character" w:customStyle="1" w:styleId="coplaceholderlink">
    <w:name w:val="co_placeholderlink"/>
    <w:basedOn w:val="DefaultParagraphFont"/>
    <w:rsid w:val="004D67FC"/>
    <w:rPr>
      <w:color w:val="000000"/>
    </w:rPr>
  </w:style>
  <w:style w:type="character" w:customStyle="1" w:styleId="cosearchterm">
    <w:name w:val="co_searchterm"/>
    <w:basedOn w:val="DefaultParagraphFont"/>
    <w:rsid w:val="00DE6B54"/>
    <w:rPr>
      <w:color w:val="000000"/>
    </w:rPr>
  </w:style>
  <w:style w:type="character" w:customStyle="1" w:styleId="khidentifier">
    <w:name w:val="kh_identifier"/>
    <w:basedOn w:val="DefaultParagraphFont"/>
    <w:rsid w:val="00213513"/>
    <w:rPr>
      <w:color w:val="000000"/>
    </w:rPr>
  </w:style>
  <w:style w:type="character" w:customStyle="1" w:styleId="khdescription">
    <w:name w:val="kh_description"/>
    <w:basedOn w:val="DefaultParagraphFont"/>
    <w:rsid w:val="00213513"/>
    <w:rPr>
      <w:color w:val="000000"/>
    </w:rPr>
  </w:style>
  <w:style w:type="table" w:customStyle="1" w:styleId="TableGrid2">
    <w:name w:val="Table Grid2"/>
    <w:basedOn w:val="TableNormal"/>
    <w:next w:val="TableGrid"/>
    <w:rsid w:val="00A52C37"/>
    <w:pPr>
      <w:spacing w:after="0" w:line="240" w:lineRule="auto"/>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52C37"/>
  </w:style>
  <w:style w:type="table" w:customStyle="1" w:styleId="TableGrid3">
    <w:name w:val="Table Grid3"/>
    <w:basedOn w:val="TableNormal"/>
    <w:next w:val="TableGrid"/>
    <w:rsid w:val="00A52C37"/>
    <w:pPr>
      <w:spacing w:after="0" w:line="240" w:lineRule="auto"/>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hadedTable1">
    <w:name w:val="Shaded Table1"/>
    <w:basedOn w:val="TableNormal"/>
    <w:uiPriority w:val="99"/>
    <w:rsid w:val="00923CEF"/>
    <w:pPr>
      <w:spacing w:after="0" w:line="240" w:lineRule="auto"/>
    </w:pPr>
    <w:rPr>
      <w:color w:val="000000"/>
    </w:rPr>
    <w:tblPr>
      <w:tblBorders>
        <w:top w:val="single" w:sz="4" w:space="0" w:color="auto"/>
        <w:left w:val="single" w:sz="4" w:space="0" w:color="auto"/>
        <w:bottom w:val="single" w:sz="4" w:space="0" w:color="auto"/>
        <w:right w:val="single" w:sz="4" w:space="0" w:color="auto"/>
      </w:tblBorders>
    </w:tblPr>
    <w:tcPr>
      <w:shd w:val="clear" w:color="auto" w:fill="EEECE1" w:themeFill="background2"/>
    </w:tcPr>
  </w:style>
  <w:style w:type="paragraph" w:customStyle="1" w:styleId="835FF0B0D5344FE4A8EE41F54AA7E17C16">
    <w:name w:val="835FF0B0D5344FE4A8EE41F54AA7E17C16"/>
    <w:rsid w:val="00A52C37"/>
    <w:pPr>
      <w:spacing w:after="120" w:line="240" w:lineRule="auto"/>
    </w:pPr>
    <w:rPr>
      <w:rFonts w:ascii="Arial" w:eastAsia="Times New Roman" w:hAnsi="Arial" w:cs="Times New Roman"/>
      <w:color w:val="000000"/>
      <w:sz w:val="24"/>
      <w:szCs w:val="24"/>
      <w:lang w:val="en-US" w:eastAsia="en-US"/>
    </w:rPr>
  </w:style>
  <w:style w:type="character" w:customStyle="1" w:styleId="UnresolvedMention1">
    <w:name w:val="Unresolved Mention1"/>
    <w:basedOn w:val="DefaultParagraphFont"/>
    <w:uiPriority w:val="99"/>
    <w:semiHidden/>
    <w:unhideWhenUsed/>
    <w:rsid w:val="00334FF1"/>
    <w:rPr>
      <w:color w:val="000000"/>
      <w:shd w:val="clear" w:color="auto" w:fill="E6E6E6"/>
    </w:rPr>
  </w:style>
  <w:style w:type="paragraph" w:customStyle="1" w:styleId="SectorSpecificNoteTitle">
    <w:name w:val="Sector Specific Note Title"/>
    <w:basedOn w:val="JurisdictionDraftingnoteTitle"/>
    <w:qFormat/>
    <w:rsid w:val="00923CEF"/>
  </w:style>
  <w:style w:type="character" w:customStyle="1" w:styleId="UnresolvedMention2">
    <w:name w:val="Unresolved Mention2"/>
    <w:basedOn w:val="DefaultParagraphFont"/>
    <w:uiPriority w:val="99"/>
    <w:semiHidden/>
    <w:unhideWhenUsed/>
    <w:rsid w:val="00071733"/>
    <w:rPr>
      <w:color w:val="000000"/>
      <w:shd w:val="clear" w:color="auto" w:fill="E6E6E6"/>
    </w:rPr>
  </w:style>
  <w:style w:type="character" w:customStyle="1" w:styleId="UnresolvedMention3">
    <w:name w:val="Unresolved Mention3"/>
    <w:basedOn w:val="DefaultParagraphFont"/>
    <w:uiPriority w:val="99"/>
    <w:semiHidden/>
    <w:unhideWhenUsed/>
    <w:rsid w:val="00CE6D6D"/>
    <w:rPr>
      <w:color w:val="000000"/>
      <w:shd w:val="clear" w:color="auto" w:fill="E6E6E6"/>
    </w:rPr>
  </w:style>
  <w:style w:type="paragraph" w:customStyle="1" w:styleId="IgnoredEmptysubclause">
    <w:name w:val="Ignored Empty subclause"/>
    <w:basedOn w:val="Normal"/>
    <w:link w:val="IgnoredEmptysubclauseChar"/>
    <w:qFormat/>
    <w:rsid w:val="00923CEF"/>
  </w:style>
  <w:style w:type="character" w:customStyle="1" w:styleId="IgnoredEmptysubclauseChar">
    <w:name w:val="Ignored Empty subclause Char"/>
    <w:basedOn w:val="DefaultParagraphFont"/>
    <w:link w:val="IgnoredEmptysubclause"/>
    <w:rsid w:val="00923CEF"/>
    <w:rPr>
      <w:color w:val="000000"/>
    </w:rPr>
  </w:style>
  <w:style w:type="paragraph" w:customStyle="1" w:styleId="FE9FEA9CC0E94E0FA5EFE209CA58453E">
    <w:name w:val="FE9FEA9CC0E94E0FA5EFE209CA58453E"/>
    <w:rsid w:val="00CD4863"/>
    <w:pPr>
      <w:spacing w:after="160" w:line="259" w:lineRule="auto"/>
    </w:pPr>
    <w:rPr>
      <w:color w:val="000000"/>
      <w:lang w:val="en-US" w:eastAsia="en-US"/>
    </w:rPr>
  </w:style>
  <w:style w:type="numbering" w:customStyle="1" w:styleId="ScheduleListStyle">
    <w:name w:val="ScheduleListStyle"/>
    <w:pPr>
      <w:numPr>
        <w:numId w:val="24"/>
      </w:numPr>
    </w:pPr>
  </w:style>
  <w:style w:type="numbering" w:customStyle="1" w:styleId="ClauseListStyle">
    <w:name w:val="ClauseListStyle"/>
    <w:pPr>
      <w:numPr>
        <w:numId w:val="27"/>
      </w:numPr>
    </w:pPr>
  </w:style>
  <w:style w:type="numbering" w:customStyle="1" w:styleId="PartListStyle">
    <w:name w:val="PartListStyle"/>
    <w:pPr>
      <w:numPr>
        <w:numId w:val="32"/>
      </w:numPr>
    </w:pPr>
  </w:style>
  <w:style w:type="paragraph" w:styleId="TOC1">
    <w:name w:val="toc 1"/>
    <w:basedOn w:val="Normal"/>
    <w:next w:val="Normal"/>
    <w:autoRedefine/>
    <w:uiPriority w:val="39"/>
    <w:rsid w:val="00805BCE"/>
    <w:pPr>
      <w:spacing w:after="10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dm:cachedDataManifest xmlns:cdm="http://schemas.microsoft.com/2004/VisualStudio/Tools/Applications/CachedDataManifest.xsd" cdm:revision="1"/>
</file>

<file path=customXml/item2.xml><?xml version="1.0" encoding="utf-8"?>
<ns30:Sources xmlns:w="http://schemas.openxmlformats.org/wordprocessingml/2006/main" xmlns:r="http://schemas.openxmlformats.org/officeDocument/2006/relationships" xmlns:m="http://schemas.openxmlformats.org/officeDocument/2006/math" xmlns:ns4="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XSL" StyleName="APA"/>
</file>

<file path=customXml/item3.xml><?xml version="1.0" encoding="utf-8"?>
<n-document xmlns:xsd="http://www.w3.org/2001/XMLSchema" xmlns:xsi="http://www.w3.org/2001/XMLSchema-instance" guid="0" synced="true" validated="true">
  <n-docbody>
    <standard.doc precedenttype="lease">
      <prelim>
        <product.name>product.name0</product.name>
        <title>Lease of whole: industrial unit/warehouse (not on an estate)</title>
        <author>
          <link href="https://uk.practicallaw.thomsonreuters.com/Browse/Home/About/OurteamProperty" style="ACTLinkURL">
            <ital>Practical Law Property</ital>
          </link>
        </author>
        <resource.type>Standard documents</resource.type>
        <juris>juris0</juris>
        <juris>juris1</juris>
      </prelim>
      <abstract>
        <para>
          <paratext>A lease of the whole of an industrial unit or warehouse building.</paratext>
        </para>
        <para>
          <paratext>The lease contains prescribed clauses and optional provisions if there is a tenant's guarantor.</paratext>
        </para>
        <para>
          <paratext>The lease assumes that the property to be let is the whole of an industrial unit or warehouse building. The landlord will not retain any part of the property and the property does not form part of an estate owned by the landlord. Therefore, the lease does not include any service charge provisions.</paratext>
        </para>
        <para>
          <paratext>The tenant repairs the demise. The lease can be used as a full repairing and insuring lease (FRI lease). Alternatively, the tenant's repair obligation can be qualified by reference to a schedule of condition.</paratext>
        </para>
        <para>
          <paratext>The landlord insures the let property. The lease contains optional provisions to deal with uninsured risks.</paratext>
        </para>
        <para>
          <paratext>The lease contains optional provisions for an upwards only open market rent review and for an optional cap and collar on the reviewed rent.</paratext>
        </para>
        <para>
          <paratext>The lease also contains optional wording for a break clause.</paratext>
        </para>
        <para>
          <paratext>The lease can be used as a headlease or as an underlease where the landlord has a leasehold interest in the whole industrial unit/warehouse building. It also contains optional wording to enable it to be used as a renewal lease.</paratext>
        </para>
      </abstract>
      <toc.identifier hasToc="true"/>
      <body>
        <drafting.note id="a227775" jurisdiction="">
          <head align="left" preservecase="true">
            <headtext>About this document</headtext>
          </head>
          <division id="a000006" level="1">
            <para>
              <paratext>The standard document is for use as a lease of the whole of an industrial unit or warehouse building.</paratext>
            </para>
            <para>
              <paratext>The document:</paratext>
            </para>
            <list type="bulleted">
              <list.item>
                <para>
                  <paratext>Contains prescribed clauses and optional provisions if there is a tenant's guarantor.</paratext>
                </para>
              </list.item>
              <list.item>
                <para>
                  <paratext>Assumes that the property to be let is the whole of an industrial unit or warehouse building. The landlord will not retain any part of the property and the property does not form part of an estate owned by the landlord. Therefore, the lease does not include any service charge provisions. If the parties require a lease of:</paratext>
                </para>
                <list type="bulleted">
                  <list.item>
                    <para>
                      <paratext>
                        a whole industrial unit/warehouse building on an estate, see 
                        <link href="w-019-7095" style="ACTLinkPLCtoPLC">
                          <ital>Standard document, Lease of whole: industrial unit/warehouse on an estate</ital>
                        </link>
                        ; or
                      </paratext>
                    </para>
                  </list.item>
                  <list.item>
                    <para>
                      <paratext>
                        part of an industrial unit/warehouse building, see 
                        <link href="w-019-5248" style="ACTLinkPLCtoPLC">
                          <ital>Standard document, Lease of part: industrial unit/warehouse on an estate</ital>
                        </link>
                        .
                      </paratext>
                    </para>
                  </list.item>
                </list>
                <para>
                  <paratext>Both of those leases contain service charge provisions.</paratext>
                </para>
              </list.item>
            </list>
            <list type="bulleted">
              <list.item>
                <para>
                  <paratext>
                    Obliges the tenant to repair the demise. The lease can be used as a full repairing and insuring lease (
                    <link href="6-107-6604" style="ACTLinkPLCtoPLC">
                      <ital>FRI lease</ital>
                    </link>
                    ). Alternatively, the tenant's repair obligation can be qualified by reference to a schedule of condition.
                  </paratext>
                </para>
              </list.item>
              <list.item>
                <para>
                  <paratext>Provides that the landlord insures the let property. The lease contains optional provisions to deal with uninsured risks.</paratext>
                </para>
              </list.item>
              <list.item>
                <para>
                  <paratext>Contains optional provisions for an upwards only open market rent review and for an optional cap and collar on the reviewed rent.</paratext>
                </para>
              </list.item>
              <list.item>
                <para>
                  <paratext>Contains optional provisions to include a break clause.</paratext>
                </para>
              </list.item>
              <list.item>
                <para>
                  <paratext>Can be used as a headlease or as an underlease where the landlord's interest in the industrial unit or warehouse building is leasehold. It also contains optional wording to enable it to be used as a renewal lease.</paratext>
                </para>
              </list.item>
            </list>
            <para>
              <paratext>
                For a lease report which has been pre-populated based on the terms of this standard document lease, see 
                <link href="w-026-3231" style="ACTLinkPLCtoPLC">
                  <ital>Long form lease report based on lease of whole industrial unit warehouse (not on an estate)</ital>
                </link>
                . The lease report is in Word format and can be accessed, together with our other pre-populated lease reports, through 
                <link href="5-614-3745" style="ACTLinkPLCtoPLC">
                  <ital>Standard document, Long form lease reports</ital>
                </link>
                .
              </paratext>
            </para>
            <para>
              <paratext>
                To assist practitioners in deciding which type of standard document lease to use in their transaction, 
                <link href="w-031-5990" style="ACTLinkPLCtoPLC">
                  <ital>Commercial leases toolkit</ital>
                </link>
                 explains the scope of the various different types of 
                <link anchor="a640913" href="3-200-9460" style="ACTLinkPLCtoPLC">
                  <ital>Practical Law Property standard document commercial leases</ital>
                </link>
                 and the differences between them.
              </paratext>
            </para>
            <division id="a266757" level="2">
              <head align="left" preservecase="true">
                <headtext>Abbreviations used in integrated drafting notes</headtext>
              </head>
              <list type="bulleted">
                <list.item>
                  <para>
                    <paratext>CRAR: commercial rent arrears recovery.</paratext>
                  </para>
                </list.item>
                <list.item>
                  <para>
                    <paratext>
                      CRTPA 1999: 
                      <link href="9-505-5610" style="ACTLinkPLCtoPLC">
                        <ital>Contracts (Rights of Third Parties) Act 1999</ital>
                      </link>
                      .
                    </paratext>
                  </para>
                </list.item>
                <list.item>
                  <para>
                    <paratext>
                      EPC Regulations: 
                      <link href="9-523-4344" style="ACTLinkPLCtoPLC">
                        <ital>Energy Performance of Buildings (England and Wales) Regulations 2012 (SI 2012/3118)</ital>
                      </link>
                      .
                    </paratext>
                  </para>
                </list.item>
                <list.item>
                  <para>
                    <paratext>
                      Lease Code 2020: 
                      <link href="https://www.rics.org/globalassets/rics-website/media/upholding-professional-standards/sector-standards/real-estate/code-for-leasing_ps-version_feb-2020.pdf" style="ACTLinkURL">
                        <ital>RICS Professional statement: Code for Leasing Business Premises, England and Wales (1st edition, February 2020)</ital>
                      </link>
                      .
                    </paratext>
                  </para>
                </list.item>
                <list.item>
                  <para>
                    <paratext>
                      LPA 1925: 
                      <link href="4-505-5702" style="ACTLinkPLCtoPLC">
                        <ital>Law of Property Act 1925</ital>
                      </link>
                      .
                    </paratext>
                  </para>
                </list.item>
                <list.item>
                  <para>
                    <paratext>
                      LRHUDA 1993: 
                      <link href="8-507-4949" style="ACTLinkPLCtoPLC">
                        <ital>Leasehold Reform, Housing and Urban Development Act 1993</ital>
                      </link>
                      .
                    </paratext>
                  </para>
                </list.item>
                <list.item>
                  <para>
                    <paratext>
                      LRR 2003: 
                      <link href="0-505-7500" style="ACTLinkPLCtoPLC">
                        <ital>Land Registration Rules 2003 (SI 2003/1417)</ital>
                      </link>
                      .
                    </paratext>
                  </para>
                </list.item>
                <list.item>
                  <para>
                    <paratext>
                      LTA 1927: 
                      <link href="4-508-2526" style="ACTLinkPLCtoPLC">
                        <ital>Landlord and Tenant Act 1927</ital>
                      </link>
                      .
                    </paratext>
                  </para>
                </list.item>
                <list.item>
                  <para>
                    <paratext>
                      LTA 1954: 
                      <link href="0-503-9375" style="ACTLinkPLCtoPLC">
                        <ital>Landlord and Tenant Act 1954</ital>
                      </link>
                      .
                    </paratext>
                  </para>
                </list.item>
                <list.item>
                  <para>
                    <paratext>
                      LTA 1988: 
                      <link href="0-507-2732" style="ACTLinkPLCtoPLC">
                        <ital>Landlord and Tenant Act 1988</ital>
                      </link>
                      .
                    </paratext>
                  </para>
                </list.item>
                <list.item>
                  <para>
                    <paratext>
                      LTCA 1995: 
                      <link href="7-506-6087" style="ACTLinkPLCtoPLC">
                        <ital>Landlord and Tenant (Covenants) Act 1995</ital>
                      </link>
                      .
                    </paratext>
                  </para>
                </list.item>
                <list.item>
                  <para>
                    <paratext>
                      MEES Regulations: 
                      <link href="7-609-0185" style="ACTLinkPLCtoPLC">
                        <ital>Energy Efficiency (Private Rented Property) (England and Wales) Regulations 2015 (SI 2015/962)</ital>
                      </link>
                      .
                    </paratext>
                  </para>
                </list.item>
                <list.item>
                  <para>
                    <paratext>
                      RPI: 
                      <link href="5-377-4351" style="ACTLinkPLCtoPLC">
                        <bold>
                          <ital>Retail Prices Index</ital>
                        </bold>
                      </link>
                      .
                    </paratext>
                  </para>
                </list.item>
                <list.item>
                  <para>
                    <paratext>
                      Use Classes Order 1987: 
                      <link href="https://uk.practicallaw.thomsonreuters.com/3-508-4390?originationContext=document&amp;amp;transitionType=PLDocumentLink&amp;amp;contextData=%28sc.Default%29" style="ACTLinkURL">
                        <ital>Town and Country Planning Use (Use Classes) Order 1987 (SI 1987/764)</ital>
                      </link>
                      .
                    </paratext>
                  </para>
                </list.item>
                <list.item>
                  <para>
                    <paratext>
                      VATA 1994: 
                      <link href="5-505-8762" style="ACTLinkPLCtoPLC">
                        <ital>Value Added Tax Act 1994</ital>
                      </link>
                      .
                    </paratext>
                  </para>
                </list.item>
              </list>
            </division>
            <division id="a792283" level="2">
              <head align="left" preservecase="true">
                <headtext>Drafting assumptions</headtext>
              </head>
              <para>
                <paratext>
                  The standard document has been drafted from the point of view of the landlord but aims to achieve a fair balance between the parties. The integrated drafting notes also suggest amendments that the tenant may want to make. For more information about commercial lease negotiation from the tenant's perspective, see 
                  <link href="w-028-1354" style="ACTLinkPLCtoPLC">
                    <ital>Practice note, Commercial leases: tenant's amendments</ital>
                  </link>
                  .
                </paratext>
              </para>
              <para>
                <paratext>The following assumptions have been made about the lease:</paratext>
              </para>
              <list type="bulleted">
                <list.item>
                  <para>
                    <paratext>The property is in England or Wales.</paratext>
                  </para>
                </list.item>
                <list.item>
                  <para>
                    <paratext>The landlord, tenant and optional guarantor are each either a company incorporated in England and Wales or an individual resident and domiciled in England and Wales.</paratext>
                  </para>
                </list.item>
                <list.item>
                  <para>
                    <paratext>The lease will either be a headlease or an underlease. If the standard document is used as an underlease, it is assumed that the superior lease demises the whole of the industrial unit or warehouse to the landlord, the landlord (rather than the superior landlord) has a large degree of control over the industrial unit or warehouse and the superior lease permits underletting on terms that are standard in the market without any further restrictions on the form of underlease.</paratext>
                  </para>
                  <para>
                    <paratext>Parties using this standard document as an underlease will need to check the particular superior lease thoroughly and amend this standard document where necessary to reflect any requirements of that superior lease.</paratext>
                  </para>
                </list.item>
              </list>
              <list type="bulleted">
                <list.item>
                  <para>
                    <paratext>
                      The lease will create a 
                      <link href="0-107-6881" style="ACTLinkPLCtoPLC">
                        <ital>new tenancy</ital>
                      </link>
                       for the purposes of the LTCA 1995. For more information on the LTCA 1995 and the meaning of "new tenancy", see 
                      <link anchor="a310846" href="5-107-4894" style="ACTLinkPLCtoPLC">
                        <ital>Practice note, Grant of a lease: legal issues: New and old leases</ital>
                      </link>
                      .
                    </paratext>
                  </para>
                </list.item>
                <list.item>
                  <para>
                    <paratext>
                      The landlord will rely on the procedure under 
                      <link href="7-507-2309" style="ACTLinkPLCtoPLC">
                        <ital>section 8</ital>
                      </link>
                       of the LTCA 1995 to obtain a release from the landlord covenants of the lease following any transfer of the reversion (see 
                      <link href="9-501-5855" style="ACTLinkPLCtoPLC">
                        <ital>Practice note, Statutory and contractual ways to release a landlord from landlord covenants</ital>
                      </link>
                      ).
                    </paratext>
                  </para>
                </list.item>
                <list.item>
                  <para>
                    <paratext>
                      If the lease will be registered, it will be publicly available. If the landlord has confidentiality concerns, it will need to take confidentiality undertakings from the tenant (and any guarantor) and make an application to designate the lease as an Exempt Information Document (EID). For more information, see 
                      <link href="6-107-4898" style="ACTLinkPLCtoPLC">
                        <ital>Practice note, Exempt information documents</ital>
                      </link>
                       and 
                      <internal.reference refid="a588285">Drafting note, Additional obligations to deal with confidentiality and exempt information</internal.reference>
                      .
                    </paratext>
                  </para>
                </list.item>
                <list.item>
                  <para>
                    <paratext>
                      The lease does not comply fully with the Lease Code 2020. For more information about the Lease Code 2020, see 
                      <link href="w-024-9525" style="ACTLinkPLCtoPLC">
                        <ital>Practice notes, Code for Leasing Business Premises, England and Wales 2020</ital>
                      </link>
                       and 
                      <link href="w-025-3731" style="ACTLinkPLCtoPLC">
                        <ital>Comparison of the Lease Code 2020 against the Lease Code 2007</ital>
                      </link>
                      . For a lease that does comply with the Lease Code 2020, see 
                      <link href="w-021-1889" style="ACTLinkPLCtoPLC">
                        <ital>Standard document, Lease of part: office (complies with Lease Code 2020)</ital>
                      </link>
                       or 
                      <link href="w-027-5480" style="ACTLinkPLCtoPLC">
                        <ital>Standard document, Lease of whole: high street shop (complies with Lease Code 2020) (shorter form)</ital>
                      </link>
                      .
                    </paratext>
                  </para>
                </list.item>
                <list.item>
                  <para>
                    <paratext>
                      The parties will execute the lease as a deed. For more information, see 
                      <link anchor="a1023772" href="5-107-4894" style="ACTLinkPLCtoPLC">
                        <ital>Practice note, Grant of a lease: legal issues: Formalities</ital>
                      </link>
                      .
                    </paratext>
                  </para>
                </list.item>
                <list.item>
                  <para>
                    <paratext>
                      The lease will be granted at a 
                      <link href="0-107-7102" style="ACTLinkPLCtoPLC">
                        <bold>
                          <ital>rack rent</ital>
                        </bold>
                      </link>
                       and without a premium. The standard document assumes that, if there is no rent-free period, the annual rent will be payable immediately following completion of the lease and the first payment of annual rent will be in respect of the period from the date of grant of the lease. If the parties have agreed that the tenant must pay the annual rent in respect of a period before the lease was granted, the standard document will require amendment to reflect the terms agreed by the parties.
                    </paratext>
                  </para>
                </list.item>
                <list.item>
                  <para>
                    <paratext>The property to be let to the tenant is the whole of an industrial unit or warehouse and may include external areas (such as a car parking area, service area and refuse area). The landlord will not retain any part of the property and the property does not form part of an estate owned by the landlord. Therefore, the lease does not contain any service charge provisions.</paratext>
                  </para>
                </list.item>
                <list.item>
                  <para>
                    <paratext>The tenant will repair the let property. The standard document can be used either as a full repairing and insuring lease (FRI lease) or the tenant's repair obligation can be qualified by reference to a schedule of condition.</paratext>
                  </para>
                </list.item>
                <list.item>
                  <para>
                    <paratext>The tenant may assign the whole of the lease with landlord's consent (not to be unreasonably withheld). The standard document contains optional provisions to allow the tenant to underlet whole or a permitted part, share occupation and charge the whole with landlord's consent (not to be unreasonably withheld).</paratext>
                  </para>
                </list.item>
                <list.item>
                  <para>
                    <paratext>
                      The landlord insures the let property. The standard document contains optional provisions to deal with uninsured risks (see 
                      <internal.reference refid="a368889">Drafting note, Uninsured risks (optional provisions)</internal.reference>
                      ).
                    </paratext>
                  </para>
                </list.item>
                <list.item>
                  <para>
                    <paratext>The let property adjoins a public highway and has direct access to mains utilities.</paratext>
                  </para>
                </list.item>
                <list.item>
                  <para>
                    <paratext>The standard document contains optional provisions for an upwards only open market rent review and further optional provisions to include a cap and collar on any reviewed rent.</paratext>
                  </para>
                </list.item>
                <list.item>
                  <para>
                    <paratext>
                      The standard document can be used whether or not the lease will be contracted out of the LTA 1954. For information on the procedures for excluding the security of tenure provisions of 
                      <link href="3-508-2051" style="ACTLinkPLCtoPLC">
                        <ital>sections 24 to 28</ital>
                      </link>
                       of the LTA 1954, see 
                      <link href="8-107-4901" style="ACTLinkPLCtoPLC">
                        <ital>Practice note, LTA 1954: procedure for contracting out</ital>
                      </link>
                      .
                    </paratext>
                  </para>
                </list.item>
                <list.item>
                  <para>
                    <paratext>The standard document contains optional provisions to enable it to be used as a renewal lease. If the standard document is being used to grant a renewal lease:</paratext>
                  </para>
                  <list type="bulleted">
                    <list.item>
                      <para>
                        <paratext>
                          the parties have agreed to use the standard document to effect that renewal even though the terms of the standard document may not be similar to the terms of the existing lease being renewed. If, instead, the parties want to grant the renewal lease simply by reference to the terms of the existing lease, see 
                          <link href="1-503-2793" style="ACTLinkPLCtoPLC">
                            <ital>Standard document, Renewal lease by reference to an existing lease</ital>
                          </link>
                          ;
                        </paratext>
                      </para>
                    </list.item>
                    <list.item>
                      <para>
                        <paratext>the extent of the demise under the renewal lease will be the same as the extent of the demise under the existing lease;</paratext>
                      </para>
                    </list.item>
                    <list.item>
                      <para>
                        <paratext>in order to preserve the tenant's dilapidations liability under the existing lease, the parties have agreed that the tenant's repairing obligations are to be construed by reference to the nature and condition of the demised property at the date on which the existing lease was granted (or when the tenant first took a lease of the property, if it has had multiple previous leases) and not the date on which this new lease is granted; and</paratext>
                      </para>
                    </list.item>
                    <list.item>
                      <para>
                        <paratext>
                          the renewal lease is being negotiated shortly before the end of the existing lease. If this assumption is incorrect and it will be a longer period before the renewal lease commences, the landlord may want to amend the standard document so that the renewal lease can be terminated if the existing lease is forfeited or otherwise determined. For provisions that may be adapted, see 
                          <link anchor="a219711" href="8-509-6017" style="ACTLinkPLCtoPLC">
                            <ital>Standard document, Lease of additional property by reference to an existing lease: Clause 6</ital>
                          </link>
                          .
                        </paratext>
                      </para>
                    </list.item>
                  </list>
                </list.item>
              </list>
              <list type="bulleted">
                <list.item>
                  <para>
                    <paratext>
                      Contamination is not at an issue. If it is an issue, see 
                      <link href="0-524-0900" style="ACTLinkPLCtoPLC">
                        <ital>Practice note, Environmental implications of non-environmental lease clauses</ital>
                      </link>
                       and 
                      <link href="9-506-0598" style="ACTLinkPLCtoPLC">
                        <ital>Standard clause, Clauses to allocate environmental liability in leases</ital>
                      </link>
                      .
                    </paratext>
                  </para>
                </list.item>
              </list>
            </division>
            <division id="a652217" level="2">
              <head align="left" preservecase="true">
                <headtext>Drafting considerations</headtext>
              </head>
              <para>
                <paratext>The standard document must be amended to take account of the particular transaction, including:</paratext>
              </para>
              <list type="bulleted">
                <list.item>
                  <para>
                    <paratext>The context of the transaction.</paratext>
                  </para>
                </list.item>
                <list.item>
                  <para>
                    <paratext>The nature, location and age of the property.</paratext>
                  </para>
                </list.item>
                <list.item>
                  <para>
                    <paratext>The intended use of the property.</paratext>
                  </para>
                </list.item>
                <list.item>
                  <para>
                    <paratext>The business needs of the parties in relation to the property and the commercial deal they have struck.</paratext>
                  </para>
                </list.item>
                <list.item>
                  <para>
                    <paratext>Title or management issues particular to the property.</paratext>
                  </para>
                </list.item>
              </list>
              <para>
                <paratext>Examples may include:</paratext>
              </para>
              <list type="bulleted">
                <list.item>
                  <para>
                    <paratext>Access to and egress from the property may be limited to specific routes and locations or be restricted to certain times of the day for operational reasons.</paratext>
                  </para>
                </list.item>
                <list.item>
                  <para>
                    <paratext>There may be planning charges affecting the property which restrict its use or hours of operation.</paratext>
                  </para>
                </list.item>
                <list.item>
                  <para>
                    <paratext>Any works to the property may require the prior consent of a third party with the benefit of a restrictive covenant affecting the freehold title.</paratext>
                  </para>
                </list.item>
                <list.item>
                  <para>
                    <paratext>The terms of the lease may have to reflect conditions imposed on the landlord under its financing arrangements.</paratext>
                  </para>
                </list.item>
                <list.item>
                  <para>
                    <paratext>If the lease being granted is an underlease, the terms of the superior lease.</paratext>
                  </para>
                </list.item>
                <list.item>
                  <para>
                    <paratext>If the lease being granted is a renewal lease, the terms of the existing lease.</paratext>
                  </para>
                </list.item>
              </list>
            </division>
            <division id="a241372" level="2">
              <head align="left" preservecase="true">
                <headtext>Additional clauses</headtext>
              </head>
              <para>
                <paratext>
                  Practical Law Property publishes additional clauses that you may want to include in the lease. For a complete list, see 
                  <link href="1-200-9461" style="ACTLinkPLCtoPLC">
                    <ital>Standard clauses and drafting notes</ital>
                  </link>
                  .
                </paratext>
              </para>
            </division>
          </division>
        </drafting.note>
        <cover.sheet>
          <head align="left" preservecase="true">
            <headtext>[under]lease</headtext>
          </head>
          <subject.intro>relating to</subject.intro>
          <subject.text>[DESCRIPTION OF PROPERTY]</subject.text>
          <party.name>[LANDLORD]</party.name>
          <AdditionalPartyType>
            <static.and>and</static.and>
            <party.name>[TENANT]</party.name>
          </AdditionalPartyType>
          <AdditionalPartyType>
            <static.and>and</static.and>
            <party.name>[GUARANTOR]]</party.name>
          </AdditionalPartyType>
        </cover.sheet>
        <intro default="true">
          <drafting.note id="a601687" jurisdiction="">
            <head align="left" preservecase="true">
              <headtext>Prescribed Clauses</headtext>
            </head>
            <division id="a000007" level="1">
              <para>
                <paratext>It is in both parties' interests to ensure that the prescribed clauses are completed properly. Failure to submit a prescribed clauses lease in the correct form may result in rejection of the tenant's application for registration. Also, if the correct information is not provided in the prescribed clauses, this may result in the landlord's or the tenant's rights not being properly noted in the relevant title registers.</paratext>
              </para>
              <para>
                <paratext>
                  Detailed information as to when leases 
                  <bold>must</bold>
                   contain prescribed clauses and when the clauses 
                  <bold>may</bold>
                   be used voluntarily can be found in 
                  <link href="1-201-4212" style="ACTLinkPLCtoPLC">
                    <ital>Practice note, Prescribed clauses leases</ital>
                  </link>
                  . That practice note also explains the consequences of completing the prescribed clauses incorrectly and subsidiary issues (such as making EID applications and resolving any errors made in the prescribed clauses).
                </paratext>
              </para>
              <para>
                <paratext>If the lease does not require prescribed clauses and the parties do not want to include them voluntarily, they may be deleted.</paratext>
              </para>
              <division id="a437272" level="2">
                <head align="left" preservecase="true">
                  <headtext>LR1. Date of lease</headtext>
                </head>
                <para>
                  <paratext>Insert the date in the Land Registry's requested style of "25 December 2023".</paratext>
                </para>
              </division>
              <division id="a905192" level="2">
                <head align="left" preservecase="true">
                  <headtext>LR2. Title numbers</headtext>
                </head>
                <division id="a546143" level="3">
                  <head align="left" preservecase="true">
                    <headtext>LR2.1 Landlord's title number(s)</headtext>
                  </head>
                  <para>
                    <paratext>Insert the landlord's title number(s) out of which the lease is being granted.</paratext>
                  </para>
                  <para>
                    <paratext>If the landlord's title is unregistered, leave LR2.1 blank unless there is a pending application for first registration of the landlord's title. In which case, find out which title number has been allocated to the application and add it to the clause.</paratext>
                  </para>
                </division>
                <division id="a862085" level="3">
                  <head align="left" preservecase="true">
                    <headtext>LR2.2 Other title numbers</headtext>
                  </head>
                  <para>
                    <paratext>
                      The standard document may grant easements for the benefit of the Property in optional 
                      <internal.reference refid="a856209">paragraph 1</internal.reference>
                       of 
                      <internal.reference refid="a186144">Schedule 2</internal.reference>
                       and reserve easements for the benefit of other property in 
                      <internal.reference refid="a482168">paragraph 1</internal.reference>
                       of 
                      <internal.reference refid="a979993">Schedule 3</internal.reference>
                      . Insert in LR2.2 any affected title numbers, other than the landlord's title number already given in LR2.1. If there are no other affected title numbers, insert the word "None".
                    </paratext>
                  </para>
                </division>
              </division>
              <division id="a545185" level="2">
                <head align="left" preservecase="true">
                  <headtext>LR3. Parties to this lease</headtext>
                </head>
                <para>
                  <paratext>Insert the landlord's and tenant's company names, company registered numbers and registered office addresses (or their names and addresses if either is an individual) as set out in the parties clause in the lease. If there is more than one company or individual forming the landlord or the tenant, insert the details of all companies or individuals making up the landlord or the tenant in LR3.</paratext>
                </para>
                <para>
                  <paratext>
                    The standard document assumes that the landlord and tenant are either companies incorporated (or individuals resident and domiciled) in England and Wales. If this assumption is not correct and the landlord or the tenant is an overseas entity (within the meaning of overseas entity in 
                    <link href="w-034-9911" style="ACTLinkPLCtoPLC">
                      <ital>section 2</ital>
                    </link>
                     of the Economic Crime (Transparency and Enforcement) Act 2022 (ECTEA 2022)), then the optional wording "[[OVERSEAS ENTITY ID] 
                    <bold>OR</bold>
                     Overseas entity ID not required]” should be added to clause LR3 for the landlord or tenant or both. The relevant party or parties should insert either their overseas entity ID or state "overseas entity ID not required". For information on:
                  </paratext>
                </para>
                <list type="bulleted">
                  <list.item>
                    <para>
                      <paratext>
                        Overseas entity IDs generally, see 
                        <link anchor="a920697" href="w-035-0180" style="ACTLinkPLCtoPLC">
                          <ital>Practice note, Economic Crime (Transparency and Enforcement) Act 2022: property implications: Registration and allocation of overseas entity ID</ital>
                        </link>
                        .
                      </paratext>
                    </para>
                  </list.item>
                  <list.item>
                    <para>
                      <paratext>
                        The meaning of "overseas entity ID not required", see 
                        <link href="w-010-0662" style="ACTLinkPLCtoPLC">
                          <ital>Land Registry Practice Guide 78: Overseas entities</ital>
                        </link>
                         and 
                        <link anchor="a162510" href="w-035-0180" style="ACTLinkPLCtoPLC">
                          <ital>Practice note, Economic Crime (Transparency and Enforcement) Act 2022: property implications: Land Registration (Amendment) Rules 2022 (LRAR 2022)</ital>
                        </link>
                        .
                      </paratext>
                    </para>
                  </list.item>
                </list>
                <para>
                  <paratext>
                    If the landlord or the tenant is 
                    <bold>not</bold>
                     an overseas entity (within the meaning of 
                    <link href="w-034-9911" style="ACTLinkPLCtoPLC">
                      <ital>section 2</ital>
                    </link>
                    ) there is no need to insert either the overseas ID or state "overseas entity ID not required".
                  </paratext>
                </para>
                <para>
                  <paratext>The standard document also provides an option for a tenant's guarantor to be a party to it and assumes that the guarantor is either a company incorporated and registered in England and Wales or an individual resident in England or Wales. If the tenant's guarantor is:</paratext>
                </para>
                <list type="bulleted">
                  <list.item>
                    <para>
                      <paratext>A party to the lease, insert in LR3 under the sub-heading "Other parties" the name, address and (where applicable) company registered number of each guarantor as set out in the parties clause in the lease. The capacity in which the guarantor is entering into the lease must also be stated by inserting the word "Guarantor" at the end of LR3. There is no requirement to give the overseas entity ID or state "overseas entity ID not required" for parties other than the landlord and the tenant. This is the case even if the guarantor is an overseas entity.</paratext>
                    </para>
                  </list.item>
                  <list.item>
                    <para>
                      <paratext>Not a party to the lease, include the option "None" in LR3 under the sub-heading "Other parties".</paratext>
                    </para>
                  </list.item>
                </list>
                <para>
                  <paratext>If there is more than one guarantor, include the details for all guarantors in LR3.</paratext>
                </para>
                <para>
                  <paratext>
                    For more information on how to complete LR3, see 
                    <link href="1-201-4212" style="ACTLinkPLCtoPLC">
                      <ital>Practice note, Prescribed clauses leases</ital>
                    </link>
                    .
                  </paratext>
                </para>
              </division>
              <division id="a311885" level="2">
                <head align="left" preservecase="true">
                  <headtext>LR4. Property</headtext>
                </head>
                <para>
                  <paratext>
                    <link href="7-201-2663" style="ACTLinkPLCtoPLC">
                      <ital>LR Practice Guide 64 - Prescribed clauses leases (LRPG 64)</ital>
                    </link>
                     sets out the Land Registry's guidance on completing LR4. As well as a description of the land being let, LR4 must include details of any exclusions from the demise. Conveyancers may include all the necessary details in LR4 itself or refer to the relevant provision(s) in the lease.
                  </paratext>
                </para>
                <para>
                  <paratext>
                    In relation to the description of the land being let, rather than include a full description of the land being let, the standard document takes the alternative approach and refers to the definition of "Property" in 
                    <internal.reference refid="a540934">clause 1.1</internal.reference>
                     and the detailed description of the demise in 
                    <internal.reference refid="a266154">Schedule 1</internal.reference>
                    . Immediately before completion, check that these references are still correct.
                  </paratext>
                </para>
                <para>
                  <paratext>In relation to exclusions from the demise, Section 5.4.2 of LRPG 64 states:</paratext>
                </para>
                <display.quote>
                  <para>
                    <paratext>"Complete clause LR4 so as to include either details of any such corporeal or incorporeal property excluded from the land being leased or a reference to the relevant provision in the lease. (The relevant provision could instead be referred to in LR11, but is better dealt with in LR4.)"</paratext>
                  </para>
                </display.quote>
                <para>
                  <paratext>
                    Corporeal property will include, for example, mines, minerals, timber, trees, stream beds or roads where any such items are excluded from the demise. If the standard document is amended to create any such physical exceptions from the Property, these exceptions should also be set out expressly in LR4 (unless the definition of "Property" in 
                    <internal.reference refid="a540934">clause 1.1</internal.reference>
                     or 
                    <internal.reference refid="a266154">Schedule 1</internal.reference>
                     already refer to these exceptions, in which case they do not need to be referred to separately in LR4).
                  </paratext>
                </para>
                <para>
                  <paratext>
                    Incorporeal property will include easements or rights which benefit the landlord's title. A lease may contain a provision to the effect that the benefit of an existing easement appurtenant to the landlord’s title is excluded from the demise. Section 10 of 
                    <link href="1-201-2699" style="ACTLinkPLCtoPLC">
                      <ital>LR Practice Guide 62 - Easements</ital>
                    </link>
                     contains further information about provisions to prevent the passing of easements on the grant of a lease.
                  </paratext>
                </para>
                <para>
                  <paratext>
                    The provisions relating to existing easements are set out in optional 
                    <internal.reference refid="a309608">clause 45.2</internal.reference>
                     and optional 
                    <internal.reference refid="a354463">paragraph 2</internal.reference>
                     of 
                    <internal.reference refid="a186144">Schedule 2</internal.reference>
                    . The existing easements wording inserted in LR4 should mirror the wording which has been selected in optional 
                    <internal.reference refid="a309608">clause 45.2</internal.reference>
                    . Optional 
                    <internal.reference refid="a309608">clause 45.2</internal.reference>
                     states that:
                  </paratext>
                </para>
                <display.quote>
                  <para>
                    <paratext>
                      ”The Property is let without the benefit of any existing easements or other rights which are appurtenant to [[TITLE NUMBER(S)] 
                      <bold>OR</bold>
                       [DESCRIPTION OF UNREGISTERED REVERSION]] [except those set out in 
                      <internal.reference refid="a354463">paragraph 2</internal.reference>
                       of 
                      <internal.reference refid="a186144">Schedule 2</internal.reference>
                      ]”.
                    </paratext>
                  </para>
                </display.quote>
                <para>
                  <paratext>
                    The purpose of the phrase “[[TITLE NUMBER(S)] OR [DESCRIPTION OF UNREGISTERED REVERSION]]” is to identify the estate in land out of which the lease is being granted. Insert the landlord’s title number(s) from LR2.1 here if it is registered or describe the landlord’s estate in the land out of which the lease is being granted if it is unregistered. For more information, see 
                    <internal.reference refid="a883203">Drafting note, Section 62 of the LPA 1925, implied rights and existing appurtenant rights</internal.reference>
                     and 
                    <internal.reference refid="a719112">Drafting note, Existing easements and other appurtenant rights (optional paragraph)</internal.reference>
                    .
                  </paratext>
                </para>
                <para>
                  <paratext>The purpose of the existing easements wording in LR4 is to make it clear to the Land Registry that one of the following applies:</paratext>
                </para>
                <list type="bulleted">
                  <list.item>
                    <para>
                      <paratext>
                        The Property is let without the benefit of any existing easements. In which case, delete the words “[except those set out in 
                        <internal.reference refid="a354463">paragraph 2</internal.reference>
                         of 
                        <internal.reference refid="a186144">Schedule 2</internal.reference>
                        ]”.
                      </paratext>
                    </para>
                  </list.item>
                  <list.item>
                    <para>
                      <paratext>
                        The Property is let with the benefit of only those existing easements which are expressly referred to in the lease. In which case, include the words “except those set out in 
                        <internal.reference refid="a354463">paragraph 2</internal.reference>
                         of 
                        <internal.reference refid="a186144">Schedule 2</internal.reference>
                        ”.
                      </paratext>
                    </para>
                    <para>
                      <paratext>
                        In these circumstances, the Land Registry will only carry forward to the tenant’s title, the entries on the landlord’s title expressly referred to in the lease. For more information, see 
                        <link anchor="a310078" href="1-385-9229" style="ACTLinkPLCtoPLC">
                          <ital>Practice note, Easements: creation: Land Registry practice on preventing the passing of existing easements in leases</ital>
                        </link>
                        .
                      </paratext>
                    </para>
                  </list.item>
                </list>
                <list type="bulleted">
                  <list.item>
                    <para>
                      <paratext>The Property is let with the benefit of all existing easements. In which case, delete the wording in full.</paratext>
                    </para>
                    <para>
                      <paratext>In these circumstances, the Land Registry should carry forward any entries in respect of the benefit of existing easements on the landlord’s title.</paratext>
                    </para>
                  </list.item>
                </list>
                <para>
                  <paratext>In light of the Land Registry's statement in Section 5.4.2 of LRPG 64 that they consider that this issue is best dealt with in LR4, we have included the relevant wording in LR4 instead of LR11.1.</paratext>
                </para>
                <para>
                  <paratext>
                    The statement: "In the case of a conflict between this clause and the remainder of this lease then, for the purposes of registration, this clause shall prevail" must 
                    <bold>not</bold>
                     be deleted or omitted.
                  </paratext>
                </para>
              </division>
              <division id="a144906" level="2">
                <head align="left" preservecase="true">
                  <headtext>LR5. Prescribed statements etc</headtext>
                </head>
                <para>
                  <paratext>
                    The word "None" has been inserted in LR5.1 as the standard document contains no statements prescribed under the 
                    <link href="0-505-7500" style="ACTLinkPLCtoPLC">
                      <ital>LRR 2003</ital>
                    </link>
                     dealing with:
                  </paratext>
                </para>
                <list type="bulleted">
                  <list.item>
                    <para>
                      <paratext>
                        Dispositions in favour of a charity (
                        <link href="9-508-4453" style="ACTLinkPLCtoPLC">
                          <ital>rule 179</ital>
                        </link>
                        <ital>, LRR 2003</ital>
                        ).
                      </paratext>
                    </para>
                  </list.item>
                  <list.item>
                    <para>
                      <paratext>
                        Dispositions by a charity (
                        <link href="7-508-4425" style="ACTLinkPLCtoPLC">
                          <ital>rule 180</ital>
                        </link>
                        <ital>, LRR 2003</ital>
                        ).
                      </paratext>
                    </para>
                  </list.item>
                  <list.item>
                    <para>
                      <paratext>
                        Leases under the 
                        <link href="8-507-4949" style="ACTLinkPLCtoPLC">
                          <ital>LRHUDA 1993</ital>
                        </link>
                         (
                        <link href="7-513-4345" style="ACTLinkPLCtoPLC">
                          <ital>rule 196</ital>
                        </link>
                        <ital>, LRR 2003</ital>
                        ).
                      </paratext>
                    </para>
                  </list.item>
                </list>
                <para>
                  <paratext>LR5.1 should be amended if any such statements are required.</paratext>
                </para>
                <para>
                  <paratext>The word "None" has been inserted in LR5.2 as the standard document is not made under, or by reference to, any of the following:</paratext>
                </para>
                <list type="bulleted">
                  <list.item>
                    <para>
                      <paratext>
                        The 
                        <link href="4-507-4946" style="ACTLinkPLCtoPLC">
                          <ital>Leasehold Reform Act 1967</ital>
                        </link>
                        .
                      </paratext>
                    </para>
                  </list.item>
                  <list.item>
                    <para>
                      <paratext>
                        The 
                        <link href="4-508-2550" style="ACTLinkPLCtoPLC">
                          <ital>Housing Act 1985</ital>
                        </link>
                        .
                      </paratext>
                    </para>
                  </list.item>
                  <list.item>
                    <para>
                      <paratext>
                        The 
                        <link href="3-508-3017" style="ACTLinkPLCtoPLC">
                          <ital>Housing Act 1988</ital>
                        </link>
                        .
                      </paratext>
                    </para>
                  </list.item>
                  <list.item>
                    <para>
                      <paratext>
                        The 
                        <link href="9-505-8213" style="ACTLinkPLCtoPLC">
                          <ital>Housing Act 1996</ital>
                        </link>
                        .
                      </paratext>
                    </para>
                  </list.item>
                </list>
                <para>
                  <paratext>
                    <link href="0-509-2160" style="ACTLinkPLCtoPLC">
                      <ital>Schedule 1A</ital>
                    </link>
                     to the LRR 2003 permits the LR5.1 and LR5.2 sub-headings to be omitted when not required. However, the LR5 heading must be retained.
                  </paratext>
                </para>
              </division>
              <division id="a661134" level="2">
                <head align="left" preservecase="true">
                  <headtext>LR6. Term for which the Property is leased</headtext>
                </head>
                <para>
                  <paratext>
                    Rather than state the commencement and termination dates, the standard document takes the alternative approach and refers to the definition of "Contractual Term" in 
                    <internal.reference refid="a540934">clause 1.1</internal.reference>
                    . Check immediately before completion that this reference is still correct.
                  </paratext>
                </para>
              </division>
              <division id="a355459" level="2">
                <head align="left" preservecase="true">
                  <headtext>LR7. Premium</headtext>
                </head>
                <para>
                  <paratext>The standard document contains no provision for a premium to be paid and so the word "None" has been inserted. LR7 relates only to any premium paid by the tenant to the landlord. Details of rent do not need to be given.</paratext>
                </para>
              </division>
              <division id="a547360" level="2">
                <head align="left" preservecase="true">
                  <headtext>LR8. Prohibitions or restrictions on disposing of this lease</headtext>
                </head>
                <para>
                  <paratext>
                    The standard document 
                    <bold>does</bold>
                     contain restrictions on the tenant assigning, underletting or charging the Property and so the statement "This lease contains a provision that prohibits or restricts dispositions" is included. The registrar does not need to know the wording for this purpose so the individual provision does not need to be set out in LR8.
                  </paratext>
                </para>
              </division>
              <division id="a987944" level="2">
                <head align="left" preservecase="true">
                  <headtext>LR9. Rights of acquisition etc</headtext>
                </head>
                <para>
                  <paratext>The word "None" has been inserted under each sub-heading because the standard document contains none of the following:</paratext>
                </para>
                <list type="bulleted">
                  <list.item>
                    <para>
                      <paratext>Tenant's contractual rights to:</paratext>
                    </para>
                    <list type="bulleted">
                      <list.item>
                        <para>
                          <paratext>renew the lease;</paratext>
                        </para>
                      </list.item>
                      <list.item>
                        <para>
                          <paratext>acquire the reversion or another lease of the Property; or</paratext>
                        </para>
                      </list.item>
                      <list.item>
                        <para>
                          <paratext>acquire an interest in other land.</paratext>
                        </para>
                      </list.item>
                    </list>
                  </list.item>
                </list>
                <list type="bulleted">
                  <list.item>
                    <para>
                      <paratext>Tenant's covenant to (or offer to) surrender the lease (for example, an offer back clause requiring the tenant to offer to surrender the lease to the landlord as a pre-condition to the tenant being permitted to apply for consent to assign the lease).</paratext>
                    </para>
                  </list.item>
                  <list.item>
                    <para>
                      <paratext>Landlord's contractual rights to acquire the lease.</paratext>
                    </para>
                  </list.item>
                </list>
                <para>
                  <paratext>The sub-headings must be retained even if not applicable to the lease.</paratext>
                </para>
              </division>
              <division id="a946177" level="2">
                <head align="left" preservecase="true">
                  <headtext>LR10. Restrictive covenants given in this lease by the Landlord in respect of land other than the Property</headtext>
                </head>
                <para>
                  <paratext>The standard document does not include any covenants by the landlord in respect of land other than the Property. Therefore, the word "None" has been inserted.</paratext>
                </para>
                <para>
                  <paratext>If the standard document is amended to include any restrictive covenants by the landlord in respect of land other than the Property, those restrictive covenants must be referred to in LR10.</paratext>
                </para>
              </division>
              <division id="a501481" level="2">
                <head align="left" preservecase="true">
                  <headtext>LR11. Easements</headtext>
                </head>
                <division id="a612857" level="3">
                  <head align="left" preservecase="true">
                    <headtext>LR11.1 Easements granted by this lease for the benefit of the Property</headtext>
                  </head>
                  <para>
                    <paratext>If the standard document:</paratext>
                  </para>
                  <list type="bulleted">
                    <list.item>
                      <para>
                        <paratext>Does not grant easements for the benefit of the Property, insert the word “None” in LR11.1.</paratext>
                      </para>
                    </list.item>
                    <list.item>
                      <para>
                        <paratext>
                          Does grant easements for the benefit of the Property in optional 
                          <internal.reference refid="a856209">paragraph 1</internal.reference>
                           of 
                          <internal.reference refid="a186144">Schedule 2</internal.reference>
                          , insert the words “The easements set out in 
                          <internal.reference refid="a856209">paragraph 1</internal.reference>
                           of 
                          <internal.reference refid="a186144">Schedule 2</internal.reference>
                           to this lease are granted by this lease for the benefit of the Property” in LR11.1. The wording of the easements should not be set out in full in LR11.1.
                        </paratext>
                      </para>
                    </list.item>
                  </list>
                </division>
                <division id="a771379" level="3">
                  <head align="left" preservecase="true">
                    <headtext>LR11.2 Easements granted or reserved by this lease over the Property for the benefit of other property</headtext>
                  </head>
                  <para>
                    <paratext>If the standard document:</paratext>
                  </para>
                  <list type="bulleted">
                    <list.item>
                      <para>
                        <paratext>Does not reserve any easements for the benefit of other property, insert the word "None".</paratext>
                      </para>
                    </list.item>
                    <list.item>
                      <para>
                        <paratext>
                          Does reserve easements for the benefit of other property in 
                          <internal.reference refid="a482168">paragraph 1</internal.reference>
                           of 
                          <internal.reference refid="a979993">Schedule 3</internal.reference>
                          , insert the optional wording "The easements set out in 
                          <internal.reference refid="a482168">paragraph 1</internal.reference>
                           of 
                          <internal.reference refid="a979993">Schedule 3</internal.reference>
                           to this lease are granted or reserved over the Property for the benefit of other property" in LR11.2. The wording of the easements should not be set out in full in LR11.2.
                        </paratext>
                      </para>
                    </list.item>
                  </list>
                </division>
              </division>
              <division id="a463251" level="2">
                <head align="left" preservecase="true">
                  <headtext>LR12. Estate rentcharge burdening the Property</headtext>
                </head>
                <para>
                  <paratext>The standard document does not contain an estate rentcharge so the word "None" has been inserted.</paratext>
                </para>
              </division>
              <division id="a925827" level="2">
                <head align="left" preservecase="true">
                  <headtext>LR13. Application for standard form of restriction</headtext>
                </head>
                <para>
                  <paratext>This should be completed as appropriate. If the parties are not applying for a Land Registry standard form restriction, LR13 can be omitted in its entirety but do not renumber LR14. The standard document anticipates that LR13 would be retained and the word "None" inserted to confirm that all relevant checks have been made.</paratext>
                </para>
                <para>
                  <paratext>
                    For more information about Land Registry standard form restrictions, see 
                    <link anchor="a875928" href="2-107-4621" style="ACTLinkPLCtoPLC">
                      <ital>Practice note, Protection of third party rights under the Land Registration Act 2002: Restrictions</ital>
                    </link>
                    .
                  </paratext>
                </para>
              </division>
              <division id="a394324" level="2">
                <head align="left" preservecase="true">
                  <headtext>LR14. Declaration of trust where there is more than one person comprising the Tenant</headtext>
                </head>
                <para>
                  <paratext>The standard document assumes that the tenant is a single company or one individual and so all the statements should be deleted or omitted as being inapplicable. If the tenant comprises more than one company or individual, the standard document must be amended and the applicable statement should be chosen and inserted into LR14.</paratext>
                </para>
              </division>
            </division>
          </drafting.note>
          <para>
            <paratext>
              <bold>LR1. Date of lease </bold>
            </paratext>
          </para>
          <para>
            <paratext>[DATE]</paratext>
          </para>
          <para>
            <paratext>
              <bold>LR2. Title number(s)</bold>
            </paratext>
          </para>
          <display.quote>
            <para>
              <paratext>
                <bold>LR2.1 Landlord's title number(s)</bold>
              </paratext>
            </para>
          </display.quote>
          <display.quote>
            <para>
              <paratext>[INSERT TITLE NUMBER(S) OR LEAVE BLANK IF NONE]</paratext>
            </para>
          </display.quote>
          <display.quote>
            <para>
              <paratext>
                <bold>LR2.2 Other title numbers</bold>
              </paratext>
            </para>
          </display.quote>
          <display.quote>
            <para>
              <paratext>[TITLE NUMBER(S)] OR [None]</paratext>
            </para>
          </display.quote>
          <para>
            <paratext>
              <bold>LR3. Parties to this lease</bold>
            </paratext>
          </para>
          <display.quote>
            <para>
              <paratext>
                <bold>Landlord</bold>
              </paratext>
            </para>
          </display.quote>
          <display.quote>
            <para>
              <paratext>[[COMPANY] NAME]</paratext>
            </para>
          </display.quote>
          <display.quote>
            <para>
              <paratext>[[REGISTERED OFFICE] ADDRESS]</paratext>
            </para>
          </display.quote>
          <display.quote>
            <para>
              <paratext>[COMPANY REGISTERED NUMBER]</paratext>
            </para>
          </display.quote>
          <display.quote>
            <para>
              <paratext>
                <bold>Tenant</bold>
              </paratext>
            </para>
          </display.quote>
          <display.quote>
            <para>
              <paratext>[[COMPANY] NAME]</paratext>
            </para>
          </display.quote>
          <display.quote>
            <para>
              <paratext>[[REGISTERED OFFICE] ADDRESS]</paratext>
            </para>
          </display.quote>
          <display.quote>
            <para>
              <paratext>[COMPANY REGISTERED NUMBER]</paratext>
            </para>
          </display.quote>
          <display.quote>
            <para>
              <paratext>
                <bold>Other parties</bold>
              </paratext>
            </para>
          </display.quote>
          <display.quote>
            <para>
              <paratext>[[None</paratext>
            </para>
          </display.quote>
          <display.quote>
            <para>
              <paratext>OR</paratext>
            </para>
          </display.quote>
          <display.quote>
            <para>
              <paratext>[[COMPANY] NAME]</paratext>
            </para>
          </display.quote>
          <display.quote>
            <para>
              <paratext>[[REGISTERED OFFICE] ADDRESS]</paratext>
            </para>
          </display.quote>
          <display.quote>
            <para>
              <paratext>[COMPANY REGISTERED NUMBER]</paratext>
            </para>
          </display.quote>
          <display.quote>
            <para>
              <paratext>
                <bold>Guarantor]</bold>
              </paratext>
            </para>
          </display.quote>
          <para>
            <paratext>
              <bold>LR4. Property</bold>
            </paratext>
          </para>
          <display.quote>
            <para>
              <paratext>In the case of a conflict between this clause and the remainder of this lease then, for the purposes of registration, this clause shall prevail.</paratext>
            </para>
          </display.quote>
          <display.quote>
            <para>
              <paratext>
                See the definition of "Property" in 
                <internal.reference refid="a540934">Clause 1.1</internal.reference>
                 and 
                <internal.reference refid="a266154">Schedule 1</internal.reference>
                 of this lease.
              </paratext>
            </para>
          </display.quote>
          <display.quote>
            <para>
              <paratext>
                [The Property is let without the benefit of any existing easements or other rights which are appurtenant to the [[TITLE NUMBER(S)] OR [DESCRIPTION OF UNREGISTERED REVERSION]] [except those set out in 
                <internal.reference refid="a354463">paragraph 2</internal.reference>
                 of 
                <internal.reference refid="a186144">Schedule 2</internal.reference>
                ].]
              </paratext>
            </para>
          </display.quote>
          <para>
            <paratext>
              <bold>LR5. Prescribed statements etc.</bold>
            </paratext>
          </para>
          <display.quote>
            <para>
              <paratext>
                <bold>LR5.1 Statements prescribed under rules 179 (dispositions in favour of a charity), 180 (dispositions by a charity) or 196 (leases under the Leasehold Reform, Housing and Urban Development Act 1993) of the Land Registration Rules 2003.</bold>
              </paratext>
            </para>
          </display.quote>
          <display.quote>
            <para>
              <paratext>None.</paratext>
            </para>
          </display.quote>
          <display.quote>
            <para>
              <paratext>
                <bold>LR5.2 This lease is made under, or by reference to, provisions of:</bold>
              </paratext>
            </para>
          </display.quote>
          <display.quote>
            <para>
              <paratext>None.</paratext>
            </para>
          </display.quote>
          <para>
            <paratext>
              <bold>LR6. Term for which the Property is leased</bold>
            </paratext>
          </para>
          <para>
            <paratext>
              The term specified in the definition of "Contractual Term" in 
              <internal.reference refid="a540934">Clause 1.1</internal.reference>
               of this lease.
            </paratext>
          </para>
          <para>
            <paratext>
              <bold>LR7. Premium</bold>
            </paratext>
          </para>
          <para>
            <paratext>None.</paratext>
          </para>
          <para>
            <paratext>
              <bold>LR8. Prohibitions or restrictions on disposing of this lease</bold>
            </paratext>
          </para>
          <para>
            <paratext>This lease contains a provision that prohibits or restricts dispositions.</paratext>
          </para>
          <para>
            <paratext>
              <bold>LR9. Rights of acquisition etc.</bold>
            </paratext>
          </para>
          <display.quote>
            <para>
              <paratext>
                <bold>LR9.1 Tenant's contractual rights to renew this lease, to acquire the reversion or another lease of the Property, or to acquire an interest in other land</bold>
              </paratext>
            </para>
          </display.quote>
          <display.quote>
            <para>
              <paratext>None.</paratext>
            </para>
          </display.quote>
          <display.quote>
            <para>
              <paratext>
                <bold>LR9.2 Tenant's covenant to (or offer to) surrender this lease</bold>
              </paratext>
            </para>
          </display.quote>
          <display.quote>
            <para>
              <paratext>None.</paratext>
            </para>
          </display.quote>
          <display.quote>
            <para>
              <paratext>
                <bold>LR9.3 Landlord's contractual rights to acquire this lease</bold>
              </paratext>
            </para>
          </display.quote>
          <display.quote>
            <para>
              <paratext>None.</paratext>
            </para>
          </display.quote>
          <para>
            <paratext>
              <bold>LR10. Restrictive covenants given in this lease by the Landlord in respect of land other than the Property</bold>
            </paratext>
          </para>
          <para>
            <paratext>None.</paratext>
          </para>
          <para>
            <paratext>
              <bold>LR11. Easements</bold>
            </paratext>
          </para>
          <display.quote>
            <para>
              <paratext>
                <bold>LR11.1 Easements granted by this lease for the benefit of the Property</bold>
              </paratext>
            </para>
          </display.quote>
          <display.quote>
            <para>
              <paratext>
                [None OR The easements set out in 
                <internal.reference refid="a856209">paragraph 1</internal.reference>
                 of 
                <internal.reference refid="a186144">Schedule 2</internal.reference>
                 to this lease are granted by this lease for the benefit of the Property].
              </paratext>
            </para>
          </display.quote>
          <display.quote>
            <para>
              <paratext>
                <bold>LR11.2 Easements granted or reserved by this lease over the Property for the benefit of other property</bold>
              </paratext>
            </para>
          </display.quote>
          <display.quote>
            <para>
              <paratext>
                [None OR The easements set out in 
                <internal.reference refid="a482168">paragraph 1</internal.reference>
                 of 
                <internal.reference refid="a979993">Schedule 3</internal.reference>
                 to this lease are granted or reserved over the Property for the benefit of other property].
              </paratext>
            </para>
          </display.quote>
          <para>
            <paratext>
              <bold>LR12. Estate rentcharge burdening the Property</bold>
            </paratext>
          </para>
          <para>
            <paratext>None.</paratext>
          </para>
          <para>
            <paratext>
              <bold>LR13. Application for standard form of restriction</bold>
            </paratext>
          </para>
          <para>
            <paratext>[The Parties to this lease apply to enter the following standard form of restriction [against the title of the Property] [against title number [NUMBER]]</paratext>
          </para>
          <para>
            <paratext>OR</paratext>
          </para>
          <para>
            <paratext>[None].</paratext>
          </para>
          <para>
            <paratext>
              <bold>LR14. Declaration of trust where there is more than one person comprising the Tenant</bold>
            </paratext>
          </para>
          <para>
            <paratext>[OMIT ALL INAPPLICABLE STATEMENTS]</paratext>
          </para>
          <para>
            <paratext>[The Tenant is more than one person. They are to hold the Property on trust for themselves as joint tenants.]</paratext>
          </para>
          <para>
            <paratext>[The Tenant is more than one person. They are to hold the Property on trust for themselves as tenants in common in equal shares.]</paratext>
          </para>
          <para>
            <paratext>[The Tenant is more than one person. They are to hold the Property on trust [COMPLETE AS NECESSARY].]</paratext>
          </para>
          <intro.date>This lease is dated [DATE]</intro.date>
        </intro>
        <parties>
          <head align="left" preservecase="true">
            <headtext>PARTIES</headtext>
          </head>
          <drafting.note id="a316290" jurisdiction="">
            <head align="left" preservecase="true">
              <headtext>Parties</headtext>
            </head>
            <division id="a000008" level="1">
              <division id="a774451" level="2">
                <head align="left" preservecase="true">
                  <headtext>Company numbers</headtext>
                </head>
                <para>
                  <paratext>When giving the details of a company which is party to a lease in any capacity, it is always advisable to include the company registration number (if applicable). It is then much easier to identify the relevant party following changes of company name and address.</paratext>
                </para>
              </division>
              <division id="a247189" level="2">
                <head align="left" preservecase="true">
                  <headtext>Foreign companies and overseas entities</headtext>
                </head>
                <para>
                  <paratext>The standard document assumes that any parties that are companies are incorporated in England and Wales. For information on foreign companies (and on overseas entities for the purpose of the ECTEA 2022), see Practice notes:</paratext>
                </para>
                <list type="bulleted">
                  <list.item>
                    <para>
                      <paratext>
                        <link anchor="a92115" href="5-107-4894" style="ACTLinkPLCtoPLC">
                          <ital>Grant of a lease: legal issues: Foreign companies</ital>
                        </link>
                        .
                      </paratext>
                    </para>
                  </list.item>
                  <list.item>
                    <para>
                      <paratext>
                        <link href="2-521-4815" style="ACTLinkPLCtoPLC">
                          <ital>Formalities for land transactions involving overseas/foreign companies</ital>
                        </link>
                        .
                      </paratext>
                    </para>
                  </list.item>
                  <list.item>
                    <para>
                      <paratext>
                        <link href="w-035-0180" style="ACTLinkPLCtoPLC">
                          <ital>Practice note, Economic Crime (Transparency and Enforcement) Act 2022: property implications</ital>
                        </link>
                         and for clauses for insertion into the grant of a lease of commercial property, where registration of the lease will be caught by the ECTEA 2022 regime, see 
                        <link href="w-037-7570" style="ACTLinkPLCtoPLC">
                          <ital>Standard clause, Economic Crime (Transparency and Enforcement) Act 2022: commercial lease clauses</ital>
                        </link>
                        .
                      </paratext>
                    </para>
                  </list.item>
                </list>
              </division>
              <division id="a711734" level="2">
                <head align="left" preservecase="true">
                  <headtext>Joint parties</headtext>
                </head>
                <para>
                  <paratext>This standard document assumes that the landlord, tenant and guarantor will each be one company or one individual. If that is not the case and any of these parties comprise more than one company or individual, the additional company or individual details should be added.</paratext>
                </para>
              </division>
            </division>
          </drafting.note>
          <party executionmethod="deed" id="a149737" status="individual-company">
            <identifier>(1)</identifier>
            <defn.item>
              <defn>
                <para>
                  <paratext>[FULL COMPANY NAME] incorporated and registered in England and Wales with company number [NUMBER] whose registered office is at [REGISTERED OFFICE ADDRESS] OR [INDIVIDUAL NAME] of [INDIVIDUAL ADDRESS]</paratext>
                </para>
              </defn>
              <defn.term>Landlord</defn.term>
            </defn.item>
          </party>
          <party executionmethod="deed" id="a211079" status="individual-company">
            <identifier>(2)</identifier>
            <defn.item>
              <defn>
                <para>
                  <paratext>[FULL COMPANY NAME] incorporated and registered in England and Wales with company number [NUMBER] whose registered office is at [REGISTERED OFFICE ADDRESS] OR [INDIVIDUAL NAME] of [INDIVIDUAL ADDRESS]</paratext>
                </para>
              </defn>
              <defn.term>Tenant</defn.term>
            </defn.item>
          </party>
          <party condition="optional" executionmethod="deed" id="a160036" status="individual-company">
            <identifier>(3)</identifier>
            <defn.item>
              <defn>
                <para>
                  <paratext>[FULL COMPANY NAME] incorporated and registered in England and Wales with company number [NUMBER] whose registered office is at [REGISTERED OFFICE ADDRESS] OR [INDIVIDUAL NAME] of [INDIVIDUAL ADDRESS]</paratext>
                </para>
              </defn>
              <defn.term>Guarantor</defn.term>
            </defn.item>
          </party>
        </parties>
        <recitals>
          <head align="left" preservecase="true">
            <headtext>BACKGROUND</headtext>
          </head>
          <drafting.note id="a652676" jurisdiction="">
            <head align="left" preservecase="true">
              <headtext>Background</headtext>
            </head>
            <division id="a000009" level="1">
              <para>
                <paratext>Amend the brief background synopsis at the beginning of the document to describe the particular transaction.</paratext>
              </para>
            </division>
          </drafting.note>
          <clause id="a466490">
            <identifier>(A)</identifier>
            <para>
              <paratext>
                The Landlord is [the freehold owner of the Property 
                <bold>OR </bold>
                entitled to possession of the Property under the Superior Lease].
              </paratext>
            </para>
          </clause>
          <clause id="a359078">
            <identifier>(B)</identifier>
            <para>
              <paratext>[The residue of the term of the Previous Lease is vested in the Tenant.]</paratext>
            </para>
          </clause>
          <clause id="a726962">
            <identifier>(C)</identifier>
            <para>
              <paratext>
                The Landlord has agreed to grant [a lease 
                <bold>OR</bold>
                 an underlease] of the Property to the Tenant on the terms set out in this lease.
              </paratext>
            </para>
          </clause>
          <clause id="a407505">
            <identifier>(D)</identifier>
            <para>
              <paratext>[The Guarantor has agreed to guarantee the Tenant's obligations under this lease.]</paratext>
            </para>
          </clause>
        </recitals>
        <operative xrefname="clause">
          <head align="left" preservecase="true">
            <headtext>AGREED TERMS</headtext>
          </head>
          <clause id="a624030">
            <identifier>1.</identifier>
            <head align="left" preservecase="true">
              <headtext>Interpretation</headtext>
            </head>
            <para>
              <paratext>The following definitions and rules of interpretation apply in this lease.</paratext>
            </para>
            <subclause1 id="a540934">
              <identifier>1.1</identifier>
              <para>
                <paratext>Definitions:</paratext>
              </para>
              <defn.item id="a300642">
                <defn.term>Annual Rent</defn.term>
                <defn>
                  <para>
                    <paratext>
                      [rent at [an initial 
                      <bold>OR</bold>
                       a] rate of £[AMOUNT] per annum [and then as revised under 
                      <internal.reference refid="a594018">Schedule 5</internal.reference>
                      ] [and any interim rent determined under the LTA 1954]
                    </paratext>
                  </para>
                  <para>
                    <paratext>
                      <bold>OR</bold>
                    </paratext>
                  </para>
                  <para>
                    <paratext>rent at a rate of:</paratext>
                  </para>
                  <list type="loweralpha">
                    <list.item>
                      <para>
                        <paratext>£[AMOUNT] per annum for the period from and including the Rent Commencement Date to and including [DATE]; [and]</paratext>
                      </para>
                    </list.item>
                    <list.item>
                      <para>
                        <paratext>[£[AMOUNT] per annum for the period from and including [DATE] to and including [DATE]; [and]]</paratext>
                      </para>
                    </list.item>
                    <list.item>
                      <para>
                        <paratext>£[AMOUNT] per annum for the period from and including [DATE];</paratext>
                      </para>
                    </list.item>
                  </list>
                  <para>
                    <paratext>
                      [and then as revised under 
                      <internal.reference refid="a594018">Schedule 5</internal.reference>
                      ] [and any interim rent determined under the LTA 1954].]
                    </paratext>
                  </para>
                </defn>
                <drafting.note id="a999287" jurisdiction="">
                  <head align="left" preservecase="true">
                    <headtext>Annual Rent</headtext>
                  </head>
                  <division id="a000010" level="1">
                    <para>
                      <paratext>
                        The Annual Rent is the "basic" rent payable under the lease. For more information, see 
                        <link href="5-422-4013" style="ACTLinkPLCtoPLC">
                          <ital>Practice note, Leases: Payment of rent</ital>
                        </link>
                        .
                      </paratext>
                    </para>
                    <division id="a749288" level="2">
                      <head align="left" preservecase="true">
                        <headtext>Stepped rents</headtext>
                      </head>
                      <para>
                        <paratext>
                          Stepped rents are fixed rent increases at agreed points in the term (for example, the landlord may agree to the tenant paying a year at half rent instead of a six-month rent-free period). For more information, see 
                          <link anchor="a82070" href="2-328-1954" style="ACTLinkPLCtoPLC">
                            <ital>Practice note, Rent and rent review: Stepped increases</ital>
                          </link>
                          .
                        </paratext>
                      </para>
                      <para>
                        <paratext>In this definition, choose the:</paratext>
                      </para>
                      <list type="bulleted">
                        <list.item>
                          <para>
                            <paratext>First option if the parties have not agreed a stepped rent.</paratext>
                          </para>
                        </list.item>
                        <list.item>
                          <para>
                            <paratext>Second option and amend optional paragraphs (a), (b) and (c) to reflect the agreed terms if the parties have agreed a stepped rent.</paratext>
                          </para>
                        </list.item>
                      </list>
                    </division>
                    <division id="a898991" level="2">
                      <head align="left" preservecase="true">
                        <headtext>Will the Annual Rent be subject to review?</headtext>
                      </head>
                      <para>
                        <paratext>Both options in this definition provide optional wording for the Annual Rent to either:</paratext>
                      </para>
                      <list type="bulleted">
                        <list.item>
                          <para>
                            <paratext>
                              Be reviewed during the term in accordance with the open market rent review provisions in 
                              <internal.reference refid="a594018">Schedule 5</internal.reference>
                              .
                            </paratext>
                          </para>
                        </list.item>
                        <list.item>
                          <para>
                            <paratext>Remain the same throughout the term.</paratext>
                          </para>
                        </list.item>
                      </list>
                      <para>
                        <paratext>
                          If the parties have agreed that the rent payable under the lease will not be reviewed during the term (for example, where the lease is granted for a relatively short period), delete the words "an initial" (if the first option is used because the parties have not agreed a stepped rent) and the words "and then as revised under 
                          <internal.reference refid="a594018">Schedule 5</internal.reference>
                          ".
                        </paratext>
                      </para>
                      <para>
                        <paratext>
                          For more information, see 
                          <link href="2-328-1954" style="ACTLinkPLCtoPLC">
                            <ital>Practice note, Rent and rent review</ital>
                          </link>
                          .
                        </paratext>
                      </para>
                    </division>
                    <division id="a217155" level="2">
                      <head align="left" preservecase="true">
                        <headtext>Interim rent</headtext>
                      </head>
                      <para>
                        <paratext>
                          Both options in this definition provide optional wording for the Annual Rent to include an interim rent set under the 
                          <link href="0-503-9375" style="ACTLinkPLCtoPLC">
                            <ital>LTA 1954</ital>
                          </link>
                          .
                        </paratext>
                      </para>
                      <para>
                        <paratext>If a guarantor has guaranteed a tenant's obligations under the lease, it might escape liability for sums owed by the tenant in respect of interim rent. Interim rent is not set under the terms of the lease, but under the LTA 1954.</paratext>
                      </para>
                      <para>
                        <paratext>The optional wording in square brackets at the end of each option of this definition allows for the Annual Rent to include an interim rent set under the LTA 1954. This helps to ensure that liability under any guarantee (not necessarily one entered into at the start of the lease) extends to interim rent.</paratext>
                      </para>
                      <para>
                        <paratext>Delete the reference to interim rent where the lease is to be excluded from the security of tenure provisions in the LTA 1954.</paratext>
                      </para>
                      <para>
                        <paratext>
                          For more information, see 
                          <link href="4-107-4979" style="ACTLinkPLCtoPLC">
                            <ital>Practice note, LTA 1954: interim rent applications</ital>
                          </link>
                          .
                        </paratext>
                      </para>
                    </division>
                  </division>
                </drafting.note>
              </defn.item>
              <defn.item id="a354741">
                <defn.term>Authorised Person</defn.term>
                <defn>
                  <para>
                    <paratext>any:</paratext>
                  </para>
                  <list type="loweralpha">
                    <list.item>
                      <para>
                        <paratext>undertenant or person deriving title under the Tenant;</paratext>
                      </para>
                    </list.item>
                    <list.item>
                      <para>
                        <paratext>workers, contractors or agents of the Tenant or of any person referred to in paragraph (a) of this definition; or</paratext>
                      </para>
                    </list.item>
                    <list.item>
                      <para>
                        <paratext>person at the Property with the actual or implied authority of the Tenant or any person referred to in paragraph (a) or paragraph (b) of this definition.</paratext>
                      </para>
                    </list.item>
                  </list>
                </defn>
              </defn.item>
              <defn.item id="a801757">
                <defn.term>[Break Date</defn.term>
                <defn>
                  <para>
                    <paratext>
                      [[DATE(S)] 
                      <bold>OR</bold>
                       A date which is at least [NUMBER] [weeks 
                      <bold>OR</bold>
                       months] after service of the Break Notice].]
                    </paratext>
                  </para>
                </defn>
                <drafting.note id="a813847" jurisdiction="">
                  <head align="left" preservecase="true">
                    <headtext>Break Date (optional definition)</headtext>
                  </head>
                  <division id="a000011" level="1">
                    <para>
                      <paratext>
                        Delete this optional definition if the parties have not agreed to include a break clause. If a break clause is to be included, this would usually be agreed in principle at 
                        <link href="0-107-6683" style="ACTLinkPLCtoPLC">
                          <bold>
                            <ital>heads of terms</ital>
                          </bold>
                        </link>
                         stage.
                      </paratext>
                    </para>
                    <para>
                      <paratext>If there is to be a break clause, include:</paratext>
                    </para>
                    <list type="bulleted">
                      <list.item>
                        <para>
                          <paratext>The first option in square brackets if the break clause has fixed break date (or dates).</paratext>
                        </para>
                      </list.item>
                      <list.item>
                        <para>
                          <paratext>The second option in square brackets if the break is a rolling break (that is, either or both parties can terminate the lease at any time (or at any time after a specific date) during the term).</paratext>
                        </para>
                      </list.item>
                    </list>
                    <division id="a533434" level="2">
                      <head align="left" preservecase="true">
                        <headtext>Fixed break dates</headtext>
                      </head>
                      <para>
                        <paratext>To avoid any uncertainty, it is best to calculate the exact break date(s) and insert the date(s) into the definition of Break Date.</paratext>
                      </para>
                      <para>
                        <paratext>
                          For information on how to construe the lease to ascertain precise break dates, see 
                          <link anchor="co_anchor_a588072" href="https://uk.practicallaw.thomsonreuters.com/3-107-4395?originationContext=document&amp;amp;transitionType=DocumentItem&amp;amp;contextData=%28sc.Default%29" style="ACTLinkURL">
                            <ital>Practice note, Break clauses in leases: Break dates</ital>
                          </link>
                          .
                        </paratext>
                      </para>
                      <para>
                        <paratext>
                          When agreeing fixed break dates, it is preferable to agree break dates that fall on the day 
                          <bold>preceding</bold>
                           any rent payment days or any rent review dates. This minimises the amount of any refunds that need to be calculated in accordance with 
                          <internal.reference refid="a638151">clause 50.5</internal.reference>
                           or any additional payments that might arise as a result of a rent review.
                        </paratext>
                      </para>
                    </division>
                    <division id="a201417" level="2">
                      <head align="left" preservecase="true">
                        <headtext>Rolling break</headtext>
                      </head>
                      <para>
                        <paratext>
                          Insert the agreed minimum notice period in this definition. It is best to specify a minimum notice period (for example, "at least three months" rather than a fixed period of three months). Having to serve the Break Notice 
                          <bold>exactly</bold>
                           three months before a specific date leaves no margin for error and increases the risk that the Break Notice will be served incorrectly.
                        </paratext>
                      </para>
                      <para>
                        <paratext>
                          <internal.reference refid="a467704">clause 50</internal.reference>
                           contains optional wording if the Break Notice must not be served before an agreed date.
                        </paratext>
                      </para>
                    </division>
                  </division>
                </drafting.note>
              </defn.item>
              <defn.item id="a568186">
                <defn.term>[Break Notice</defn.term>
                <defn>
                  <para>
                    <paratext>
                      written notice to terminate this lease specifying the [relevant] Break Date and served in accordance with 
                      <internal.reference refid="a467704">clause 50</internal.reference>
                      .]
                    </paratext>
                  </para>
                </defn>
                <drafting.note id="a642764" jurisdiction="">
                  <head align="left" preservecase="true">
                    <headtext>Break Notice (optional definition)</headtext>
                  </head>
                  <division id="a000012" level="1">
                    <para>
                      <paratext>Delete this optional definition if the parties have not agreed to include a break clause.</paratext>
                    </para>
                    <para>
                      <paratext>If the lease includes more than one fixed Break Date or a rolling right to break, include the word "relevant" in the definition of Break Notice.</paratext>
                    </para>
                    <division id="a305598" level="2">
                      <head align="left" preservecase="true">
                        <headtext>Rolling break: what Break Date to insert into the Break Notice?</headtext>
                      </head>
                      <para>
                        <paratext>If the break is a rolling break, the Break Date will be the agreed number of weeks or months after service of the notice (as set out in the definition of Break Date).</paratext>
                      </para>
                      <para>
                        <paratext>If the Break Date is specified in the notice as a fixed calendar date and for any reason service of the Break Notice is then delayed, the notice may end up containing an incorrect Break Date. Therefore, when serving a Break Notice, the parties may prefer not to refer to the Break Date by reference to an actual calendar date but instead refer to it by reference to the minimum notice period, such as "the date six months after service of this notice."</paratext>
                      </para>
                    </division>
                    <division id="a921611" level="2">
                      <head align="left" preservecase="true">
                        <headtext>Service of the Break Notice</headtext>
                      </head>
                      <para>
                        <paratext>
                          Any requirements in the lease prescribing the form of notice and how it can be served must be strictly complied with to validly serve a break notice. The more requirements detailed in the lease, the greater the chance of an invalid notice being served. Therefore, this standard document deliberately 
                          <bold>does not</bold>
                           annex a specified form of Break Notice. For example forms of notices, see Standard documents:
                        </paratext>
                      </para>
                      <list type="bulleted">
                        <list.item>
                          <para>
                            <paratext>
                              <link href="9-506-3403" style="ACTLinkPLCtoPLC">
                                <ital>Tenant's break notice</ital>
                              </link>
                              .
                            </paratext>
                          </para>
                        </list.item>
                        <list.item>
                          <para>
                            <paratext>
                              <link href="0-506-3271" style="ACTLinkPLCtoPLC">
                                <ital>Landlord's break notice</ital>
                              </link>
                              .
                            </paratext>
                          </para>
                        </list.item>
                      </list>
                      <para>
                        <paratext>
                          The Break Notice must comply with the requirements for the service of notice in 
                          <internal.reference refid="a803600">clause 52</internal.reference>
                           (see 
                          <internal.reference refid="a203120">Drafting note, Notices</internal.reference>
                          ).
                        </paratext>
                      </para>
                      <para>
                        <paratext>
                          In certain circumstances, defects in a notice may not invalidate it (
                          <link href="https://uk.practicallaw.thomsonreuters.com/D-000-1266?originationContext=document&amp;amp;transitionType=PLDocumentLink&amp;amp;contextData=%28sc.Default%29" style="ACTLinkURL">
                            <ital>Mannai Investment Co Ltd v Eagle Star Life Assurance Co Ltd [1997] AC 749</ital>
                          </link>
                          ). For more information, see 
                          <link href="https://uk.practicallaw.thomsonreuters.com/7-107-3940?originationContext=document&amp;amp;transitionType=DocumentItem&amp;amp;contextData=%28sc.Default%29" style="ACTLinkURL">
                            <ital>Practice note, Saving defective notices</ital>
                          </link>
                          .
                        </paratext>
                      </para>
                      <para>
                        <paratext>
                          For more information on serving break notices generally, see 
                          <link anchor="co_anchor_a821738" href="https://uk.practicallaw.thomsonreuters.com/3-107-4395?originationContext=document&amp;amp;transitionType=DocumentItem&amp;amp;contextData=%28sc.Default%29" style="ACTLinkURL">
                            <ital>Practice note, Break clauses in leases, Serving the notice</ital>
                          </link>
                          .
                        </paratext>
                      </para>
                    </division>
                  </division>
                </drafting.note>
              </defn.item>
              <defn.item id="a500386">
                <defn.term>CDM Regulations</defn.term>
                <defn>
                  <para>
                    <paratext>the Construction (Design and Management) Regulations 2015 (SI 2015/51).</paratext>
                  </para>
                </defn>
                <drafting.note id="a984619" jurisdiction="">
                  <head align="left" preservecase="true">
                    <headtext>CDM Regulations</headtext>
                  </head>
                  <division id="a000013" level="1">
                    <para>
                      <paratext>
                        The 
                        <link href="3-598-0745" style="ACTLinkPLCtoPLC">
                          <ital>Construction (Design and Management) Regulations 2015 (SI 2015/51)</ital>
                        </link>
                         (CDM Regulations) came into force on 6 April 2015, replacing the Construction (Design and Management) Regulations 2007 (SI 2007/320).
                      </paratext>
                    </para>
                    <para>
                      <paratext>
                        For more information about the CDM Regulations, see 
                        <link href="9-595-5385" style="ACTLinkPLCtoPLC">
                          <ital>Practice notes, CDM 2015: Construction (Design and Management) Regulations 2015</ital>
                        </link>
                         and 
                        <link href="6-242-4966" style="ACTLinkPLCtoPLC">
                          <ital>CDM 2015: effect on property transactions</ital>
                        </link>
                        .
                      </paratext>
                    </para>
                  </division>
                </drafting.note>
              </defn.item>
              <defn.item id="a909153">
                <defn.term>Contractual Term</defn.term>
                <defn>
                  <para>
                    <paratext>
                      a term of years from and including [the date of this lease 
                      <bold>OR</bold>
                       [DATE]] to and including [DATE].
                    </paratext>
                  </para>
                </defn>
                <drafting.note id="a245932" jurisdiction="">
                  <head align="left" preservecase="true">
                    <headtext>Contractual Term</headtext>
                  </head>
                  <division id="a000014" level="1">
                    <division id="a417157" level="2">
                      <head align="left" preservecase="true">
                        <headtext>Distinguishing between Contractual Term and Term</headtext>
                      </head>
                      <para>
                        <paratext>
                          The Contractual Term is the period for which the lease is granted. It does 
                          <bold>not</bold>
                           include any period of statutory continuation under the 
                          <link href="0-503-9375" style="ACTLinkPLCtoPLC">
                            <ital>LTA 1954</ital>
                          </link>
                          .
                        </paratext>
                      </para>
                      <para>
                        <paratext>
                          It is important that the Contractual Term is for a term certain if the lease is to be capable of being contracted out of the security of tenure provisions of the LTA 1954. If the lease is not granted for a term certain and the parties intend the lease to be contracted out of the security of tenure provisions of the LTA 1954, then any contracting out procedure will be invalid and the tenant may acquire security of tenure. For more information, see 
                          <link anchor="a718962" href="5-386-0495" style="ACTLinkPLCtoPLC">
                            <ital>Practice note, Leases: "term" and "contractual term": "Thomas-Van Staden trap"</ital>
                          </link>
                          .
                        </paratext>
                      </para>
                      <para>
                        <paratext>
                          Where the tenant will have security of tenure under the LTA 1954, it is important to ensure that the parties and any guarantors are bound not only for the Contractual Term but also during any period of statutory continuation. For this reason, the lease includes a separate definition of "Term" with optional wording to include any period of statutory continuation for leases that will have security of tenure (see 
                          <internal.reference refid="a625540">Drafting note, Term</internal.reference>
                          ).
                        </paratext>
                      </para>
                      <para>
                        <paratext>
                          For more information, see 
                          <link href="5-386-0495" style="ACTLinkPLCtoPLC">
                            <ital>Practice note, Leases: "term" and "contractual term"</ital>
                          </link>
                          .
                        </paratext>
                      </para>
                    </division>
                    <division id="a434586" level="2">
                      <head align="left" preservecase="true">
                        <headtext>Certainty of start and finish dates</headtext>
                      </head>
                      <para>
                        <paratext>The start and finish dates of the Contractual Term must be certain. Rather than relying on presumptions about whether or not a start or finish date is included in the term, a specific date will avoid confusion. For this reason, this definition specifies that the Contractual Term will:</paratext>
                      </para>
                      <list type="bulleted">
                        <list.item>
                          <para>
                            <paratext>Start on a specific date which is either the date of grant of the lease or another agreed date.</paratext>
                          </para>
                          <para>
                            <paratext>Often a landlord will want the Contractual Term to start on a quarter day before the date of the grant to facilitate lease management (for example, to enable rent reviews to coincide with rent payment dates).</paratext>
                          </para>
                          <para>
                            <paratext>
                              However, while the lease may specify that the term is 
                              <bold>calculated</bold>
                               by reference to a start date that precedes the grant of the lease, the term of a lease cannot actually begin until the lease is executed. This is because the grant only occurs at that point (
                              <ital>Shaw v Kay 154 ER 175</ital>
                              ).
                            </paratext>
                          </para>
                          <para>
                            <paratext>
                              If the lease refers to the term starting before the lease is granted, it is a matter of construction whether the parties' obligations extend to the pre-grant period. For more information, see 
                              <link anchor="a794568" href="5-386-0495" style="ACTLinkPLCtoPLC">
                                <ital>Practice note, Leases "term" and "contractual term": The term cannot begin until the lease is completed</ital>
                              </link>
                              .
                            </paratext>
                          </para>
                        </list.item>
                      </list>
                      <list type="bulleted">
                        <list.item>
                          <para>
                            <paratext>Finish on a specified date.</paratext>
                          </para>
                        </list.item>
                      </list>
                      <para>
                        <paratext>
                          For more information, see 
                          <link anchor="a917879" href="5-386-0495" style="ACTLinkPLCtoPLC">
                            <ital>Practice note, Leases: "term" and "contractual term": Start and finish dates must be certain</ital>
                          </link>
                          .
                        </paratext>
                      </para>
                    </division>
                  </division>
                </drafting.note>
              </defn.item>
              <defn.item id="a675247">
                <defn.term>Default Interest Rate</defn.term>
                <defn>
                  <para>
                    <paratext>[4]% per annum above the Interest Rate.</paratext>
                  </para>
                </defn>
                <drafting.note id="a228519" jurisdiction="">
                  <head align="left" preservecase="true">
                    <headtext>Default Interest Rate</headtext>
                  </head>
                  <division id="a000015" level="1">
                    <para>
                      <paratext>
                        <internal.reference refid="a950431">clause 7.1</internal.reference>
                         provides that, if the tenant is late in paying the rent or any other money due under the lease, the tenant must pay the landlord interest at the Default Interest Rate (both before and after any judgment) on that amount for the period from the due date to and including the date of payment.
                      </paratext>
                    </para>
                    <para>
                      <paratext>
                        <internal.reference refid="a950431">clause 7.1</internal.reference>
                         contains optional wording to allow the tenant a short period of grace after the due date before interest becomes payable (see 
                        <internal.reference refid="a941128">Drafting note, Interest</internal.reference>
                        ).
                      </paratext>
                    </para>
                    <para>
                      <paratext>
                        For more information, see 
                        <link href="5-422-4485" style="ACTLinkPLCtoPLC">
                          <ital>Practice note, Leases: Interest</ital>
                        </link>
                        .
                      </paratext>
                    </para>
                  </division>
                </drafting.note>
              </defn.item>
              <defn.item id="a262964">
                <defn.term>Energy Assessor</defn.term>
                <defn>
                  <para>
                    <paratext>an individual who is a member of an accreditation scheme approved by the Secretary of State in accordance with regulation 22 of the EPC Regulations.</paratext>
                  </para>
                </defn>
                <drafting.note id="a876429" jurisdiction="">
                  <head align="left" preservecase="true">
                    <headtext>Energy Assessor</headtext>
                  </head>
                  <division id="a000016" level="1">
                    <para>
                      <paratext>
                        This definition is used in 
                        <internal.reference refid="a831843">clause 29</internal.reference>
                        . For more information, see 
                        <internal.reference refid="a391385">Drafting note, Co-operation over EPC</internal.reference>
                        .
                      </paratext>
                    </para>
                  </division>
                </drafting.note>
              </defn.item>
              <defn.item id="a313336">
                <defn.term>Energy Performance Certificate</defn.term>
                <defn>
                  <para>
                    <paratext>a certificate as defined in regulation 2(1) of the EPC Regulations.</paratext>
                  </para>
                </defn>
                <drafting.note id="a304661" jurisdiction="">
                  <head align="left" preservecase="true">
                    <headtext>Energy Performance Certificate</headtext>
                  </head>
                  <division id="a000017" level="1">
                    <para>
                      <paratext>
                        This definition is used in 
                        <internal.reference refid="a455030">clause 20.7</internal.reference>
                         and 
                        <internal.reference refid="a831843">clause 29</internal.reference>
                        . For more information, see 
                        <internal.reference refid="a303121">Drafting note, Energy Performance Certificates</internal.reference>
                        .
                      </paratext>
                    </para>
                  </division>
                </drafting.note>
              </defn.item>
              <defn.item id="a132153">
                <defn.term>EPC Regulations</defn.term>
                <defn>
                  <para>
                    <paratext>Energy Performance of Buildings (England and Wales) Regulations 2012 (SI 2012/3118).</paratext>
                  </para>
                </defn>
                <drafting.note id="a412550" jurisdiction="">
                  <head align="left" preservecase="true">
                    <headtext>EPC Regulations</headtext>
                  </head>
                  <division id="a000018" level="1">
                    <para>
                      <paratext>
                        This definition is used in 
                        <internal.reference refid="a831843">clause 29</internal.reference>
                        . For more information, see 
                        <internal.reference refid="a303121">Drafting note, Energy Performance Certificates</internal.reference>
                        .
                      </paratext>
                    </para>
                  </division>
                </drafting.note>
              </defn.item>
              <defn.item id="a873289">
                <defn.term>Excluded Insurance Items</defn.term>
                <defn>
                  <para>
                    <paratext>any:</paratext>
                  </para>
                  <list type="loweralpha">
                    <list.item>
                      <para>
                        <paratext>glass forming part of the Property; and</paratext>
                      </para>
                    </list.item>
                    <list.item>
                      <para>
                        <paratext>tenant's fixtures that are installed by or for the Tenant, any undertenant or occupier of the Property and that form part of the Property.</paratext>
                      </para>
                    </list.item>
                  </list>
                </defn>
                <drafting.note id="a519129" jurisdiction="">
                  <head align="left" preservecase="true">
                    <headtext>Excluded Insurance Items</headtext>
                  </head>
                  <division id="a000019" level="1">
                    <para>
                      <paratext>
                        <internal.reference refid="a793621">paragraph 1.2</internal.reference>
                         of 
                        <internal.reference refid="a876152">Schedule 6</internal.reference>
                         provides that the landlord is not obliged to insure or repair the Excluded Insurance Items. Under 
                        <internal.reference refid="a926650">clause 18</internal.reference>
                        , the tenant always retains responsibility for repairing the Excluded Insurance Items, however that disrepair occurs.
                      </paratext>
                    </para>
                    <para>
                      <paratext>The Excluded Insurance Items are:</paratext>
                    </para>
                    <list type="bulleted">
                      <list.item>
                        <para>
                          <paratext>
                            The glass forming part of the Property. It is common for the landlord to exclude this from its insurance obligations. For more information, see 
                            <link anchor="a449818" href="6-500-1845" style="ACTLinkPLCtoPLC">
                              <ital>Practice note, Leases: Insurance: Plate glass</ital>
                            </link>
                            . If the landlord is prepared to insure and repair the glass in the Property, amend this definition accordingly.
                          </paratext>
                        </para>
                      </list.item>
                      <list.item>
                        <para>
                          <paratext>Any tenant's fixtures installed by or for the tenant or any undertenant or occupier of the Property and that form part of the Property.</paratext>
                        </para>
                        <para>
                          <paratext>
                            <link href="4-107-7379" style="ACTLinkPLCtoPLC">
                              <bold>
                                <ital>Tenant's fixtures</ital>
                              </bold>
                            </link>
                             comprise chattels attached to the land by the tenant (or a predecessor in title under the tenancy) for the purposes of its trade or business and which are capable of physical removal without causing substantial damage to the land and without the chattel losing its essential utility as a result of the removal. They may be removed by the tenant during the term but not after it has come to an end.
                          </paratext>
                        </para>
                        <para>
                          <paratext>
                            For more information, see 
                            <link anchor="a457441" href="4-384-3152" style="ACTLinkPLCtoPLC">
                              <ital>Practice notes, Leases: Yield up clauses: Tenant's fixtures</ital>
                            </link>
                             and 
                            <link anchor="a229555" href="6-500-1845" style="ACTLinkPLCtoPLC">
                              <ital>Leases: Insurance: Tenant's fixtures and fittings</ital>
                            </link>
                            .
                          </paratext>
                        </para>
                      </list.item>
                    </list>
                  </division>
                </drafting.note>
              </defn.item>
              <defn.item id="a964677">
                <defn.term>[Expert</defn.term>
                <defn>
                  <para>
                    <paratext>an independent surveyor:</paratext>
                  </para>
                  <list type="loweralpha">
                    <list.item>
                      <para>
                        <paratext>who is a Member or Fellow of the Royal Institution of Chartered Surveyors;</paratext>
                      </para>
                    </list.item>
                    <list.item>
                      <para>
                        <paratext>with [at least ten years' post-qualification experience including] relevant experience in the subject matter of the dispute; and</paratext>
                      </para>
                    </list.item>
                    <list.item>
                      <para>
                        <paratext>
                          appointed in accordance with 
                          <internal.reference refid="a878413">paragraph 2</internal.reference>
                           of 
                          <internal.reference refid="a667118">Part 5</internal.reference>
                           of 
                          <internal.reference refid="a594018">Schedule 5</internal.reference>
                          .]
                        </paratext>
                      </para>
                    </list.item>
                  </list>
                </defn>
                <drafting.note id="a245217" jurisdiction="">
                  <head align="left" preservecase="true">
                    <headtext>Expert (optional definition)</headtext>
                  </head>
                  <division id="a000020" level="1">
                    <para>
                      <paratext>
                        Include this definition if the optional rent review provisions in 
                        <internal.reference refid="a594018">Schedule 5</internal.reference>
                         are included. 
                        <internal.reference refid="a878413">paragraph 2</internal.reference>
                         of 
                        <internal.reference refid="a667118">Part 5</internal.reference>
                         of 
                        <internal.reference refid="a594018">Schedule 5</internal.reference>
                         provides that, if the parties cannot agree the reviewed rent, it may be determined by an expert.
                      </paratext>
                    </para>
                    <para>
                      <paratext>The requirements for an expert should not be too prescriptive as it may make it difficult to find a person with the correct experience. For that reason, the parties may not want to include the wording in square brackets in paragraph (b).</paratext>
                    </para>
                    <para>
                      <paratext>
                        For more information, see 
                        <internal.reference refid="a269531">Drafting note, Determination by the Expert</internal.reference>
                        .
                      </paratext>
                    </para>
                  </division>
                </drafting.note>
              </defn.item>
              <defn.item id="a633723">
                <defn.term>[Group Company</defn.term>
                <defn>
                  <para>
                    <paratext>a company within the same group of companies as the Tenant within the meaning of section 42(1) of the LTA 1954.]</paratext>
                  </para>
                </defn>
                <drafting.note id="a633354" jurisdiction="">
                  <head align="left" preservecase="true">
                    <headtext>Group Company (optional definition)</headtext>
                  </head>
                  <division id="a000021" level="1">
                    <para>
                      <paratext>
                        Include this optional definition if optional 
                        <internal.reference refid="a793755">clause 15.1</internal.reference>
                         is included which allows the tenant to share the Property with a company in the same group of companies as the tenant. For more information, see 
                        <internal.reference refid="a669471">Drafting note, Group sharing (optional clause)</internal.reference>
                        .
                      </paratext>
                    </para>
                    <para>
                      <paratext>
                        The standard document defines Group Company by reference to 
                        <link href="4-508-2022" style="ACTLinkPLCtoPLC">
                          <ital>section 42</ital>
                        </link>
                         of the LTA 1954. For more information, see 
                        <link anchor="a890962" href="6-386-5930" style="ACTLinkPLCtoPLC">
                          <ital>Practice note, Leases: Sharing occupation: What is a group company?</ital>
                        </link>
                        .
                      </paratext>
                    </para>
                  </division>
                </drafting.note>
              </defn.item>
              <defn.item id="a624359">
                <defn.term>Insolvency Event</defn.term>
                <defn>
                  <para>
                    <paratext>
                      subject to 
                      <internal.reference refid="a321511">clause 1.15</internal.reference>
                      , any one or more of the following:
                    </paratext>
                  </para>
                  <list type="loweralpha">
                    <list.item>
                      <para>
                        <paratext>the taking of any step in connection with any voluntary arrangement or any other compromise or arrangement for the benefit of any creditors of the Tenant or any guarantor;</paratext>
                      </para>
                    </list.item>
                    <list.item>
                      <para>
                        <paratext>the making of an application for an administration order or the making of an administration order in relation to the Tenant or any guarantor;</paratext>
                      </para>
                    </list.item>
                    <list.item>
                      <para>
                        <paratext>the giving of any notice of intention to appoint an administrator, or the filing at court of the prescribed documents in connection with the appointment of an administrator, or the appointment of an administrator, in any case in relation to the Tenant or any guarantor;</paratext>
                      </para>
                    </list.item>
                    <list.item>
                      <para>
                        <paratext>the appointment of a receiver or manager or an administrative receiver in relation to any property or income of the Tenant or any guarantor;</paratext>
                      </para>
                    </list.item>
                    <list.item>
                      <para>
                        <paratext>the commencement of a voluntary winding-up in respect of the Tenant or any guarantor, except a winding-up for the purpose of amalgamation or reconstruction of a solvent company in respect of which a statutory declaration of solvency has been filed with the Registrar of Companies;</paratext>
                      </para>
                    </list.item>
                    <list.item>
                      <para>
                        <paratext>the making of a petition for a winding-up order or a winding-up order in respect of the Tenant or any guarantor;</paratext>
                      </para>
                    </list.item>
                    <list.item>
                      <para>
                        <paratext>the striking-off of the Tenant or any guarantor from the Register of Companies or the making of an application for the Tenant or any guarantor to be struck-off;</paratext>
                      </para>
                    </list.item>
                    <list.item>
                      <para>
                        <paratext>the Tenant or any guarantor otherwise ceasing to exist (but excluding where the Tenant or any guarantor dies);</paratext>
                      </para>
                    </list.item>
                    <list.item>
                      <para>
                        <paratext>the making of an application for a bankruptcy order, the presentation of a petition for a bankruptcy order or the making of a bankruptcy order against the Tenant or any guarantor; [or]</paratext>
                      </para>
                    </list.item>
                    <list.item>
                      <para>
                        <paratext>
                          [the making of an application to court for, or obtaining, a moratorium under Part A1 of the Insolvency Act 1986 in relation to the Tenant or any guarantor[. 
                          <bold>OR</bold>
                           ; or]]
                        </paratext>
                      </para>
                    </list.item>
                    <list.item>
                      <para>
                        <paratext>[the levying of any execution or other such process on or against, or taking control or possession of, the whole or any part of the Tenant's assets.]</paratext>
                      </para>
                    </list.item>
                  </list>
                </defn>
                <drafting.note id="a110302" jurisdiction="">
                  <head align="left" preservecase="true">
                    <headtext>Insolvency Event</headtext>
                  </head>
                  <division id="a000022" level="1">
                    <para>
                      <paratext>The tenant is likely to be reluctant to accept insolvency based forfeiture triggers that can be initiated when the tenant may still be able to pay its debts (for example, the giving of notice of intention to appoint an administrator at paragraph (c) of this definition or the making of a petition for a winding-up order under paragraph (f)). However, the landlord will view these as important warning signs that the tenant may be in financial difficulty that will allow the landlord to forfeit at an early stage.</paratext>
                    </para>
                    <para>
                      <paratext>
                        Note that, under 
                        <internal.reference refid="a473560">clause 1.6(d)</internal.reference>
                        , a guarantor for the purposes of this definition will include a guarantor under an authorised guarantee agreement (AGA) (see 
                        <internal.reference refid="a901465">Drafting note, Guarantor</internal.reference>
                        ). This is included as the landlord will want the widest possible avenues for forfeiture. However, although it is likely that the tenant would be able to successfully claim relief from forfeiture in those circumstances, the tenant may object to the landlord having the right to forfeit on insolvency of a guarantor under an AGA.  This is because the tenant will not usually have control over the financial standing of the guarantor under an AGA. The tenant's business will be unaffected in those circumstances. Therefore, from the tenant’s perspective, it should only be the insolvency of the tenant (and its guarantor under a guarantee that is not an AGA) that should trigger the landlord's right forfeit.
                      </paratext>
                    </para>
                    <para>
                      <paratext>How these issues are resolved will be a matter of negotiation and will depend on the relative bargaining strength of the parties.</paratext>
                    </para>
                    <division id="a900075" level="2">
                      <head align="left" preservecase="true">
                        <headtext>Moratorium under Part A1 of the Insolvency Act 1986</headtext>
                      </head>
                      <para>
                        <paratext>If the optional wording in sub-clause (j) is included, the making of an application, or obtaining, a Part A1 moratorium will be a forfeiture trigger.</paratext>
                      </para>
                      <para>
                        <paratext>
                          A Part A1 moratorium under Part A1 of the Insolvency Act 1986 (IA 1986) is an insolvency process introduced by the 
                          <link href="w-026-3565" style="ACTLinkPLCtoPLC">
                            <ital>Corporate Insolvency and Governance Act 2020</ital>
                          </link>
                           (CIGA 2020), effective from 26 June 2020. It is designed to allow financially distressed incorporated entities a short breathing space from enforcement action by certain types of creditors while they organise their affairs to make their rescue viable. During the moratorium, the company will receive a payment holiday in relation to various debts. Although, the tenant company will have to pay the rent during the period of the moratorium itself. For more information, see 
                          <link href="w-026-0555" style="ACTLinkPLCtoPLC">
                            <ital>Practice notes, The moratorium under Part A1 of the Insolvency Act 1986</ital>
                          </link>
                           and 
                          <link anchor="a720321" href="9-107-3920" style="ACTLinkPLCtoPLC">
                            <ital>Tenant insolvency and its effect on the landlord: Part A1 moratorium</ital>
                          </link>
                          .
                        </paratext>
                      </para>
                      <para>
                        <paratext>As with the other insolvency based forfeiture triggers that can be initiated when the tenant may still be able to pay its debts, it is likely that the landlord will want to include this optional wording. The landlord will view this as an important warning sign that the tenant is in financial difficulty and may want to have the ability to forfeit at an early stage.</paratext>
                      </para>
                      <para>
                        <paratext>
                          However, a tenant may object to the inclusion of this optional wording. Obtaining or applying for a Part A1 moratorium does not necessarily mean that the tenant cannot pay its debts. Indeed, it is a condition of the moratorium that the tenant must pay certain types of debt during the moratorium, including rent. If the tenant does not pay the rent, the monitor (an insolvency practitioner appointed to oversee the moratorium) must bring the moratorium to an end. For more information, see 
                          <link anchor="a431248" href="w-026-0555" style="ACTLinkPLCtoPLC">
                            <ital>Practice note, The moratorium under Part A1 of the Insolvency Act 1986: Early termination of moratorium</ital>
                          </link>
                          .
                        </paratext>
                      </para>
                      <para>
                        <paratext>How this issue is resolved will be a matter of negotiation and will depend on the relative bargaining strength of the parties.</paratext>
                      </para>
                    </division>
                    <division id="a178708" level="2">
                      <head align="left" preservecase="true">
                        <headtext>Part 26A restructuring plan</headtext>
                      </head>
                      <para>
                        <paratext>
                          CIGA 2020 also introduced a new restructuring procedure for companies in financial difficulty. The operative provisions are contained in 
                          <link href="w-026-4272" style="ACTLinkPLCtoPLC">
                            <ital>Part 26A</ital>
                          </link>
                           to the Companies Act 2006 (inserted by Schedule 9 to the CIGA 2020).
                        </paratext>
                      </para>
                      <para>
                        <paratext>
                          The process for a 
                          <link href="w-026-3217" style="ACTLinkPLCtoPLC">
                            <ital>Part 26A restructuring plan</ital>
                          </link>
                           is closely modelled on the process for schemes of arrangement. Part 26A restructuring plans are only available to companies that have encountered or are likely to encounter financial difficulties likely to affect their ability to carry on business as a going concern. For more information, see 
                          <link anchor="a709269" href="w-025-6159" style="ACTLinkPLCtoPLC">
                            <ital>Legal update, Corporate Insolvency and Governance Bill: insolvency aspects: New Part 26A restructuring plan (arrangements and reconstructions for companies in financial difficulty)</ital>
                          </link>
                          .
                        </paratext>
                      </para>
                      <para>
                        <paratext>A proposed compromise or arrangement between the company and its creditors under Part 26A would be a forfeiture trigger event under sub-clause (a) of this definition.</paratext>
                      </para>
                    </division>
                    <division id="a318670" level="2">
                      <head align="left" preservecase="true">
                        <headtext>CRAR</headtext>
                      </head>
                      <para>
                        <paratext>The optional wording in sub-clause (k) is to preserve the landlord's position where CRAR (or such other similar process) has been levied against the tenant's assets. Using CRAR would otherwise waive any right to forfeit that may have arisen.</paratext>
                      </para>
                      <para>
                        <paratext>The landlord is likely to want to include this optional wording. Making the fact that CRAR (or such other similar process) has been used an insolvency event, ensures that the landlord can still forfeit the lease. This allows the landlord to have "two bites of the cherry". The triggering event that gives the landlord the second bite of the cherry is that CRAR (or such other similar process) has been used. Essentially, the optional wording allows a landlord to forfeit a lease where it suspects that the tenant may be in financial difficulties.</paratext>
                      </para>
                      <para>
                        <paratext>If acting for the tenant, you should attempt to delete this optional wording or, at least, seek to amend the wording to refer to the execution or such other process being levied on or against or the taking control or possession of the tenant's assets at the Property. A tenant may possibly have these processes levied against it through oversight and not be in financial difficulty.</paratext>
                      </para>
                      <para>
                        <paratext>
                          For more information on CRAR, see 
                          <link href="2-547-6746" style="ACTLinkPLCtoPLC">
                            <ital>Practice note, Commercial rent arrears recovery for leases</ital>
                          </link>
                          .
                        </paratext>
                      </para>
                    </division>
                  </division>
                </drafting.note>
              </defn.item>
              <defn.item id="a514746">
                <defn.term>Insurance Rent</defn.term>
                <defn>
                  <para>
                    <paratext>the aggregate in each year of:</paratext>
                  </para>
                  <list type="loweralpha">
                    <list.item>
                      <para>
                        <paratext>
                          the gross cost of any premiums that the Landlord expends ([before 
                          <bold>OR</bold>
                           after] any discount or commission is allowed or paid to the Landlord) and any fees and other expenses that the Landlord reasonably incurs in insuring the Property (excluding the Excluded Insurance Items) against the Insured Risks for the Reinstatement Cost in accordance with this lease;
                        </paratext>
                      </para>
                    </list.item>
                    <list.item>
                      <para>
                        <paratext>
                          the gross cost of the premium [before 
                          <bold>OR</bold>
                           after] any discount or commission for insurance for loss of Annual Rent from the Property for [three] years; and
                        </paratext>
                      </para>
                    </list.item>
                    <list.item>
                      <para>
                        <paratext>any IPT and any VAT (except to the extent that the Landlord obtains credit for such VAT as input tax or otherwise recovers it) payable on any sum set out in paragraphs (a) and (b) of this definition.</paratext>
                      </para>
                    </list.item>
                  </list>
                </defn>
                <drafting.note id="a265660" jurisdiction="">
                  <head align="left" preservecase="true">
                    <headtext>Insurance Rent</headtext>
                  </head>
                  <division id="a000023" level="1">
                    <para>
                      <paratext>
                        It is up to the parties to agree who should have the benefit of any discount or commission that the landlord receives for arranging the insurance. For the arguments on both sides, see 
                        <link anchor="a275771" href="6-500-1845" style="ACTLinkPLCtoPLC">
                          <ital>Practice note, Leases: Insurance: Discounts and commission</ital>
                        </link>
                        . If the tenant is to have the benefit of any discount or commission, include “after” rather than “before” in the optional text. If the landlord is to have the benefit, include “before” rather than “after” in the optional text.
                      </paratext>
                    </para>
                  </division>
                </drafting.note>
              </defn.item>
              <defn.item id="a639381">
                <defn.term>Insured Risks</defn.term>
                <defn>
                  <para>
                    <paratext>
                      (except to the extent any of the following are Uninsured Risks) fire, explosion, lightning, earthquake, tempest, storm, flood, bursting and overflowing of water tanks, apparatus or pipes, damage to underground water, oil or gas pipes or electricity wires or cables, impact by aircraft and aerial devices and articles dropped from them, impact by vehicles, [terrorism,] subsidence, ground slip, heave, riot, civil commotion, strikes, labour or political disturbances, malicious damage, and any other risks against which the Landlord decides to insure against from time to time and 
                      <defn.term>Insured Risk</defn.term>
                       means any one of the Insured Risks.
                    </paratext>
                  </para>
                </defn>
                <drafting.note id="a487788" jurisdiction="">
                  <head align="left" preservecase="true">
                    <headtext>Insured Risks</headtext>
                  </head>
                  <division id="a000024" level="1">
                    <para>
                      <paratext>Before agreeing the list of insured risks, the landlord should carefully check that the list is acceptable in the circumstances and suitable for the Property. The landlord should also check that the list is compatible with any existing insurance policy for the Property and (if this lease is an underlease) any definition set out in the superior lease.</paratext>
                    </para>
                    <para>
                      <paratext>
                        The definition excludes Uninsured Risks. Uninsured Risks are those risks that should be Insured Risks but are not due to an exclusion imposed by the insurers or because of a lack of available insurance. The wording excluding Uninsured Risks from this definition should be retained irrespective of whether the optional provisions that aim to share the liability for damage by Uninsured Risks between the landlord and tenant are included in the lease. For more information, see 
                        <internal.reference refid="a318423">Drafting note, Uninsured Risks</internal.reference>
                        .
                      </paratext>
                    </para>
                    <para>
                      <paratext>Terrorism has been included as an optional insured risk. There is a common misconception that "terrorism" constitutes a separate risk. Damage which is caused by an act of terrorism usually results from fire, explosion, impact or flooding, each of which is an insured risk. For example, if property is damaged by fire caused by a terrorist attack, the damage will be covered by the insurance policy (assuming fire is an insured risk) but only up to any financial limit imposed by the insurers. Anything above that limit is covered only if there is additional reinsurance cover with Pool Re. However, many insurers now specify terrorism as a separate insurance risk so the option to include terrorism has been added into this definition.</paratext>
                    </para>
                    <para>
                      <paratext>Tenants should consider the list of risks carefully. If a risk is not in the definition of Insured Risks (for example, if the optional reference to terrorism is deleted), that risk will not be covered by any uninsured risk provisions if it is not in fact insured due to an exclusion imposed by the insurers or because of a lack of available insurance.</paratext>
                    </para>
                    <para>
                      <paratext>For more information on:</paratext>
                    </para>
                    <list type="bulleted">
                      <list.item>
                        <para>
                          <paratext>
                            Defining the Insured Risks generally, see 
                            <link anchor="a593829" href="6-500-1845" style="ACTLinkPLCtoPLC">
                              <ital>Practice note, Leases: Insurance: Insurance risks</ital>
                            </link>
                            .
                          </paratext>
                        </para>
                      </list.item>
                      <list.item>
                        <para>
                          <paratext>
                            Terrorism cover, see 
                            <link anchor="a829806" href="6-500-1845" style="ACTLinkPLCtoPLC">
                              <ital>Practice note, Leases: Insurance: What about cover for terrorism?</ital>
                            </link>
                          </paratext>
                        </para>
                      </list.item>
                    </list>
                  </division>
                </drafting.note>
              </defn.item>
              <defn.item id="a697775">
                <defn.term>Interest Rate</defn.term>
                <defn>
                  <para>
                    <paratext>the base rate from time to time of [NAME OF BANK] or, if that base rate stops being used or published, a comparable commercial rate specified by the Landlord (acting reasonably).</paratext>
                  </para>
                </defn>
                <drafting.note id="a943104" jurisdiction="">
                  <head align="left" preservecase="true">
                    <headtext>Interest Rate</headtext>
                  </head>
                  <division id="a000025" level="1">
                    <para>
                      <paratext>
                        A lease will normally contain provisions requiring the tenant to pay interest if rent, or any other money payable under the lease, has not been paid by the date it is due (see 
                        <internal.reference refid="a438573">clause 7</internal.reference>
                        ).
                      </paratext>
                    </para>
                    <para>
                      <paratext>The prospect of paying interest incentivises the tenant to pay the sums required under the lease on the due date.</paratext>
                    </para>
                    <para>
                      <paratext>
                        It is usual for leases to provide that interest is payable at the base rate of a specified bank (in this lease, the Interest Rate) in certain circumstances and also at a rate above the base rate (in this lease, the Default Interest Rate) in other circumstances (see 
                        <internal.reference refid="a228519">Drafting note, Default Interest Rate</internal.reference>
                        ).
                      </paratext>
                    </para>
                    <para>
                      <paratext>
                        For more information, see 
                        <link href="5-422-4485" style="ACTLinkPLCtoPLC">
                          <ital>Practice note, Leases: Interest</ital>
                        </link>
                        .
                      </paratext>
                    </para>
                  </division>
                </drafting.note>
              </defn.item>
              <defn.item id="a251324">
                <defn.term>IPT</defn.term>
                <defn>
                  <para>
                    <paratext>
                      Insurance
                      <bold> </bold>
                      Premium
                      <bold> </bold>
                      Tax chargeable under the Finance Act 1994 or any similar replacement or additional tax.
                    </paratext>
                  </para>
                </defn>
                <drafting.note id="a946658" jurisdiction="">
                  <head align="left" preservecase="true">
                    <headtext>IPT</headtext>
                  </head>
                  <division id="a000026" level="1">
                    <para>
                      <paratext>
                        Insurance premium tax is a tax on the premium paid under taxable insurance contracts. For more information, see 
                        <link anchor="a1008737" href="6-500-1845" style="ACTLinkPLCtoPLC">
                          <ital>Practice note, Leases: Insurance: Insurance premium tax</ital>
                        </link>
                        .
                      </paratext>
                    </para>
                  </division>
                </drafting.note>
              </defn.item>
              <defn.item id="a690357">
                <defn.term>[Landlord's Neighbouring Property</defn.term>
                <defn>
                  <para>
                    <paratext>
                      the [freehold 
                      <bold>OR</bold>
                       leasehold] property known as [DESCRIPTION OR ADDRESS OF THE LANDLORD'S NEIGHBOURING PROPERTY] [registered at HM Land Registry with title number[s] [TITLE NUMBER[S] IF REGISTERED]] [shown edged [COLOUR] on the Property Plan].]
                    </paratext>
                  </para>
                </defn>
                <drafting.note id="a111890" jurisdiction="">
                  <head align="left" preservecase="true">
                    <headtext>Landlord's Neighbouring Property (optional definition)</headtext>
                  </head>
                  <division id="a000027" level="1">
                    <para>
                      <paratext>Include this optional definition if, at the date the lease is granted, the landlord owns land that neighbours or adjoins the Property.</paratext>
                    </para>
                    <para>
                      <paratext>
                        The definition of Landlord's Neighbouring Property is used in relation to the reservation of easements (as well as elsewhere in the lease). Easements reserved by the landlord in its favour must be for the benefit of existing and identifiable land (the dominant tenement). It is good drafting practice to identify the dominant tenement clearly. For more information, see 
                        <internal.reference refid="a647681">Drafting note, Reserving easements: identifying the dominant land</internal.reference>
                        .
                      </paratext>
                    </para>
                    <para>
                      <paratext>
                        If this definition is included and the Landlord's Neighbouring Property is registered, insert in LR2.2 the title number(s) of the Landlord's Neighbouring Property. For more information, see 
                        <internal.reference refid="a862085">Drafting note, LR2.2 Other title numbers</internal.reference>
                        .
                      </paratext>
                    </para>
                  </division>
                </drafting.note>
              </defn.item>
              <defn.item id="a533937">
                <defn.term>LPA 1925</defn.term>
                <defn>
                  <para>
                    <paratext>Law of Property Act 1925.</paratext>
                  </para>
                </defn>
              </defn.item>
              <defn.item id="a264874">
                <defn.term>LTA 1927</defn.term>
                <defn>
                  <para>
                    <paratext>Landlord and Tenant Act 1927.</paratext>
                  </para>
                </defn>
              </defn.item>
              <defn.item id="a956771">
                <defn.term>LTA 1954</defn.term>
                <defn>
                  <para>
                    <paratext>Landlord and Tenant Act 1954.</paratext>
                  </para>
                </defn>
              </defn.item>
              <defn.item id="a514866">
                <defn.term>LTCA 1995</defn.term>
                <defn>
                  <para>
                    <paratext>Landlord and Tenant (Covenants) Act 1995.</paratext>
                  </para>
                </defn>
              </defn.item>
              <defn.item id="a284565">
                <defn.term>[Permitted Part</defn.term>
                <defn>
                  <para>
                    <paratext>
                      that part of the Property shown [coloured 
                      <bold>OR</bold>
                       edged 
                      <bold>OR</bold>
                       hatched] [COLOUR] on the Property Plan.]
                    </paratext>
                  </para>
                </defn>
                <drafting.note id="a891537" jurisdiction="">
                  <head align="left" preservecase="true">
                    <headtext>Permitted Part (optional definition)</headtext>
                  </head>
                  <division id="a000028" level="1">
                    <para>
                      <paratext>
                        Include this definition (and the consequential amendments to 
                        <internal.reference refid="a991556">clause 14</internal.reference>
                        ) if the tenant can underlet one specific part of the Property.
                      </paratext>
                    </para>
                    <para>
                      <paratext>
                        If an alternative definition of Permitted Part is required to reflect the terms agreed by the parties, see 
                        <link href="5-379-8818" style="ACTLinkPLCtoPLC">
                          <ital>Standard clause, Leases: clauses enabling the underletting of a permitted part</ital>
                        </link>
                        .
                      </paratext>
                    </para>
                    <para>
                      <paratext>
                        For more information on the issues to consider when drafting a lease that allows the tenant to underlet part, see 
                        <link href="2-384-1205" style="ACTLinkPLCtoPLC">
                          <ital>Practice note, Leases: Underletting a permitted part</ital>
                        </link>
                        .
                      </paratext>
                    </para>
                  </division>
                </drafting.note>
              </defn.item>
              <defn.item id="a678272">
                <defn.term>Permitted Use</defn.term>
                <defn>
                  <para>
                    <paratext>
                      [[SPECIFY USE] within Use Class [E(g)[(ii) 
                      <bold>OR</bold>
                       (iii)] 
                      <bold>OR</bold>
                       B2 
                      <bold>OR</bold>
                       B8] of the Town and Country Planning (Use Classes) Order 1987 (as it applied in England at the date this lease was granted) [or such other use within Use Class [E(g)[(ii) 
                      <bold>OR</bold>
                       (iii)] 
                      <bold>OR</bold>
                       B2 
                      <bold>OR</bold>
                       B8] of the Town and Country Planning (Use Classes) Order 1987 (as it applied in England at the date this lease was granted) to which the Landlord has given consent [(such consent not to be unreasonably withheld)]].
                    </paratext>
                  </para>
                  <para>
                    <paratext>
                      <bold>OR</bold>
                    </paratext>
                  </para>
                  <para>
                    <paratext>
                      [SPECIFY USE] within Use Class [B1[(b) 
                      <bold>OR</bold>
                       (c)] 
                      <bold>OR</bold>
                       B2 
                      <bold>OR</bold>
                       B8] of the Town and Country Planning (Use Classes) Order 1987 (as it applied in Wales at the date this lease was granted) [or such other use within Use Class [B1[(b) 
                      <bold>OR</bold>
                       (c)] 
                      <bold>OR</bold>
                       B2 
                      <bold>OR</bold>
                       B8] of the Town and Country Planning (Use Classes) Order 1987 (as it applied in Wales at the date this lease was granted) to which the Landlord has given consent [(such consent not to be unreasonably withheld)].]
                    </paratext>
                  </para>
                </defn>
                <drafting.note id="a151147" jurisdiction="">
                  <head align="left" preservecase="true">
                    <headtext>Permitted Use</headtext>
                  </head>
                  <division id="a000029" level="1">
                    <para>
                      <paratext>This definition provides for the Permitted Use to be defined by reference to a use class of the Use Classes Order 1987.</paratext>
                    </para>
                    <para>
                      <paratext>
                        <bold>The parties’ conveyancers should carefully check which use class the tenant’s proposed use falls under and consider the level of control that the landlord requires over changes of use and whether this reflects their client's needs. It is important to note that a permitted use that is too restrictive may have a negative impact at rent review and a use that is too wide or flexible may inflate the rent on review. The parties should consult a rent review surveyor about the rent review impact of the Permitted Use provisions.</bold>
                      </paratext>
                    </para>
                    <para>
                      <paratext>
                        The Town and Country Planning (Use Classes) (Amendment) (England) Regulations 2020 (
                        <ital>SI 2020/757</ital>
                        ) (TCUCAER 2020) amended the Use Classes Order 1987 with effect from 1 September 2020 to introduce new use classes in England. For more information see 
                        <link href="w-026-6398" style="ACTLinkPLCtoPLC">
                          <ital>Legal update, Changes to Use Classes Order 1987 from 1 September 2020</ital>
                        </link>
                         and 
                        <link href="w-027-0214" style="ACTLinkPLCtoPLC">
                          <ital>Practice note, Town and Country Planning (Use Classes) Order 1987 from 1 September 2020</ital>
                        </link>
                        .
                      </paratext>
                    </para>
                    <para>
                      <paratext>The new use classes introduced by the TCUCAER 2020 only apply in England. As different use classes apply in England and Wales, it is important to make a distinction between the Use Classes Order 1987 that applies in England and the Use Classes Order 1987 that applies in Wales and refer to the correct use classes that apply. Therefore, if the Property is in:</paratext>
                    </para>
                    <list type="bulleted">
                      <list.item>
                        <para>
                          <paratext>
                            <bold>England</bold>
                            , include the first option in this definition and amend as appropriate.
                          </paratext>
                        </para>
                      </list.item>
                      <list.item>
                        <para>
                          <paratext>
                            <bold>Wales</bold>
                            , include the second option in this definition and amend as appropriate.
                          </paratext>
                        </para>
                      </list.item>
                    </list>
                    <para>
                      <paratext>
                        <internal.reference refid="a747427">clause 1.19</internal.reference>
                         interprets any reference to statutory legislation as including any amendment, extension or re-enactment of that legislation, unless otherwise specified. Therefore, if the Permitted Use is defined by reference to the Use Classes Order 1987, the parties must make sure that they undo the effect of 
                        <internal.reference refid="a747427">clause 1.19</internal.reference>
                         by fixing the date of interpretation for the Use Classes Order 1987. Future amendments of the Use Classes Order 1987 may otherwise result in the Permitted Use including a use that would be unacceptable to the landlord or excluding a use that the tenant expected to be permitted.
                      </paratext>
                    </para>
                    <para>
                      <paratext>This definition suggests stating that the Use Classes Order 1987 is as at the date of the grant of the lease. However, where the lease is a renewal lease or has been granted pursuant to an agreement for lease, the date of the lease that is being renewed (that is, the Previous Lease) or the date of exchange of the agreement for lease may be more appropriate. In which case, the definition should be amended to insert the relevant date.</paratext>
                    </para>
                    <para>
                      <paratext>Include the optional words "or such other use within Use Class … to which the Landlord has given consent" and amend as appropriate if the tenant can change use with the landlord's consent. Include the optional words "(not to be unreasonably withheld or delayed)" if the landlord is prepared to agree this.</paratext>
                    </para>
                    <para>
                      <paratext>
                        Change of use and restricted uses are dealt with in 
                        <internal.reference refid="a263982">clause 23</internal.reference>
                         (see 
                        <internal.reference refid="a258012">Drafting note, Use</internal.reference>
                        ).
                      </paratext>
                    </para>
                  </division>
                </drafting.note>
              </defn.item>
              <defn.item id="a684900">
                <defn.term>[President</defn.term>
                <defn>
                  <para>
                    <paratext>the president for the time being of the Royal Institution of Chartered Surveyors or a person acting on their behalf.]</paratext>
                  </para>
                </defn>
                <drafting.note id="a240930" jurisdiction="">
                  <head align="left" preservecase="true">
                    <headtext>President (optional definition)</headtext>
                  </head>
                  <division id="a000030" level="1">
                    <para>
                      <paratext>
                        Include this definition if the optional rent review provisions in 
                        <internal.reference refid="a594018">Schedule 5</internal.reference>
                         are included. 
                        <internal.reference refid="a878413">paragraph 2</internal.reference>
                         of 
                        <internal.reference refid="a667118">Part 5</internal.reference>
                         of 
                        <internal.reference refid="a594018">Schedule 5</internal.reference>
                         provides that, if the parties cannot agree the reviewed rent, it may be determined by an expert. For more information, see 
                        <internal.reference refid="a269531">Drafting note, Determination by the Expert</internal.reference>
                        .
                      </paratext>
                    </para>
                  </division>
                </drafting.note>
              </defn.item>
              <defn.item id="a651950">
                <defn.term>[Previous Lease</defn.term>
                <defn>
                  <para>
                    <paratext>a lease of the Property dated [DATE] made between (1) [LANDLORD] [and] (2) [TENANT] [and (3) [GUARANTOR]] including any deed, licence, consent, approval or other instrument supplemental or collateral to it.]</paratext>
                  </para>
                </defn>
                <drafting.note id="a444501" jurisdiction="">
                  <head align="left" preservecase="true">
                    <headtext>Previous Lease (optional definition)</headtext>
                  </head>
                  <division id="a000031" level="1">
                    <para>
                      <paratext>Include this definition if the lease being granted is a renewal lease and either or both of the following apply:</paratext>
                    </para>
                    <list type="bulleted">
                      <list.item>
                        <para>
                          <paratext>
                            In order to preserve the tenant's dilapidations liability under the lease that is being renewed (that is, the Previous Lease), the landlord requires that the tenant's repair obligations are to be construed by reference to the nature and condition of the demised premises at the date on which the Previous Lease was granted and not the date on which this new lease is granted. For more information, see 
                            <internal.reference refid="a590824">Drafting note, Repair obligations in renewal leases (optional wording)</internal.reference>
                            .
                          </paratext>
                        </para>
                      </list.item>
                      <list.item>
                        <para>
                          <paratext>The standard document contains a rent review and any alterations carried out under the Previous Lease are to be disregarded on review.</paratext>
                        </para>
                      </list.item>
                    </list>
                    <para>
                      <paratext>
                        If it is being used to grant a renewal lease, the standard document assumes that the parties have agreed to use it to effect that renewal even though the terms of the standard document may not be similar to the terms of the Previous Lease. If, instead, the parties want to grant the renewal lease simply by reference to the terms of the Previous Lease, see 
                        <link href="1-503-2793" style="ACTLinkPLCtoPLC">
                          <ital>Standard document, Renewal lease by reference to an existing lease</ital>
                        </link>
                        .
                      </paratext>
                    </para>
                    <para>
                      <paratext>The standard document also assumes that the extent of the demise under the renewal lease will be the same as the extent of the demise under the existing lease. If that assumption is not correct, amend the reference to the Property in this definition.</paratext>
                    </para>
                  </division>
                </drafting.note>
              </defn.item>
              <defn.item id="a381059">
                <defn.term>[Previous Lease Alterations</defn.term>
                <defn>
                  <para>
                    <paratext>any alterations undertaken by or for any tenant, undertenant or occupier during or in anticipation of the Previous Lease.]</paratext>
                  </para>
                </defn>
                <drafting.note id="a415160" jurisdiction="">
                  <head align="left" preservecase="true">
                    <headtext>Previous Lease Alterations (optional definition)</headtext>
                  </head>
                  <division id="a000032" level="1">
                    <para>
                      <paratext>Include this definition if the lease being granted is a renewal lease and either or both of the following apply:</paratext>
                    </para>
                    <list type="bulleted">
                      <list.item>
                        <para>
                          <paratext>
                            The landlord requires that, at the end of the term, the tenant's reinstatement obligation in 
                            <internal.reference refid="a506253">clause 22</internal.reference>
                             obliges the tenant remove any alterations carried out under the Previous Lease.  For more information, see 
                            <internal.reference refid="a611644">Drafting note, Returning the Property to the Landlord</internal.reference>
                            .
                          </paratext>
                        </para>
                      </list.item>
                      <list.item>
                        <para>
                          <paratext>The standard document contains a rent review and any alterations carried out under the Previous Lease are to be disregarded on review.</paratext>
                        </para>
                      </list.item>
                    </list>
                  </division>
                </drafting.note>
              </defn.item>
              <defn.item id="a207004">
                <defn.term>Property</defn.term>
                <defn>
                  <para>
                    <paratext>
                      the property described in 
                      <internal.reference refid="a266154">Schedule 1</internal.reference>
                      .
                    </paratext>
                  </para>
                </defn>
                <drafting.note id="a635693" jurisdiction="">
                  <head align="left" preservecase="true">
                    <headtext>Property</headtext>
                  </head>
                  <division id="a000033" level="1">
                    <para>
                      <paratext>
                        The detailed description of the Property is set out in 
                        <internal.reference refid="a266154">Schedule 1</internal.reference>
                        . For more information, see 
                        <internal.reference refid="a707745">Drafting note, Property description</internal.reference>
                        .
                      </paratext>
                    </para>
                  </division>
                </drafting.note>
              </defn.item>
              <defn.item id="a482640">
                <defn.term>Property Damage</defn.term>
                <defn>
                  <para>
                    <paratext>damage to or destruction of the Property (excluding the Excluded Insurance Items) that makes the Property wholly or partially unfit for occupation and use.</paratext>
                  </para>
                </defn>
                <drafting.note id="a470238" jurisdiction="">
                  <head align="left" preservecase="true">
                    <headtext>Property Damage</headtext>
                  </head>
                  <division id="a000034" level="1">
                    <para>
                      <paratext>This definition is used as the threshold for when:</paratext>
                    </para>
                    <list type="bulleted">
                      <list.item>
                        <para>
                          <paratext>
                            The Annual Rent is suspended under 
                            <internal.reference refid="a769269">paragraph 4</internal.reference>
                             of 
                            <internal.reference refid="a876152">Schedule 6</internal.reference>
                             (see 
                            <internal.reference refid="a120918">Drafting note, Rent suspension</internal.reference>
                            ).
                          </paratext>
                        </para>
                      </list.item>
                      <list.item>
                        <para>
                          <paratext>
                            If the optional uninsured risks provisions are included, the landlord must elect under optional 
                            <internal.reference refid="a489924">paragraph 7</internal.reference>
                             of 
                            <internal.reference refid="a876152">Schedule 6</internal.reference>
                             whether or not to reinstate following Property Damage caused by an Uninsured Risk. For more information, see 
                            <internal.reference refid="a368889">Drafting note, Uninsured risks (optional provisions)</internal.reference>
                            .
                          </paratext>
                        </para>
                      </list.item>
                    </list>
                  </division>
                </drafting.note>
              </defn.item>
              <defn.item id="a923179">
                <defn.term>Property Plan</defn.term>
                <defn>
                  <para>
                    <paratext>
                      the plan annexed to this lease at 
                      <internal.reference refid="a846001">Annex A</internal.reference>
                       and marked "Property Plan".
                    </paratext>
                  </para>
                </defn>
              </defn.item>
              <defn.item id="a437496">
                <defn.term>Rates and Taxes</defn.term>
                <defn>
                  <para>
                    <paratext>all present and future rates, taxes and other impositions and outgoings payable in respect of the Property, its use and any works carried out there (or a fair proportion of the total cost of those rates, taxes, impositions and outgoings if any are payable in respect of the Property together with any other property) but excluding any taxes:</paratext>
                  </para>
                  <list type="loweralpha">
                    <list.item>
                      <para>
                        <paratext>payable by the Landlord in connection with any dealing with or disposition of the reversion to this lease [or the Landlord's interest in the Superior Lease]; [or]</paratext>
                      </para>
                    </list.item>
                    <list.item>
                      <para>
                        <paratext>[payable by the Superior Landlord in connection with any dealing with, or disposition of, the reversion to the Superior Lease; or]</paratext>
                      </para>
                    </list.item>
                    <list.item>
                      <para>
                        <paratext>(except VAT) payable by the Landlord by reason of the receipt of any of the Rents due under this lease [or by the Superior Landlord by reason of the receipt of any of the rents due under the Superior Lease].</paratext>
                      </para>
                    </list.item>
                  </list>
                </defn>
                <drafting.note id="a116120" jurisdiction="">
                  <head align="left" preservecase="true">
                    <headtext>Rates and Taxes</headtext>
                  </head>
                  <division id="a000035" level="1">
                    <para>
                      <paratext>
                        This definition is used in 
                        <internal.reference refid="a683120">clause 8</internal.reference>
                        . For more information, see 
                        <internal.reference refid="a937742">Drafting note, Rates and Taxes</internal.reference>
                        .
                      </paratext>
                    </para>
                    <para>
                      <paratext>Include the optional wording throughout the definition relating to the Superior Lease if the lease being granted is an underlease.</paratext>
                    </para>
                  </division>
                </drafting.note>
              </defn.item>
              <defn.item id="a887759">
                <defn.term>Recommendation Report</defn.term>
                <defn>
                  <para>
                    <paratext>a report as defined in regulation 4 of the EPC Regulations.</paratext>
                  </para>
                </defn>
                <drafting.note id="a596665" jurisdiction="">
                  <head align="left" preservecase="true">
                    <headtext>Recommendation Report</headtext>
                  </head>
                  <division id="a000036" level="1">
                    <para>
                      <paratext>
                        This definition is used in 
                        <internal.reference refid="a831843">clause 29</internal.reference>
                        . For more information on recommendation reports, see 
                        <link anchor="a530389" href="3-259-4960" style="ACTLinkPLCtoPLC">
                          <ital>Practice note, Energy performance certificates (EPCs): A recommendations report</ital>
                        </link>
                        .
                      </paratext>
                    </para>
                  </division>
                </drafting.note>
              </defn.item>
              <defn.item id="a968626">
                <defn.term>Reinstatement Cost</defn.term>
                <defn>
                  <para>
                    <paratext>the full cost of reinstatement of the Property (excluding the Excluded Insurance Items) taking into account inflation of building costs and including any costs of demolition, site clearance, site protection, shoring up, professionals' and statutory fees and incidental expenses and any other work to the Property that may be required by law and any VAT on all such costs, fees and expenses.</paratext>
                  </para>
                </defn>
                <drafting.note id="a732277" jurisdiction="">
                  <head align="left" preservecase="true">
                    <headtext>Reinstatement Cost</headtext>
                  </head>
                  <division id="a000037" level="1">
                    <para>
                      <paratext>
                        <internal.reference refid="a902190">paragraph 1.1</internal.reference>
                         of 
                        <internal.reference refid="a876152">Schedule 6</internal.reference>
                         obliges the landlord to keep the Property (excluding the Excluded Insurance Items) insured against loss or damage by the Insured Risks for the Reinstatement Cost. Reinstatement Cost is the actual cost of reinstatement, whatever that turns out to be. It is usual for the amount insured to include the professional costs of reinstatement works. For more information, see 
                        <link anchor="a726925" href="6-500-1845" style="ACTLinkPLCtoPLC">
                          <ital>Practice note, Leases: Insurance: Level of insurance cover</ital>
                        </link>
                        .
                      </paratext>
                    </para>
                  </division>
                </drafting.note>
              </defn.item>
              <defn.item id="a187976">
                <defn.term>Rents</defn.term>
                <defn>
                  <para>
                    <paratext>
                      the rents set out in 
                      <internal.reference refid="a119235">clause 2.2</internal.reference>
                      .
                    </paratext>
                  </para>
                </defn>
              </defn.item>
              <defn.item id="a194167">
                <defn.term>Rent Commencement Date</defn.term>
                <defn>
                  <para>
                    <paratext>
                      [subject to 
                      <internal.reference refid="a986908">paragraph 4.3</internal.reference>
                       of 
                      <internal.reference refid="a876152">Schedule 6</internal.reference>
                      , ][[DATE] 
                      <bold>OR</bold>
                       the date of this lease].
                    </paratext>
                  </para>
                </defn>
                <drafting.note id="a739751" jurisdiction="">
                  <head align="left" preservecase="true">
                    <headtext>Rent Commencement Date</headtext>
                  </head>
                  <division id="a000038" level="1">
                    <para>
                      <paratext>
                        This is the date on which the parties have agreed that the Annual Rent will become payable under 
                        <internal.reference refid="a108751">clause 4</internal.reference>
                        .
                      </paratext>
                    </para>
                    <para>
                      <paratext>
                        Include the wording in the first set of square brackets if optional 
                        <internal.reference refid="a986908">paragraph 4.3</internal.reference>
                         of 
                        <internal.reference refid="a876152">Schedule 6</internal.reference>
                         is included. That paragraph ensures that tenant receives the full benefit of its 
                        <link href="8-107-7141" style="ACTLinkPLCtoPLC">
                          <bold>
                            <ital>rent-free period</ital>
                          </bold>
                        </link>
                         if, before the Rent Commencement Date, the rent would have been suspended under 
                        <internal.reference refid="a357585">paragraph 4.1</internal.reference>
                         of 
                        <internal.reference refid="a876152">Schedule 6</internal.reference>
                         had the rent been payable. For more information, see 
                        <internal.reference refid="a964317">Drafting note, Extension if rent suspension commences before Rent Commencement Date (optional paragraph)</internal.reference>
                        .
                      </paratext>
                    </para>
                    <para>
                      <paratext>In the second set of square brackets, include:</paratext>
                    </para>
                    <list type="bulleted">
                      <list.item>
                        <para>
                          <paratext>
                            The first option and insert the specific date from which the Annual Rent will be payable if the parties have agreed a rent-free period (see 
                            <internal.reference refid="a228691">Drafting note, Payment of Annual Rent</internal.reference>
                            ).
                          </paratext>
                        </para>
                      </list.item>
                      <list.item>
                        <para>
                          <paratext>The second option if there is no rent-free period and the Annual Rent will be payable immediately following the grant of the lease.</paratext>
                        </para>
                      </list.item>
                    </list>
                    <para>
                      <paratext>
                        For more information about rent-free periods, see 
                        <link anchor="a680966" href="5-422-4013" style="ACTLinkPLCtoPLC">
                          <ital>Practice note, Leases: Payment of rent: Rent-free periods and periods of reduced rent</ital>
                        </link>
                        .
                      </paratext>
                    </para>
                  </division>
                </drafting.note>
              </defn.item>
              <defn.item id="a668512">
                <defn.term>Rent Payment Dates</defn.term>
                <defn>
                  <para>
                    <paratext>
                      [25 March, 24 June, 29 September and 25 December 
                      <bold>OR</bold>
                       the [first] day of every month 
                      <bold>OR</bold>
                       [ALTERNATIVE RENT PAYMENT DATES]].
                    </paratext>
                  </para>
                </defn>
                <drafting.note id="a263272" jurisdiction="">
                  <head align="left" preservecase="true">
                    <headtext>Rent Payment Dates</headtext>
                  </head>
                  <division id="a000039" level="1">
                    <para>
                      <paratext>This definition sets out the dates on which the tenant must make rent payments throughout the term. The definition provides the following options:</paratext>
                    </para>
                    <list type="bulleted">
                      <list.item>
                        <para>
                          <paratext>
                            <bold>Quarterly rent payments.</bold>
                             For many years, quarterly rent payments were the norm. This meant that one-quarter of the annual rent was paid on each of four days. In England and Wales, the four dates normally selected for this purpose were the traditional 
                            <link href="2-107-7097" style="ACTLinkPLCtoPLC">
                              <bold>
                                <ital>quarter days</ital>
                              </bold>
                            </link>
                             (that is, the dates set out in the first option in this definition).
                          </paratext>
                        </para>
                      </list.item>
                      <list.item>
                        <para>
                          <paratext>
                            <bold>Monthly rent payments.</bold>
                             It is increasingly common for commercial tenants to pay rent monthly, rather than quarterly. In which case, choose the second option in square brackets and insert the day of each month on which rent must be paid.
                          </paratext>
                        </para>
                      </list.item>
                      <list.item>
                        <para>
                          <paratext>
                            <bold>Rent payments on other specified dates.</bold>
                             The parties can specify their own agreed set of dates. For example, a common set of dates used as quarter days are 1 January, 1 April, 1 July and 1 October. These dates are often used by local authorities but may be found in other leases. In which case, choose the third option in square brackets and insert the agreed dates.
                          </paratext>
                        </para>
                      </list.item>
                    </list>
                    <para>
                      <paratext>
                        For more information, see 
                        <link anchor="a413933" href="5-422-4013" style="ACTLinkPLCtoPLC">
                          <ital>Practice note, Leases: Payment of rent: Payment dates</ital>
                        </link>
                        .
                      </paratext>
                    </para>
                  </division>
                </drafting.note>
              </defn.item>
              <defn.item id="a142347">
                <defn.term>Reservations</defn.term>
                <defn>
                  <para>
                    <paratext>
                      the rights excepted and reserved in 
                      <internal.reference refid="a482168">paragraph 1</internal.reference>
                       of 
                      <internal.reference refid="a979993">Schedule 3</internal.reference>
                      .
                    </paratext>
                  </para>
                </defn>
                <drafting.note id="a307356" jurisdiction="">
                  <head align="left" preservecase="true">
                    <headtext>Reservations</headtext>
                  </head>
                  <division id="a000040" level="1">
                    <para>
                      <paratext>
                        For more information, see 
                        <internal.reference refid="a543290">Drafting note, Reservations: overview</internal.reference>
                        .
                      </paratext>
                    </para>
                  </division>
                </drafting.note>
              </defn.item>
              <defn.item id="a598989">
                <defn.term>[Rights</defn.term>
                <defn>
                  <para>
                    <paratext>
                      the rights granted in 
                      <internal.reference refid="a856209">paragraph 1</internal.reference>
                       of 
                      <internal.reference refid="a186144">Schedule 2</internal.reference>
                      .]
                    </paratext>
                  </para>
                </defn>
                <drafting.note id="a911683" jurisdiction="">
                  <head align="left" preservecase="true">
                    <headtext>Rights (optional definition)</headtext>
                  </head>
                  <division id="a000041" level="1">
                    <para>
                      <paratext>
                        Include this optional definition if optional 
                        <internal.reference refid="a856209">paragraph 1</internal.reference>
                         of 
                        <internal.reference refid="a186144">Schedule 2</internal.reference>
                         is included to grant easements for the benefit of the Property over other property and other rights to the tenant. For more information, see 
                        <internal.reference refid="a657989">Drafting note, Rights granted (optional schedule)</internal.reference>
                        .
                      </paratext>
                    </para>
                  </division>
                </drafting.note>
              </defn.item>
              <defn.item id="a839842">
                <defn.term>[Schedule of Condition</defn.term>
                <defn>
                  <para>
                    <paratext>
                      the photographic schedule annexed to this lease at 
                      <internal.reference refid="a139626">ANNEX B</internal.reference>
                       and marked "Schedule of Condition".]
                    </paratext>
                  </para>
                </defn>
                <drafting.note id="a104757" jurisdiction="">
                  <head align="left" preservecase="true">
                    <headtext>Schedule of Condition (optional definition)</headtext>
                  </head>
                  <division id="a000042" level="1">
                    <para>
                      <paratext>
                        Include this optional definition if optional 
                        <internal.reference refid="a441879">clause 18.2</internal.reference>
                         is included to qualify the tenant's repairing obligation in 
                        <internal.reference refid="a892634">clause 18.1</internal.reference>
                         by reference to a schedule of condition. For more information, see 
                        <internal.reference refid="a556868">Drafting note, Schedule of Condition (optional wording)</internal.reference>
                        .
                      </paratext>
                    </para>
                    <para>
                      <paratext>This definition assumes that the schedule of condition is:</paratext>
                    </para>
                    <list type="bulleted">
                      <list.item>
                        <para>
                          <paratext>In the form of photographs, and may include a written description, evidencing the state and condition of the Property at the date of grant of the lease.</paratext>
                        </para>
                      </list.item>
                      <list.item>
                        <para>
                          <paratext>Bound within the lease document at engrossment stage to prevent the schedule becoming separated from the lease.</paratext>
                        </para>
                      </list.item>
                      <list.item>
                        <para>
                          <paratext>Prepared or agreed by a surveyor.</paratext>
                        </para>
                      </list.item>
                    </list>
                    <para>
                      <paratext>Avoid any ambiguity in the schedule of condition by ensuring that the schedule is complete and the Property is accurately represented.</paratext>
                    </para>
                  </division>
                </drafting.note>
              </defn.item>
              <defn.item id="a724824">
                <defn.term>Service Media</defn.term>
                <defn>
                  <para>
                    <paratext>all media for the supply or removal of Utilities and all structures, machinery and equipment ancillary to those media.</paratext>
                  </para>
                </defn>
              </defn.item>
              <defn.item id="a501146">
                <defn.term>Signs</defn.term>
                <defn>
                  <para>
                    <paratext>signs, fascia, awnings, placards, boards, posters and advertisements.</paratext>
                  </para>
                </defn>
                <drafting.note id="a749353" jurisdiction="">
                  <head align="left" preservecase="true">
                    <headtext>Signs</headtext>
                  </head>
                  <division id="a000043" level="1">
                    <para>
                      <paratext>
                        This definition is used in 
                        <internal.reference refid="a746627">clause 21</internal.reference>
                        . For more information, see 
                        <internal.reference refid="a177498">Drafting note, Signs</internal.reference>
                        .
                      </paratext>
                    </para>
                  </division>
                </drafting.note>
              </defn.item>
              <defn.item id="a133638">
                <defn.term>[Superior Landlord</defn.term>
                <defn>
                  <para>
                    <paratext>the landlord for the time being of the Superior Lease.]</paratext>
                  </para>
                </defn>
                <drafting.note id="a388366" jurisdiction="">
                  <head align="left" preservecase="true">
                    <headtext>Superior Landlord (optional definition)</headtext>
                  </head>
                  <division id="a000044" level="1">
                    <para>
                      <paratext>Include this definition if the lease being granted is an underlease.</paratext>
                    </para>
                  </division>
                </drafting.note>
              </defn.item>
              <defn.item id="a652257">
                <defn.term>[Superior Landlord's Covenants</defn.term>
                <defn>
                  <para>
                    <paratext>the obligations in the Superior Lease to be observed by the Superior Landlord.]</paratext>
                  </para>
                </defn>
                <drafting.note id="a988255" jurisdiction="">
                  <head align="left" preservecase="true">
                    <headtext>Superior Landlord's Covenants (optional definition)</headtext>
                  </head>
                  <division id="a000045" level="1">
                    <para>
                      <paratext>Include this definition if the lease being granted is an underlease.</paratext>
                    </para>
                  </division>
                </drafting.note>
              </defn.item>
              <defn.item id="a272736">
                <defn.term>[Superior Lease</defn.term>
                <defn>
                  <para>
                    <paratext>the lease dated [DATE] and made between (1) [LANDLORD] [and] (2) [TENANT] [and (3) [GUARANTOR]] including any deed, licence, consent, approval or other instrument supplemental or collateral to it.]</paratext>
                  </para>
                </defn>
                <drafting.note id="a759167" jurisdiction="">
                  <head align="left" preservecase="true">
                    <headtext>Superior Lease (optional definition)</headtext>
                  </head>
                  <division id="a000046" level="1">
                    <para>
                      <paratext>Include this definition if the lease being granted is an underlease.</paratext>
                    </para>
                  </division>
                </drafting.note>
              </defn.item>
              <defn.item id="a312233">
                <defn.term>[Tenant Damage</defn.term>
                <defn>
                  <para>
                    <paratext>damage or destruction caused by an act or omission of the Tenant or any Authorised Person.]</paratext>
                  </para>
                </defn>
                <drafting.note id="a114981" jurisdiction="">
                  <head align="left" preservecase="true">
                    <headtext>Tenant Damage (optional definition)</headtext>
                  </head>
                  <division id="a000047" level="1">
                    <para>
                      <paratext>
                        Include this definition if the lease includes the optional provisions dealing with uninsured risks (see 
                        <internal.reference refid="a368889">Drafting note, Uninsured risks (optional provisions)</internal.reference>
                        ). The optional uninsured risk provisions in this lease carve out any damage caused by Tenant Damage so that the tenant does not benefit from the rent suspension or the right to terminate the lease if it caused the damage by the uninsured risk.
                      </paratext>
                    </para>
                  </division>
                </drafting.note>
              </defn.item>
              <defn.item id="a762015">
                <defn.term>[Tenant's Plant</defn.term>
                <defn>
                  <para>
                    <paratext>
                      any [air-conditioning plant][, 
                      <bold>OR</bold>
                       and] [wireless network equipment][, 
                      <bold>OR</bold>
                       and] [television aerials] [, 
                      <bold>OR</bold>
                       and] [satellite dishes] [[and other] plant and equipment] reasonably required by the Tenant in connection with the Tenant's use of the Property for the Permitted Use [but not exceeding [NUMBER] metres in height] and installed or to be installed (as the case may be) on the roof of the Property.]
                    </paratext>
                  </para>
                </defn>
                <drafting.note id="a834700" jurisdiction="">
                  <head align="left" preservecase="true">
                    <headtext>Tenant’s Plant (optional definition)</headtext>
                  </head>
                  <division id="a000048" level="1">
                    <para>
                      <paratext>
                        Include this optional definition if optional 
                        <internal.reference refid="a189173">clause 20.5</internal.reference>
                         is included to allow the tenant, with the landlord’s consent, to install, maintain and repair Tenant’s Plant on the roof of the Property (see 
                        <internal.reference refid="a995559">Drafting note, Right to carry out Tenant’s Plant Works (optional clause)</internal.reference>
                        ).
                      </paratext>
                    </para>
                    <para>
                      <paratext>The parties should take instructions from their respective clients as to what plant and equipment is to be allowed by the landlord or may be required by the tenant. This definition should be amended to reflect the parties’ specific requirements.</paratext>
                    </para>
                  </division>
                </drafting.note>
              </defn.item>
              <defn.item id="a329589">
                <defn.term>[Tenant's Plant Works</defn.term>
                <defn>
                  <para>
                    <paratext>external non-structural works to install, repair and maintain the Tenant’s Plant.]</paratext>
                  </para>
                </defn>
                <drafting.note id="a226828" jurisdiction="">
                  <head align="left" preservecase="true">
                    <headtext>Tenant’s Plant Works (optional definition)</headtext>
                  </head>
                  <division id="a000049" level="1">
                    <para>
                      <paratext>
                        Include this optional definition if optional 
                        <internal.reference refid="a189173">clause 20.5</internal.reference>
                         is included to allow the tenant, with the landlord’s consent, to install, maintain and repair Tenant’s Plant on the roof of the Property (see 
                        <internal.reference refid="a995559">Drafting note, Right to carry out Tenant’s Plant Works (optional clause)</internal.reference>
                        ).
                      </paratext>
                    </para>
                  </division>
                </drafting.note>
              </defn.item>
              <defn.item id="a905483">
                <defn.term>Term</defn.term>
                <defn>
                  <para>
                    <paratext>the Contractual Term [and any statutory continuation of this lease].</paratext>
                  </para>
                </defn>
                <drafting.note id="a625540" jurisdiction="">
                  <head align="left" preservecase="true">
                    <headtext>Term</headtext>
                  </head>
                  <division id="a000050" level="1">
                    <para>
                      <paratext>
                        The lease is granted for the Contractual Term. The Contractual Term does 
                        <bold>not</bold>
                         include any period of statutory continuation under the 
                        <link href="0-503-9375" style="ACTLinkPLCtoPLC">
                          <ital>LTA 1954</ital>
                        </link>
                        . It is important that the lease is granted for a term certain if the lease is to be capable of being contracted out of the security of tenure provisions of the LTA 1954. If the lease is not granted for a term certain and the parties intend the lease to be contracted out of the security of tenure provisions of the LTA 1954, then any contracting out procedure will be invalid and the tenant may acquire security of tenure. For more information, see 
                        <internal.reference refid="a245932">Drafting note, Contractual Term</internal.reference>
                        .
                      </paratext>
                    </para>
                    <para>
                      <paratext>However, where the tenant will have security of tenure under the LTA 1954, it is important to ensure that the parties and any guarantors are bound not only for the Contractual Term but also during any period of statutory continuation. Therefore, the standard document includes this separate definition of "Term" with optional wording to include any period of statutory continuation for leases that will have security of tenure.</paratext>
                    </para>
                    <para>
                      <paratext>
                        The words in square brackets 
                        <bold>must</bold>
                         be deleted if the lease is one where there can be no statutory continuation of the term under the LTA 1954. This will either be because the lease does not qualify for security of tenure under that legislation or because the lease has been contracted out of the statutory protection (see 
                        <internal.reference refid="a815156">clause 46</internal.reference>
                        ).
                      </paratext>
                    </para>
                    <para>
                      <paratext>
                        For more information, see 
                        <link href="5-386-0495" style="ACTLinkPLCtoPLC">
                          <ital>Practice note, Leases: "term" and "contractual term"</ital>
                        </link>
                        .
                      </paratext>
                    </para>
                  </division>
                </drafting.note>
              </defn.item>
              <defn.item id="a146665">
                <defn.term>Termination Date</defn.term>
                <defn>
                  <para>
                    <paratext>the date on which this lease determines (however it determines).</paratext>
                  </para>
                </defn>
              </defn.item>
              <defn.item id="a560610">
                <defn.term>Third Party Rights</defn.term>
                <defn>
                  <para>
                    <paratext>
                      the matters set out in 
                      <internal.reference refid="a333479">Schedule 4</internal.reference>
                      .
                    </paratext>
                  </para>
                </defn>
              </defn.item>
              <defn.item id="a271421">
                <defn.term>Transaction</defn.term>
                <defn>
                  <para>
                    <paratext>is:</paratext>
                  </para>
                  <list type="loweralpha">
                    <list.item>
                      <para>
                        <paratext>any dealing with this lease or the devolution or transmission of or parting with possession of any interest in it;</paratext>
                      </para>
                    </list.item>
                    <list.item>
                      <para>
                        <paratext>the creation of any underlease or other interest out of this lease or out of any interest or underlease derived from it and any dealing, devolution or transmission of or parting with possession of any such interest or underlease; or</paratext>
                      </para>
                    </list.item>
                    <list.item>
                      <para>
                        <paratext>the making of any other arrangement for the occupation of the Property.</paratext>
                      </para>
                    </list.item>
                  </list>
                </defn>
              </defn.item>
              <defn.item id="a499761">
                <defn.term>Uninsured Risks</defn.term>
                <defn>
                  <para>
                    <paratext>
                      any of the risks specified in the definition of Insured Risks where such risks are not insured against at the date of the relevant damage or destruction because of an exclusion imposed by the insurers or insurance for such risks was not available in the London insurance market on reasonable terms acceptable to the Landlord at the time the insurance policy was entered into and 
                      <defn.term>Uninsured Risk</defn.term>
                       means any one of the Uninsured Risks.
                    </paratext>
                  </para>
                </defn>
                <drafting.note id="a318423" jurisdiction="">
                  <head align="left" preservecase="true">
                    <headtext>Uninsured Risks</headtext>
                  </head>
                  <division id="a000051" level="1">
                    <para>
                      <paratext>This definition is limited to those risks that should be Insured Risks but are not due to an exclusion imposed by the insurers or because of a lack of available insurance.</paratext>
                    </para>
                    <para>
                      <paratext>
                        This standard document contains optional provisions dealing with uninsured risks which aim to share the responsibility for uninsured damage between the parties (see 
                        <internal.reference refid="a368889">Drafting note, Uninsured risks (optional provisions)</internal.reference>
                        ).
                      </paratext>
                    </para>
                    <para>
                      <paratext>
                        However, this definition should be retained regardless of whether the lease includes those optional provisions because this definition is used in the definition of Insured Risks (see 
                        <internal.reference refid="a487788">Drafting note, Insured Risks</internal.reference>
                        ).
                      </paratext>
                    </para>
                  </division>
                </drafting.note>
              </defn.item>
              <defn.item id="a201897">
                <defn.term>Utilities</defn.term>
                <defn>
                  <para>
                    <paratext>electricity, gas, water, sewage, air-conditioning, heating, energy, telecommunications, data and all other services and utilities.</paratext>
                  </para>
                </defn>
              </defn.item>
              <defn.item id="a362855">
                <defn.term>Utility Costs</defn.term>
                <defn>
                  <para>
                    <paratext>all costs in connection with the supply or removal of Utilities to or from the Property (or a fair proportion of the total cost if any of those costs are payable in respect of the Property together with any other property).</paratext>
                  </para>
                </defn>
              </defn.item>
              <defn.item id="a146961">
                <defn.term>VAT</defn.term>
                <defn>
                  <para>
                    <paratext>value added tax [or any equivalent tax] chargeable in the UK.</paratext>
                  </para>
                </defn>
              </defn.item>
              <defn.item id="a747250">
                <defn.term>[Written Replies</defn.term>
                <defn>
                  <para>
                    <paratext>
                      [subject to 
                      <internal.reference refid="a327959">clause 1.21</internal.reference>
                      ,] are any:
                    </paratext>
                  </para>
                  <list type="loweralpha">
                    <list.item>
                      <para>
                        <paratext>
                          written replies that [DETAILS OF ORIGINAL LANDLORD'S LEGAL ADVISERS] has given before the date of [this lease 
                          <bold>OR</bold>
                           [DETAILS OF AGREEMENT FOR LEASE]] to any written enquiries raised by [DETAILS OF ORIGINAL TENANT'S LEGAL ADVISERS]; or
                        </paratext>
                      </para>
                    </list.item>
                    <list.item>
                      <para>
                        <paratext>
                          written replies to written enquiries given before the date of [this lease 
                          <bold>OR</bold>
                           [DETAILS OF AGREEMENT FOR LEASE]] by [DETAILS OF ORIGINAL LANDLORD'S LEGAL ADVISERS] to [DETAILS OF ORIGINAL TENANT'S LEGAL ADVISERS].]
                        </paratext>
                      </para>
                    </list.item>
                  </list>
                </defn>
                <drafting.note id="a627523" jurisdiction="">
                  <head align="left" preservecase="true">
                    <headtext>Written Replies (optional definition)</headtext>
                  </head>
                  <division id="a000052" level="1">
                    <para>
                      <paratext>
                        Include this definition if the optional words "other than those contained in any Written Replies" are included in 
                        <internal.reference refid="a595383">clause 57.2</internal.reference>
                        . For more information, see 
                        <internal.reference refid="a255041">Drafting note, Entire Agreement</internal.reference>
                        .
                      </paratext>
                    </para>
                    <para>
                      <paratext>
                        Include the optional words at the start of this definition if optional 
                        <internal.reference refid="a327959">clause 1.21</internal.reference>
                         is included (see 
                        <internal.reference refid="a602790">Drafting note, Written replies and written enquiries (optional clause)</internal.reference>
                        ).
                      </paratext>
                    </para>
                    <para>
                      <paratext>Paragraph (a) of this definition is intended to cover written replies that are provided by the landlord's conveyancer in response to specific enquiries raised by the tenant's conveyancer.</paratext>
                    </para>
                    <para>
                      <paratext>Paragraph (b) of this definition is intended to cover written replies that are provided by the landlord's conveyancer to the tenant's conveyancer as part of standard conveyancing procedure (for example, replies to Commercial Property Standard Enquiries (CPSE)).</paratext>
                    </para>
                  </division>
                </drafting.note>
              </defn.item>
            </subclause1>
            <subclause1 id="a912962">
              <identifier>1.2</identifier>
              <para>
                <paratext>
                  A reference to this 
                  <defn.term>lease</defn.term>
                  , except a reference to the date of this lease or to the grant of this lease, is a reference to this deed and any deed, licence, consent, approval or other instrument supplemental or collateral to it.
                </paratext>
              </para>
            </subclause1>
            <subclause1 id="a473898">
              <identifier>1.3</identifier>
              <para>
                <paratext>
                  The Schedules form part of this lease and shall have effect as if set out in full in the body of this lease. Any reference to 
                  <defn.term>this lease</defn.term>
                   includes the Schedules.
                </paratext>
              </para>
              <drafting.note id="a448781" jurisdiction="">
                <head align="left" preservecase="true">
                  <headtext>Schedules form part of this lease</headtext>
                </head>
                <division id="a000053" level="1">
                  <para>
                    <paratext>The Schedules to this standard document include extensive obligations on the part of the landlord, tenant and guarantor. It is therefore vital that the Schedules are expressly incorporated within the lease.</paratext>
                  </para>
                  <para>
                    <paratext>
                      In 
                      <internal.reference refid="a859370">clause 3</internal.reference>
                      , the tenant covenants with the landlord to perform the tenant covenants in "this lease" and in 
                      <internal.reference refid="a695410">clause 38</internal.reference>
                      , the landlord covenants with the tenant to perform the landlord covenants in "this lease". As this interpretation clause provides that any reference to "this lease" includes the Schedules, there is no need to have additional, separate clauses in the main body of the lease in which the landlord and tenant expressly covenant to perform their respective obligations in the Schedules. The obligations in 
                      <internal.reference refid="a859370">clause 3</internal.reference>
                       and in 
                      <internal.reference refid="a695410">clause 38</internal.reference>
                       are sufficient to achieve this.
                    </paratext>
                  </para>
                </division>
              </drafting.note>
            </subclause1>
            <subclause1 id="a872694">
              <identifier>1.4</identifier>
              <para>
                <paratext>Unless the context otherwise requires, references to clauses, Schedules and Annexes are to the clauses, Schedules and Annexes of this lease and references to paragraphs are to paragraphs of the relevant Schedule.</paratext>
              </para>
            </subclause1>
            <subclause1 id="a559193">
              <identifier>1.5</identifier>
              <para>
                <paratext>Clause, Schedule and paragraph headings shall not affect the interpretation of this lease.</paratext>
              </para>
            </subclause1>
            <subclause1 id="a566688">
              <identifier>1.6</identifier>
              <para>
                <paratext>A reference to:</paratext>
              </para>
              <subclause2 id="a513346">
                <identifier>(a)</identifier>
                <para>
                  <paratext>
                    the 
                    <defn.term>Landlord</defn.term>
                     includes a reference to the person entitled to the immediate reversion to this lease;
                  </paratext>
                </para>
              </subclause2>
              <subclause2 id="a672252">
                <identifier>(b)</identifier>
                <para>
                  <paratext>
                    the 
                    <defn.term>Tenant</defn.term>
                     includes a reference to its successors in title and assigns; [and]
                  </paratext>
                </para>
              </subclause2>
              <subclause2 id="a288430">
                <identifier>(c)</identifier>
                <para>
                  <paratext>
                    [the 
                    <defn.term>Superior Landlord</defn.term>
                     includes a reference to the person entitled to the immediate reversion to the Superior Lease; and]
                  </paratext>
                </para>
              </subclause2>
              <subclause2 id="a473560">
                <identifier>(d)</identifier>
                <para>
                  <paratext>
                    a 
                    <defn.term>guarantor</defn.term>
                     [is a reference to any guarantor 
                    <bold>OR</bold>
                     includes a reference to the Guarantor and to any other guarantor] of the tenant covenants of this lease including a guarantor who has entered into an authorised guarantee agreement.
                  </paratext>
                </para>
                <drafting.note id="a901465" jurisdiction="">
                  <head align="left" preservecase="true">
                    <headtext>Guarantor</headtext>
                  </head>
                  <division id="a000054" level="1">
                    <para>
                      <paratext>Include:</paratext>
                    </para>
                    <list type="bulleted">
                      <list.item>
                        <para>
                          <paratext>The first option in square brackets if there is no Guarantor joined as a party to the lease.</paratext>
                        </para>
                      </list.item>
                      <list.item>
                        <para>
                          <paratext>The second option in square brackets if the Guarantor is joined as a party to the lease.</paratext>
                        </para>
                      </list.item>
                    </list>
                  </division>
                </drafting.note>
              </subclause2>
            </subclause1>
            <subclause1 id="a308263">
              <identifier>1.7</identifier>
              <para>
                <paratext>
                  Subject to 
                  <internal.reference refid="a999881">clause 54</internal.reference>
                  , in 
                  <bold>OR</bold>
                   In] relation to any payment, a reference to a 
                  <defn.term>fair proportion</defn.term>
                   is to a fair proportion of the total amount payable, determined conclusively (except as to questions of law) by the Landlord.
                </paratext>
              </para>
              <drafting.note id="a356885" jurisdiction="">
                <head align="left" preservecase="true">
                  <headtext>Fair proportion</headtext>
                </head>
                <division id="a000055" level="1">
                  <para>
                    <paratext>The tenant is obliged to pay a "fair proportion" of various expenses. A fair proportion allows flexibility for the landlord but may lead to disputes unless the basis for calculation of the proportion is stated.</paratext>
                  </para>
                  <para>
                    <paratext>
                      Include the first option in square brackets if optional 
                      <internal.reference refid="a999881">clause 54</internal.reference>
                       is included because this lease is an underlease. For more information, see 
                      <internal.reference refid="a986322">Drafting note, Disputes under the Superior Lease (optional clause)</internal.reference>
                      .
                    </paratext>
                  </para>
                </division>
              </drafting.note>
            </subclause1>
            <subclause1 id="a173760">
              <identifier>1.8</identifier>
              <para>
                <paratext>
                  A 
                  <defn.term>person</defn.term>
                   includes a natural person, corporate or unincorporated body (whether or not having separate legal personality).
                </paratext>
              </para>
            </subclause1>
            <subclause1 id="a353752">
              <identifier>1.9</identifier>
              <para>
                <paratext>Unless the context otherwise requires, a reference to one gender shall include a reference to the other genders.</paratext>
              </para>
            </subclause1>
            <subclause1 id="a189305">
              <identifier>1.10</identifier>
              <para>
                <paratext>
                  The expressions 
                  <defn.term>authorised guarantee agreement</defn.term>
                  , 
                  <defn.term>landlord covenant</defn.term>
                   and 
                  <defn.term>tenant covenant</defn.term>
                   each has the meaning given to it by the LTCA 1995.
                </paratext>
              </para>
            </subclause1>
            <subclause1 id="a937435">
              <identifier>1.11</identifier>
              <para>
                <paratext>Any obligation on the Tenant not to do something includes an obligation not to allow that thing to be done and an obligation to use best endeavours to prevent that thing being done by another person.</paratext>
              </para>
              <drafting.note id="a246988" jurisdiction="">
                <head align="left" preservecase="true">
                  <headtext>Meaning of best endeavours</headtext>
                </head>
                <division id="a000056" level="1">
                  <para>
                    <paratext>
                      For the meaning of best endeavours, see 
                      <link href="6-380-0482" style="ACTLinkPLCtoPLC">
                        <ital>Practice note, Best or reasonable endeavours?</ital>
                      </link>
                    </paratext>
                  </para>
                </division>
              </drafting.note>
            </subclause1>
            <subclause1 id="a913187">
              <identifier>1.12</identifier>
              <para>
                <paratext>References to:</paratext>
              </para>
              <subclause2 id="a242072">
                <identifier>(a)</identifier>
                <para>
                  <paratext>
                    the consent of the Landlord are to the consent of the Landlord given in accordance with 
                    <internal.reference refid="a117374">clause 53.1</internal.reference>
                    ;
                  </paratext>
                </para>
              </subclause2>
              <subclause2 id="a373185">
                <identifier>(b)</identifier>
                <para>
                  <paratext>
                    the approval of the Landlord are to the approval of the Landlord given in accordance with 
                    <internal.reference refid="a384810">clause 53.3</internal.reference>
                    ; and
                  </paratext>
                </para>
              </subclause2>
              <subclause2 id="a140464">
                <identifier>(c)</identifier>
                <para>
                  <paratext>any consent or approval required from the Landlord shall be construed as also including a requirement to obtain the consent or approval of:</paratext>
                </para>
                <subclause3 id="a562970">
                  <identifier>(i)</identifier>
                  <para>
                    <paratext>[the Superior Landlord; and]</paratext>
                  </para>
                </subclause3>
                <subclause3 id="a515546">
                  <identifier>(ii)</identifier>
                  <para>
                    <paratext>any mortgagee of the Landlord [or of the Superior Landlord];</paratext>
                  </para>
                </subclause3>
                <para>
                  <paratext>where such consent or approval is required under the terms of [the Superior Lease or] the mortgage. Except that nothing in this lease shall be construed as imposing on [the Superior Landlord or] any mortgagee any obligation (or indicating that such an obligation is imposed on [the Superior Landlord or] any mortgagee by the terms of [the Superior Lease or] the mortgage) not unreasonably to refuse any such consent.</paratext>
                </para>
                <drafting.note id="a342444" jurisdiction="">
                  <head align="left" preservecase="true">
                    <headtext>Consents and approvals</headtext>
                  </head>
                  <division id="a000057" level="1">
                    <para>
                      <paratext>
                        <internal.reference refid="a656807">clause 53</internal.reference>
                         distinguishes between a consent and an approval of the landlord (see 
                        <internal.reference refid="a914717">Drafting note, Consents and approvals</internal.reference>
                        ).
                      </paratext>
                    </para>
                    <para>
                      <paratext>Include the optional references to the Superior Lease and Superior Landlord if the standard document is being used to grant an underlease.</paratext>
                    </para>
                  </division>
                </drafting.note>
              </subclause2>
            </subclause1>
            <subclause1 id="a451979">
              <identifier>1.13</identifier>
              <para>
                <paratext>
                  Unless the context otherwise requires, references to the 
                  <defn.term>Property</defn.term>
                   [and the 
                  <defn.term>Landlord's Neighbouring Property</defn.term>
                  ] are to the whole and any part of [it 
                  <bold>OR</bold>
                   them].
                </paratext>
              </para>
            </subclause1>
            <subclause1 id="a650951">
              <identifier>1.14</identifier>
              <para>
                <paratext>
                  Unless the context otherwise requires, any words following the terms 
                  <defn.term>including</defn.term>
                  , 
                  <defn.term>include</defn.term>
                  , 
                  <defn.term>in particular</defn.term>
                  , 
                  <defn.term>for example </defn.term>
                  or any similar expression shall be construed as illustrative and shall not limit the sense of the words, description, definition, phrase or term preceding those terms.
                </paratext>
              </para>
            </subclause1>
            <subclause1 id="a321511">
              <identifier>1.15</identifier>
              <para>
                <paratext>
                  For the purposes of the definition of 
                  <defn.term>Insolvency Event</defn.term>
                  :
                </paratext>
              </para>
              <subclause2 id="a839941">
                <identifier>(a)</identifier>
                <para>
                  <paratext>where any of the paragraphs in that definition apply in relation to:</paratext>
                </para>
                <subclause3 id="a129737">
                  <identifier>(i)</identifier>
                  <para>
                    <paratext>a partnership or limited partnership (as defined in the Partnership Act 1890 and the Limited Partnerships Act 1907 respectively), that paragraph shall apply subject to the modifications referred to in the Insolvent Partnerships Order 1994 (SI 1994/2421) (as amended); and</paratext>
                  </para>
                </subclause3>
                <subclause3 id="a353630">
                  <identifier>(ii)</identifier>
                  <para>
                    <paratext>a limited liability partnership (as defined in the Limited Liability Partnerships Act 2000), that paragraph shall apply subject to the modifications referred to in the Limited Liability Partnerships Regulations 2001 (SI 2001/1090) (as amended); and</paratext>
                  </para>
                </subclause3>
              </subclause2>
              <subclause2 id="a622911">
                <identifier>(b)</identifier>
                <para>
                  <paratext>
                    <defn.term>Insolvency Event</defn.term>
                     includes any analogous proceedings or events that may be taken pursuant to the legislation of another jurisdiction in relation to a tenant or guarantor incorporated or domiciled in such relevant jurisdiction.
                  </paratext>
                </para>
              </subclause2>
            </subclause1>
            <subclause1 id="a130971">
              <identifier>1.16</identifier>
              <para>
                <paratext>
                  [Except in relation to 
                  <internal.reference refid="a327959">clause 1.21</internal.reference>
                  , a reference 
                  <bold>OR</bold>
                   A reference] to 
                  <defn.term>writing</defn.term>
                   or 
                  <defn.term>written</defn.term>
                   [includes fax but not email 
                  <bold>OR</bold>
                   excludes fax and email].
                </paratext>
              </para>
              <drafting.note id="a670232" jurisdiction="">
                <head align="left" preservecase="true">
                  <headtext>In writing: fax and email</headtext>
                </head>
                <division id="a000058" level="1">
                  <para>
                    <paratext>
                      Amend this interpretation clause to clarify whether the parties accept fax and email as being "in writing". Matters to consider include the provisions of the notices clause (
                      <internal.reference refid="a803600">clause 52</internal.reference>
                      ) and the entire agreement clause (
                      <internal.reference refid="a300624">clause 57</internal.reference>
                      ).
                    </paratext>
                  </para>
                  <para>
                    <paratext>
                      Include the first option in square brackets if optional 
                      <internal.reference refid="a327959">clause 1.21</internal.reference>
                       is included. For more information, see 
                      <internal.reference refid="a602790">Drafting note, Written replies and written enquiries (optional clause)</internal.reference>
                      .
                    </paratext>
                  </para>
                </division>
              </drafting.note>
            </subclause1>
            <subclause1 id="a702861">
              <identifier>1.17</identifier>
              <para>
                <paratext>Unless the context otherwise requires, words in the singular shall include the plural and in the plural shall include the singular.</paratext>
              </para>
            </subclause1>
            <subclause1 id="a160994">
              <identifier>1.18</identifier>
              <para>
                <paratext>
                  A 
                  <defn.term>working day</defn.term>
                   is any day which is not a Saturday, a Sunday, a bank holiday or a public holiday in [England 
                  <bold>OR</bold>
                   Wales].
                </paratext>
              </para>
            </subclause1>
            <subclause1 id="a747427">
              <identifier>1.19</identifier>
              <para>
                <paratext>Unless expressly provided otherwise in this lease, a reference to legislation or a legislative provision is a reference to it as amended, extended or re-enacted from time to time.</paratext>
              </para>
              <drafting.note id="a874759" jurisdiction="">
                <head align="left" preservecase="true">
                  <headtext>References to particular laws</headtext>
                </head>
                <division id="a000059" level="1">
                  <para>
                    <paratext>
                      Do 
                      <bold>not</bold>
                       delete the words "Unless expressly provided otherwise in this lease". These words are necessary to allow a statutory reference to be fixed in time (for example, the statute as it was at the date of the grant of the lease or when the statute was originally enacted). In this lease, the reference is used to limit the meaning of the Use Classes Order 1987. For details, see 
                      <internal.reference refid="a151147">Drafting note, Permitted Use</internal.reference>
                      .
                    </paratext>
                  </para>
                </division>
              </drafting.note>
            </subclause1>
            <subclause1 id="a876619">
              <identifier>1.20</identifier>
              <para>
                <paratext>Unless expressly provided otherwise in this lease, a reference to legislation or a legislative provision shall include all subordinate legislation made from time to time under that legislation or legislative provision.</paratext>
              </para>
            </subclause1>
            <subclause1 id="a327959">
              <identifier>1.21</identifier>
              <para>
                <paratext>
                  [For the purposes of the definition of 
                  <defn.term>Written Replies</defn.term>
                  , 
                  <defn.term>written replies</defn.term>
                   and 
                  <defn.term>written enquiries</defn.term>
                   include:
                </paratext>
              </para>
              <subclause2 id="a882313">
                <identifier>(a)</identifier>
                <para>
                  <paratext>any pre-contract enquiries and any replies to pre-contract enquiries that are requested or given by reference to the [STANDARD FORM OF ENQUIRIES USED, INCLUDING EDITION] [and include enquiries or replies so requested or given by email]; and</paratext>
                </para>
              </subclause2>
              <subclause2 id="a701062">
                <identifier>(b)</identifier>
                <para>
                  <paratext>the following pre-contract enquiries and replies that were sent or received by email: [EMAILS].]</paratext>
                </para>
                <drafting.note id="a602790" jurisdiction="">
                  <head align="left" preservecase="true">
                    <headtext>Written replies and written enquiries (optional clause)</headtext>
                  </head>
                  <division id="a000060" level="1">
                    <para>
                      <paratext>
                        For more information about whether to include this optional clause, see 
                        <link anchor="a686377" href="w-008-0844" style="ACTLinkPLCtoPLC">
                          <ital>Practice note, Property contracts: entire agreement and exclusion of representations (SCPC (Third Edition - 2018 Revision) and SCS (Fifth Edition - 2018 Revision)): Buyer to make sure that it can rely on everything on which it needs to rely</ital>
                        </link>
                        .
                      </paratext>
                    </para>
                  </division>
                </drafting.note>
              </subclause2>
            </subclause1>
            <subclause1 id="a113058">
              <identifier>1.22</identifier>
              <para>
                <paratext>If any provision or part-provision of this lease is or becomes invalid, illegal or unenforceable, it shall be deemed deleted, but that shall not affect the validity and enforceability of the rest of this lease.</paratext>
              </para>
              <drafting.note id="a583004" jurisdiction="">
                <head align="left" preservecase="true">
                  <headtext>Severance</headtext>
                </head>
                <division id="a000061" level="1">
                  <para>
                    <paratext>Parties who have entered into a lease may subsequently find that it contains provisions which are illegal or against public policy, with the result that all or part of the lease could be void or unenforceable. The purpose of a severance provision is to make clear that, in such a case, the parties intend the lease to survive by severing the offending provisions from the rest of the lease.</paratext>
                  </para>
                  <para>
                    <paratext>
                      For more information, see 
                      <link href="9-107-3840" style="ACTLinkPLCtoPLC">
                        <ital>Standard clause, Severance</ital>
                      </link>
                      .
                    </paratext>
                  </para>
                </division>
              </drafting.note>
            </subclause1>
          </clause>
          <clause id="a909439">
            <identifier>2.</identifier>
            <head align="left" preservecase="true">
              <headtext>Grant</headtext>
            </head>
            <drafting.note id="a523899" jurisdiction="">
              <head align="left" preservecase="true">
                <headtext>Grant</headtext>
              </head>
              <division id="a000062" level="1">
                <division id="a886347" level="2">
                  <head align="left" preservecase="true">
                    <headtext>Letting for the Contractual Term</headtext>
                  </head>
                  <para>
                    <paratext>It is important that the lease is let only for the Contractual Term.</paratext>
                  </para>
                  <para>
                    <paratext>
                      Do 
                      <bold>not</bold>
                       amend the lease to provide for the Property to be let for the Contractual Term together with any period of statutory continuation. If this is done, the term will not be a "term certain" and it will not be possible to contract out of the security of tenure provisions of the LTA 1954.
                    </paratext>
                  </para>
                  <para>
                    <paratext>For more information, see:</paratext>
                  </para>
                  <list type="bulleted">
                    <list.item>
                      <para>
                        <paratext>
                          <link href="5-386-0495" style="ACTLinkPLCtoPLC">
                            <ital>Practice note, Leases: "term" and "contractual term"</ital>
                          </link>
                          .
                        </paratext>
                      </para>
                    </list.item>
                    <list.item>
                      <para>
                        <paratext>
                          <internal.reference refid="a245932">Drafting note, Contractual Term</internal.reference>
                          .
                        </paratext>
                      </para>
                    </list.item>
                    <list.item>
                      <para>
                        <paratext>
                          <internal.reference refid="a625540">Drafting note, Term</internal.reference>
                          .
                        </paratext>
                      </para>
                    </list.item>
                  </list>
                </division>
                <division id="a366571" level="2">
                  <head align="left" preservecase="true">
                    <headtext>Implied covenants for title</headtext>
                  </head>
                  <para>
                    <paratext>
                      Under the 
                      <link href="5-505-7710" style="ACTLinkPLCtoPLC">
                        <ital>Law of Property (Miscellaneous Provisions) Act 1994</ital>
                      </link>
                       (LPMPA 1994), the use of the key phrases "full title guarantee" or "limited title guarantee" will imply a set of covenants into the lease. If neither of the key phrases is used, no covenants are implied.
                    </paratext>
                  </para>
                  <para>
                    <paratext>
                      The covenants implied by these two phrases are the same except for the covenant that relates to encumbrances (that is, matters to which the title of the property is subject). The implied title covenants may be varied by agreement (see 
                      <link anchor="a869323" href="8-101-3272" style="ACTLinkPLCtoPLC">
                        <ital>Practice note, Implied covenants for title: Modifying the implied covenants</ital>
                      </link>
                      ).
                    </paratext>
                  </para>
                  <para>
                    <paratext>There is no requirement in the LPMPA 1994 as to when full or limited title guarantee should be given (except in relation to transitional arrangements when the LPMPA 1994 first came into force). Full or limited title guarantee is a matter for the parties to agree.</paratext>
                  </para>
                  <para>
                    <paratext>
                      If the lease is being entered into pursuant to an agreement for lease, the landlord's conveyancer should consider whether to amend the clause dealing with the implied covenants for title to repeat all the matters to which the parties agreed in the agreement for lease that the lease would be subject. This issue was discussed on the Ask forum in the context of transfers (see 
                      <link href="5-521-0175" style="ACTLinkPLCtoPLC">
                        <ital>Ask, Should the transfer repeat all matters which the parties agreed, in the contract, that the sale would be subject to?</ital>
                      </link>
                      ). However, the issue equally applies in the context of leases. As you will see from the dialogue on Ask, there are different views.
                    </paratext>
                  </para>
                  <para>
                    <paratext>
                      For more information, see 
                      <link href="8-101-3272" style="ACTLinkPLCtoPLC">
                        <ital>Practice note, Implied covenants for title</ital>
                      </link>
                      .
                    </paratext>
                  </para>
                </division>
                <division id="a339255" level="2">
                  <head align="left" preservecase="true">
                    <headtext>Optional wording if there is a tenant's guarantor</headtext>
                  </head>
                  <para>
                    <paratext>
                      If the tenant's guarantor is a party to the lease, include the words "At the request of the Guarantor" at the start of 
                      <internal.reference refid="a752510">clause 2.1</internal.reference>
                      .
                    </paratext>
                  </para>
                  <para>
                    <paratext>
                      This wording is intended to avoid any issues of whether consideration for the guarantee has been provided. However, this standard document assumes that it will be executed as a deed. Therefore, there is technically no need to include this wording because deeds are generally enforceable despite a lack of consideration (see 
                      <link anchor="a494900" href="3-107-4828" style="ACTLinkPLCtoPLC">
                        <ital>Practice note, Contracts: formation: Consideration</ital>
                      </link>
                      ).
                    </paratext>
                  </para>
                  <para>
                    <paratext>
                      The general rule is that all leases must be created by deed if they are to take effect at law. However, leases that take effect in possession for a term not exceeding three years at the best rent reasonably obtainable without taking a fine are an exception to this rule and do not need to be created by deed (
                      <link href="9-507-0154" style="ACTLinkPLCtoPLC">
                        <ital>sections 52(2)</ital>
                      </link>
                      <ital>and </ital>
                      <link href="3-508-0523" style="ACTLinkPLCtoPLC">
                        <ital>54(2)</ital>
                      </link>
                      <ital>,</ital>
                      <ital>LPA 1925</ital>
                      ). If this lease falls within this exception and will not be executed as a deed, this wording should be included.
                    </paratext>
                  </para>
                  <para>
                    <paratext>
                      For more information on guarantees and the formalities for their creation, see 
                      <link href="w-010-0817" style="ACTLinkPLCtoPLC">
                        <ital>Practice note, Guarantees and Indemnities</ital>
                      </link>
                      .
                    </paratext>
                  </para>
                </division>
              </division>
            </drafting.note>
            <subclause1 id="a752510">
              <identifier>2.1</identifier>
              <para>
                <paratext>
                  [At the request of the Guarantor, the 
                  <bold>OR</bold>
                   The] Landlord lets the Property to the Tenant:
                </paratext>
              </para>
              <subclause2 id="a667662">
                <identifier>(a)</identifier>
                <para>
                  <paratext>for the Contractual Term;</paratext>
                </para>
              </subclause2>
              <subclause2 id="a373702">
                <identifier>(b)</identifier>
                <para>
                  <paratext>
                    with [full 
                    <bold>OR</bold>
                     limited] title guarantee;
                  </paratext>
                </para>
              </subclause2>
              <subclause2 id="a460133">
                <identifier>(c)</identifier>
                <para>
                  <paratext>[together with the Rights;]</paratext>
                </para>
                <drafting.note id="a760501" jurisdiction="">
                  <head align="left" preservecase="true">
                    <headtext>Property let with the Rights (optional clause)</headtext>
                  </head>
                  <division id="a000063" level="1">
                    <para>
                      <paratext>
                        Include this optional clause if optional 
                        <internal.reference refid="a856209">paragraph 1</internal.reference>
                         of 
                        <internal.reference refid="a186144">Schedule 2</internal.reference>
                         is included to grant rights to the tenant over other property. For more information, see 
                        <internal.reference refid="a657989">Drafting note, Rights granted (optional schedule)</internal.reference>
                        .
                      </paratext>
                    </para>
                  </division>
                </drafting.note>
              </subclause2>
              <subclause2 id="a910684">
                <identifier>(d)</identifier>
                <para>
                  <paratext>excepting and reserving the Reservations; and</paratext>
                </para>
              </subclause2>
              <subclause2 id="a262555">
                <identifier>(e)</identifier>
                <para>
                  <paratext>subject to the Third Party Rights.</paratext>
                </para>
              </subclause2>
            </subclause1>
            <subclause1 id="a119235">
              <identifier>2.2</identifier>
              <para>
                <paratext>
                  The grant in 
                  <internal.reference refid="a752510">clause 2.1</internal.reference>
                   is made with the Tenant paying as rent to the Landlord:
                </paratext>
              </para>
              <subclause2 id="a937803">
                <identifier>(a)</identifier>
                <para>
                  <paratext>the Annual Rent;</paratext>
                </para>
              </subclause2>
              <subclause2 id="a997284">
                <identifier>(b)</identifier>
                <para>
                  <paratext>the Insurance Rent;</paratext>
                </para>
              </subclause2>
              <subclause2 id="a162402">
                <identifier>(c)</identifier>
                <para>
                  <paratext>all interest payable under this lease; [and]</paratext>
                </para>
              </subclause2>
              <subclause2 id="a908840">
                <identifier>(d)</identifier>
                <para>
                  <paratext>[all other sums payable under this lease; and]</paratext>
                </para>
                <drafting.note id="a227188" jurisdiction="">
                  <head align="left" preservecase="true">
                    <headtext>Reserving as rent all sums payable under the lease (optional clause)</headtext>
                  </head>
                  <division id="a000064" level="1">
                    <para>
                      <paratext>
                        The landlord may be able to take action to forfeit the lease for non-payment of any sums that are reserved as rent. For more information on forfeiture, see 
                        <link href="4-386-5498" style="ACTLinkPLCtoPLC">
                          <ital>Practice note, Leases: Re-entry and forfeiture</ital>
                        </link>
                        .
                      </paratext>
                    </para>
                    <para>
                      <paratext>
                        However, tenants often resist an attempt to reserve 
                        <bold>all</bold>
                         sums payable under the lease as rent as this could give the landlord the right to forfeit for relatively insignificant and insubstantial amounts. This is often conceded by landlords. Therefore, in the interests of reducing negotiating time, the landlord's conveyancer should take instructions from the landlord on whether to include optional 
                        <internal.reference refid="a908840">clause 2.2(d)</internal.reference>
                         in the first draft.
                      </paratext>
                    </para>
                  </division>
                </drafting.note>
              </subclause2>
              <subclause2 id="a927497">
                <identifier>(e)</identifier>
                <para>
                  <paratext>
                    all VAT chargeable on the other rents set out in this 
                    <internal.reference refid="a119235">clause 2.2</internal.reference>
                    .
                  </paratext>
                </para>
              </subclause2>
            </subclause1>
          </clause>
          <clause id="a859370">
            <identifier>3.</identifier>
            <head align="left" preservecase="true">
              <headtext>Tenant covenants</headtext>
            </head>
            <subclause1 id="a665747">
              <para>
                <paratext>The Tenant covenants with the Landlord to observe and perform the tenant covenants of this lease during the Term or (if earlier) until the Tenant is released from the tenant covenants of this lease by virtue of the LTCA 1995.</paratext>
              </para>
            </subclause1>
          </clause>
          <clause id="a108751">
            <identifier>4.</identifier>
            <head align="left" preservecase="true">
              <headtext>Payment of Annual Rent</headtext>
            </head>
            <drafting.note id="a228691" jurisdiction="">
              <head align="left" preservecase="true">
                <headtext>Payment of Annual Rent</headtext>
              </head>
              <division id="a000065" level="1">
                <para>
                  <paratext>This clause deals with the payment of the first instalment of the Annual Rent.</paratext>
                </para>
                <para>
                  <paratext>Where there is:</paratext>
                </para>
                <list type="bulleted">
                  <list.item>
                    <para>
                      <paratext>No rent-free period (or an initial period of reduced rent), a tenant will normally be required to pay rent for the period from the start of the lease to the date on which the next payment of rent is due.</paratext>
                    </para>
                    <para>
                      <paratext>The standard document assumes that, if there is no rent-free period, the annual rent will be payable immediately following completion of the lease and the first payment of annual rent will be in respect of the period from the date of grant of the lease. If the parties have agreed that the tenant must pay the annual rent in respect of a period before the lease was granted, the standard document will require amendment to reflect the terms agreed by the parties.</paratext>
                    </para>
                  </list.item>
                </list>
                <list type="bulleted">
                  <list.item>
                    <para>
                      <paratext>A rent-free period, the first payment of rent will usually be delayed until after the end of that period.</paratext>
                    </para>
                  </list.item>
                </list>
                <para>
                  <paratext>
                    These alternatives are dealt with in the definition of Rent Commencement Date (see 
                    <internal.reference refid="a739751">Drafting note, Rent Commencement Date</internal.reference>
                    ).
                  </paratext>
                </para>
                <para>
                  <paratext>
                    The clause provides that the amount of the first rent payment will be calculated on a daily basis. For more information on apportioning rent payments, see 
                    <link href="9-107-4255" style="ACTLinkPLCtoPLC">
                      <ital>Practice note, Methods for apportioning rent</ital>
                    </link>
                    .
                  </paratext>
                </para>
                <para>
                  <paratext>Alternatively, the clause allows for the parties to insert the exact amount due for the first instalment of the Annual Rent. The parties will need to calculate the apportionment and agree on the exact amount of the first instalment before the lease is completed.</paratext>
                </para>
                <para>
                  <paratext>
                    For more information on this clause, see 
                    <link href="5-422-4013" style="ACTLinkPLCtoPLC">
                      <ital>Practice note, Leases: Payment of rent</ital>
                    </link>
                    .
                  </paratext>
                </para>
              </division>
            </drafting.note>
            <subclause1 id="a959789">
              <para>
                <paratext>
                  The Tenant must pay the Annual Rent by [four 
                  <bold>OR</bold>
                   twelve 
                  <bold>OR</bold>
                   [OTHER]] equal instalments in advance on or before the Rent Payment Dates except that:
                </paratext>
              </para>
              <subclause2 id="a540929">
                <identifier>(a)</identifier>
                <para>
                  <paratext>the Tenant must pay the first instalment of Annual Rent on the Rent Commencement Date; and</paratext>
                </para>
              </subclause2>
              <subclause2 id="a107506">
                <identifier>(b)</identifier>
                <para>
                  <paratext>
                    that first instalment of Annual Rent shall be [the proportion of the Annual Rent calculated on a daily basis 
                    <bold>OR</bold>
                     £[AMOUNT]] for the period from and including the Rent Commencement Date to and including the day before the next Rent Payment Date after the Rent Commencement Date.
                  </paratext>
                </para>
              </subclause2>
            </subclause1>
          </clause>
          <clause id="a362825">
            <identifier>5.</identifier>
            <head align="left" preservecase="true">
              <headtext>Payment method</headtext>
            </head>
            <subclause1 id="a704512">
              <para>
                <paratext>The Tenant must pay the Annual Rent and all other sums payable under this lease by:</paratext>
              </para>
              <subclause2 id="a535116">
                <identifier>(a)</identifier>
                <para>
                  <paratext>electronic means from an account held in the name of the Tenant to the account notified from time to time to the Tenant by the Landlord; or</paratext>
                </para>
              </subclause2>
              <subclause2 id="a135213">
                <identifier>(b)</identifier>
                <para>
                  <paratext>any other method that the Landlord reasonably requires from time to time and notifies to the Tenant.</paratext>
                </para>
              </subclause2>
            </subclause1>
          </clause>
          <clause id="a495991">
            <identifier>6.</identifier>
            <head align="left" preservecase="true">
              <headtext>No set-off</headtext>
            </head>
            <drafting.note id="a546190" jurisdiction="">
              <head align="left" preservecase="true">
                <headtext>No set-off</headtext>
              </head>
              <division id="a000066" level="1">
                <para>
                  <paratext>
                    The tenant's equitable right of set-off can be excluded but clear wording must be used. For more information, see 
                    <link href="6-381-9759" style="ACTLinkPLCtoPLC">
                      <ital>Practice note, Leases: no deduction, counterclaim or set-off</ital>
                    </link>
                    .
                  </paratext>
                </para>
              </division>
            </drafting.note>
            <subclause1 id="a889272">
              <para>
                <paratext>The Tenant must pay the Annual Rent and all other sums payable under this lease in full without any set-off, counterclaim, deduction or withholding (other than any deduction or withholding of tax as required by law).</paratext>
              </para>
            </subclause1>
          </clause>
          <clause id="a438573">
            <identifier>7.</identifier>
            <head align="left" preservecase="true">
              <headtext>Interest</headtext>
            </head>
            <drafting.note id="a941128" jurisdiction="">
              <head align="left" preservecase="true">
                <headtext>Interest</headtext>
              </head>
              <division id="a000067" level="1">
                <para>
                  <paratext>
                    For general information on the issues to be considered when drafting and negotiating a clause requiring a tenant to pay interest, see 
                    <link href="5-422-4485" style="ACTLinkPLCtoPLC">
                      <ital>Practice note, Leases: Interest</ital>
                    </link>
                    .
                  </paratext>
                </para>
                <para>
                  <paratext>
                    In 
                    <internal.reference refid="a950431">clause 7.1</internal.reference>
                    , include the second option in square brackets if the landlord is prepared to allow the tenant a short grace period before default interest becomes due so that the trigger date for the payment of default interest is several days after the date that the sum is due. This is a common tenant amendment.
                  </paratext>
                </para>
                <para>
                  <paratext>If a grace period is included, the landlord should ensure that additional grace periods are not included in the tenant's other payment obligations to further extend the date on which those payments are due as this may result in the tenant having more time than is reasonable to pay without incurring default interest.</paratext>
                </para>
                <para>
                  <paratext>
                    For more information, see 
                    <link anchor="a527199" href="5-422-4485" style="ACTLinkPLCtoPLC">
                      <ital>Practice note, Leases: Interest: Grace periods</ital>
                    </link>
                    .
                  </paratext>
                </para>
              </division>
            </drafting.note>
            <subclause1 id="a950431">
              <identifier>7.1</identifier>
              <para>
                <paratext>
                  If any of the Annual Rent or any other sum payable by the Tenant under this lease has not been paid [by 
                  <bold>OR</bold>
                   within [five] working days of] its due date (whether it has been formally demanded or not), the Tenant must pay to the Landlord interest on that amount at the Default Interest Rate (both before and after any judgment). Such interest shall accrue on that amount on a daily basis for the period beginning on and including its due date to and including the date of payment.
                </paratext>
              </para>
            </subclause1>
            <subclause1 id="a281518">
              <identifier>7.2</identifier>
              <para>
                <paratext>If the Landlord does not demand or accept any of the Annual Rent or any other sum due from, or tendered by, the Tenant under this lease because the Landlord reasonably believes that the Tenant is in breach of any of the tenant covenants of this lease, then, when that amount is accepted by the Landlord, the Tenant must pay to the Landlord interest on that amount at the Interest Rate. Such interest shall accrue on that amount on a daily basis for the period beginning on and including its due date to and including the date it is accepted by the Landlord.</paratext>
              </para>
            </subclause1>
          </clause>
          <clause id="a683120">
            <identifier>8.</identifier>
            <head align="left" preservecase="true">
              <headtext>Rates and Taxes</headtext>
            </head>
            <drafting.note id="a937742" jurisdiction="">
              <head align="left" preservecase="true">
                <headtext>Rates and Taxes</headtext>
              </head>
              <division id="a000068" level="1">
                <para>
                  <paratext>
                    For information on the issues to be considered when drafting and negotiating a clause giving the landlord the right to recover any rates and taxes from the tenant, see 
                    <link href="2-500-3403" style="ACTLinkPLCtoPLC">
                      <ital>Practice note, Leases: rates and taxes</ital>
                    </link>
                    .
                  </paratext>
                </para>
              </division>
            </drafting.note>
            <subclause1 id="a315018">
              <identifier>8.1</identifier>
              <para>
                <paratext>The Tenant must pay all Rates and Taxes.</paratext>
              </para>
            </subclause1>
            <subclause1 id="a390787">
              <identifier>8.2</identifier>
              <para>
                <paratext>The Tenant must not make any proposal to alter the rateable value of the Property (or that value as it appears on any draft rating list) without the approval of the Landlord.</paratext>
              </para>
            </subclause1>
            <subclause1 id="a672916">
              <identifier>8.3</identifier>
              <para>
                <paratext>[If, after the Termination Date, the Landlord loses rating relief (or any similar relief or exemption) because it has been allowed to the Tenant, the Tenant must pay the Landlord an amount equal to the relief or exemption that the Landlord has lost.]</paratext>
              </para>
              <drafting.note id="a451752" jurisdiction="">
                <head align="left" preservecase="true">
                  <headtext>Loss of rating relief (optional clause)</headtext>
                </head>
                <division id="a000069" level="1">
                  <para>
                    <paratext>
                      For more information about this clause, see 
                      <link anchor="a969498" href="2-500-3403" style="ACTLinkPLCtoPLC">
                        <ital>Practice note, Leases: rates and taxes: Empty property rating relief</ital>
                      </link>
                      .
                    </paratext>
                  </para>
                  <para>
                    <paratext>The landlord should consider whether to include this optional clause in the first draft of the lease. Tenants usually object to this clause and its deletion is often conceded by landlords, particularly if the lease term is short.</paratext>
                  </para>
                </division>
              </drafting.note>
            </subclause1>
          </clause>
          <clause id="a123605">
            <identifier>9.</identifier>
            <head align="left" preservecase="true">
              <headtext>Utilities</headtext>
            </head>
            <drafting.note id="a622652" jurisdiction="">
              <head align="left" preservecase="true">
                <headtext>Utilities</headtext>
              </head>
              <division id="a000070" level="1">
                <para>
                  <paratext>
                    For information on the issues to be considered when drafting and negotiating a clause placing the obligation to meet the cost for the provision of utilities on the tenant, see 
                    <link href="7-500-3429" style="ACTLinkPLCtoPLC">
                      <ital>Practice note, Leases: Utilities</ital>
                    </link>
                    .
                  </paratext>
                </para>
              </division>
            </drafting.note>
            <subclause1 id="a510025">
              <identifier>9.1</identifier>
              <para>
                <paratext>The Tenant must pay all Utility Costs.</paratext>
              </para>
            </subclause1>
            <subclause1 id="a767391">
              <identifier>9.2</identifier>
              <para>
                <paratext>The Tenant must comply with all laws and with any recommendations of the relevant suppliers relating to the supply and removal of Utilities to or from the Property.</paratext>
              </para>
            </subclause1>
          </clause>
          <clause id="a794059">
            <identifier>10.</identifier>
            <head align="left" preservecase="true">
              <headtext>Common items</headtext>
            </head>
            <drafting.note id="a493677" jurisdiction="">
              <head align="left" preservecase="true">
                <headtext>Common items</headtext>
              </head>
              <division id="a000071" level="1">
                <para>
                  <paratext>
                    The common items clause is designed to catch costs associated with the use of service media or structures that are 
                    <bold>not</bold>
                     owned by the landlord but in respect of which the landlord may have costs liabilities (whether pursuant to formal or informal arrangements).
                  </paratext>
                </para>
                <para>
                  <paratext>It is not primarily designed to deal with structures owned by the landlord over which the tenant is granted rights. Nor is it designed to cover matters that would normally be included in a service charge.</paratext>
                </para>
                <para>
                  <paratext>
                    For information on the issues to be considered when drafting and negotiating such a clause, see 
                    <link href="0-500-3437" style="ACTLinkPLCtoPLC">
                      <ital>Practice note, Leases: Common items</ital>
                    </link>
                    .
                  </paratext>
                </para>
              </division>
            </drafting.note>
            <subclause1 id="a825588">
              <para>
                <paratext>The Tenant must pay to the Landlord on demand a fair proportion of all costs payable by the Landlord for the maintenance, repair, lighting, cleaning and renewal of all Service Media, structures and other items not on or in the Property but used or capable of being used by the Property in common with other land.</paratext>
              </para>
            </subclause1>
          </clause>
          <clause id="a492452">
            <identifier>11.</identifier>
            <head align="left" preservecase="true">
              <headtext>Costs</headtext>
            </head>
            <drafting.note id="a516067" jurisdiction="">
              <head align="left" preservecase="true">
                <headtext>Costs</headtext>
              </head>
              <division id="a000072" level="1">
                <para>
                  <paratext>
                    For general information on the issues to be considered when drafting and negotiating a clause requiring a tenant to pay the landlord's costs, see 
                    <link href="3-422-4486" style="ACTLinkPLCtoPLC">
                      <ital>Practice note, Leases: Costs</ital>
                    </link>
                    .
                  </paratext>
                </para>
                <para>
                  <paratext>
                    Include the optional words in square brackets in 
                    <internal.reference refid="a241044">clause 11(d)</internal.reference>
                     if the landlord is prepared to agree that it can only recover its costs for a terminal schedule of dilapidations served within six months of the end of the lease. For more information, see 
                    <link anchor="a127644" href="3-422-4486" style="ACTLinkPLCtoPLC">
                      <ital>Practice note, Leases: Costs: Limiting the time during which the landlord can recover its costs for a terminal schedule of dilapidations</ital>
                    </link>
                    .
                  </paratext>
                </para>
                <division id="a219293" level="2">
                  <head align="left" preservecase="true">
                    <headtext>Underleases</headtext>
                  </head>
                  <para>
                    <paratext>If the lease being granted is an underlease, the landlord's conveyancer should ensure that:</paratext>
                  </para>
                  <list type="bulleted">
                    <list.item>
                      <para>
                        <paratext>The terms of this covenant are consistent with the terms of any similar covenant in the superior lease so far as it relates to the underlet premises.</paratext>
                      </para>
                    </list.item>
                    <list.item>
                      <para>
                        <paratext>The landlord is adequately protected if the undertenant does something, or fails to do something, under its lease that results in the superior landlord also incurring costs and expenses. If the superior landlord can pass these costs and expenses onto the landlord, the landlord should ensure that it can recover these costs and expenses from the undertenant otherwise the landlord will end up being liable for these costs.</paratext>
                      </para>
                    </list.item>
                  </list>
                </division>
              </division>
            </drafting.note>
            <subclause1 id="a863583">
              <para>
                <paratext>The Tenant must pay on demand and on a full indemnity basis the costs and expenses of the Landlord [and those of the Superior Landlord] including any solicitors' or other professionals' costs and expenses (whether incurred before or after the Termination Date) in connection with, or in contemplation of, any of the following:</paratext>
              </para>
              <subclause2 id="a618113">
                <identifier>(a)</identifier>
                <para>
                  <paratext>the enforcement of the tenant covenants of this lease;</paratext>
                </para>
              </subclause2>
              <subclause2 id="a333376">
                <identifier>(b)</identifier>
                <para>
                  <paratext>serving any notice or taking any proceedings in connection with this lease under section 146 or 147 of the LPA 1925 (notwithstanding that forfeiture is avoided otherwise than by relief granted by the court);</paratext>
                </para>
              </subclause2>
              <subclause2 id="a557505">
                <identifier>(c)</identifier>
                <para>
                  <paratext>serving any notice in connection with this lease under section 17 of the LTCA 1995;</paratext>
                </para>
              </subclause2>
              <subclause2 id="a241044">
                <identifier>(d)</identifier>
                <para>
                  <paratext>the preparation and service of a schedule of dilapidations in connection with this lease [provided that that schedule is served on or before the date which is [six] months from and including the Termination Date]; or</paratext>
                </para>
              </subclause2>
              <subclause2 id="a813941">
                <identifier>(e)</identifier>
                <para>
                  <paratext>any consent or approval applied for under:</paratext>
                </para>
                <subclause3 id="a148246">
                  <identifier>(i)</identifier>
                  <para>
                    <paratext>
                      this lease, whether or not it is granted (unless the consent or approval is unreasonably withheld by the Landlord)[. 
                      <bold>OR</bold>
                       ; or]
                    </paratext>
                  </para>
                </subclause3>
                <subclause3 id="a840387">
                  <identifier>(ii)</identifier>
                  <para>
                    <paratext>[the Superior Lease where the consent of the Superior Landlord is required under this lease (whether or not it is granted).]</paratext>
                  </para>
                </subclause3>
              </subclause2>
            </subclause1>
          </clause>
          <clause id="a404019">
            <identifier>12.</identifier>
            <head align="left" preservecase="true">
              <headtext>Prohibition of dealings</headtext>
            </head>
            <drafting.note id="a436964" jurisdiction="">
              <head align="left" preservecase="true">
                <headtext>Prohibition of dealings</headtext>
              </head>
              <division id="a000073" level="1">
                <para>
                  <paratext>
                    If the lease is to completely prohibit alienation (usually if the term is short) and 
                    <internal.reference refid="a578098">clause 13</internal.reference>
                    , 
                    <internal.reference refid="a991556">clause 14</internal.reference>
                    , 
                    <internal.reference refid="a420700">clause 15</internal.reference>
                     and 
                    <internal.reference refid="a395475">clause 16</internal.reference>
                     have all been deleted, delete the words "Except as expressly permitted by 
                    <internal.reference refid="a578098">clause 13</internal.reference>
                     [, 
                    <bold>OR</bold>
                     and] [
                    <internal.reference refid="a991556">clause 14</internal.reference>
                    ] [, 
                    <bold>OR</bold>
                     and] [
                    <internal.reference refid="a420700">clause 15</internal.reference>
                    ] [and] [
                    <internal.reference refid="a395475">clause 16</internal.reference>
                    ]" at the start of the clause.
                  </paratext>
                </para>
                <para>
                  <paratext>
                    <bold>Do</bold>
                    <bold>not</bold>
                    <bold>delete</bold>
                    <internal.reference refid="a404019">clause 12</internal.reference>
                    <bold>entirely</bold>
                    . It is required whether or not 
                    <internal.reference refid="a578098">clause 13</internal.reference>
                     or any of optional 
                    <internal.reference refid="a991556">clause 14</internal.reference>
                    , 
                    <internal.reference refid="a420700">clause 15</internal.reference>
                     and 
                    <internal.reference refid="a395475">clause 16</internal.reference>
                     have been included. Where a lease is silent on any matter relating to alienation, the tenant is free to deal with its lease how it chooses. This is unlikely to be what the landlord wants. Therefore, the blanket prohibition on alienation set out in 
                    <internal.reference refid="a404019">clause 12</internal.reference>
                     is essential for a landlord.
                  </paratext>
                </para>
                <para>
                  <paratext>
                    Include optional 
                    <internal.reference refid="a364523">clause 12(b)</internal.reference>
                     if the landlord wants to prohibit virtual assignments. It is not recommended that this be included other than where the lease is a short lease and alienation is otherwise prohibited. For more information, see 
                    <link anchor="co_anchor_a889757" href="https://uk.practicallaw.thomsonreuters.com/4-422-1213?originationContext=document&amp;amp;transitionType=DocumentItem&amp;amp;contextData=%28sc.Default%29&amp;amp;navId=AA8E2D675C40BD566EF580C808334D64&amp;amp;comp=pluk" style="ACTLinkURL">
                      <ital>Practice note, Leases: Prohibition of other dealings: Virtual assignments</ital>
                    </link>
                    .
                  </paratext>
                </para>
                <para>
                  <paratext>
                    For information on the issues to be considered when drafting and negotiating a clause prohibiting other dealings, see 
                    <link href="https://uk.practicallaw.thomsonreuters.com/4-422-1213?originationContext=document&amp;amp;transitionType=DocumentItem&amp;amp;contextData=%28sc.Default%29" style="ACTLinkURL">
                      <ital>Practice note, Leases: Prohibition of other dealings</ital>
                    </link>
                    .
                  </paratext>
                </para>
              </division>
            </drafting.note>
            <subclause1 id="a725466">
              <para>
                <paratext>
                  Except as expressly permitted by 
                  <internal.reference refid="a578098">clause 13</internal.reference>
                   [, 
                  <bold>OR</bold>
                   and] [
                  <internal.reference refid="a991556">clause 14</internal.reference>
                  ] [, 
                  <bold>OR</bold>
                   and] [
                  <internal.reference refid="a420700">clause 15</internal.reference>
                  ] [and] [
                  <internal.reference refid="a395475">clause 16</internal.reference>
                  ], the Tenant must not:
                </paratext>
              </para>
              <subclause2 id="a751736">
                <identifier>(a)</identifier>
                <para>
                  <paratext>assign, underlet, charge, part with or share possession or occupation of the whole or part of either this lease or the Property; [or]</paratext>
                </para>
              </subclause2>
              <subclause2 id="a364523">
                <identifier>(b)</identifier>
                <para>
                  <paratext>[assign, part with or share any of the benefits or burdens of this lease, or in any interest derived from it, whether by a virtual assignment or other similar arrangement; or]</paratext>
                </para>
              </subclause2>
              <subclause2 id="a684458">
                <identifier>(c)</identifier>
                <para>
                  <paratext>hold the lease on trust for any person (except pending registration of a dealing permitted by this lease at HM Land Registry or by reason only of joint legal ownership).</paratext>
                </para>
              </subclause2>
            </subclause1>
          </clause>
          <clause id="a578098">
            <identifier>13.</identifier>
            <head align="left" preservecase="true">
              <headtext>Assignments</headtext>
            </head>
            <drafting.note id="a454033" jurisdiction="">
              <head align="left" preservecase="true">
                <headtext>Assignments</headtext>
              </head>
              <division id="a000074" level="1">
                <para>
                  <paratext>
                    <internal.reference refid="a578098">clause 13</internal.reference>
                     allows the tenant to assign the whole of the lease with the landlord's consent.
                  </paratext>
                </para>
                <para>
                  <paratext>
                    For general information on the issues to be considered when drafting and negotiating an assignment clause, see 
                    <link href="8-422-1211" style="ACTLinkPLCtoPLC">
                      <ital>Practice note, Leases: Assignments</ital>
                    </link>
                    .
                  </paratext>
                </para>
              </division>
            </drafting.note>
            <subclause1 id="a304835">
              <identifier>13.1</identifier>
              <para>
                <paratext>The Tenant may assign the whole of this lease with the consent of the Landlord (such consent not to be unreasonably withheld).</paratext>
              </para>
              <drafting.note id="a814545" jurisdiction="">
                <head align="left" preservecase="true">
                  <headtext>Consent to assign</headtext>
                </head>
                <division id="a000075" level="1">
                  <division id="a397454" level="2">
                    <head align="left" preservecase="true">
                      <headtext>Landlord's consent</headtext>
                    </head>
                    <para>
                      <paratext>
                        The 
                        <link href="0-507-2732" style="ACTLinkPLCtoPLC">
                          <ital>LTA 1988</ital>
                        </link>
                         imposes certain duties on a landlord when requested to give consent to an assignment. For more information, see 
                        <link anchor="a159391" href="8-422-1211" style="ACTLinkPLCtoPLC">
                          <ital>Practice notes, Leases: Assignments: Statutory duties relating to consent</ital>
                        </link>
                         and 
                        <link href="5-107-3899" style="ACTLinkPLCtoPLC">
                          <ital>Landlord's consent for dealings with a lease and the Landlord and Tenant Act 1988</ital>
                        </link>
                        .
                      </paratext>
                    </para>
                    <para>
                      <paratext>
                        <internal.reference refid="a578098">clause 13</internal.reference>
                         does not expressly state that consent must not be unreasonably delayed. That is because failure by a landlord to give consent within a reasonable time will constitute an unreasonable withholding of consent under the LTA 1988 which stipulates that the landlord's duties under the LTA 1988 must be performed within a reasonable time. All Practical Law Property leases have taken this approach and do not mention "delay". For more information, see 
                        <link anchor="a301318" href="5-107-3899" style="ACTLinkPLCtoPLC">
                          <ital>Practice note, Landlord's consent for dealings with a lease and the Landlord and Tenant Act 1988: What constitutes a reasonable time?</ital>
                        </link>
                        .
                      </paratext>
                    </para>
                    <para>
                      <paratext>
                        Under 
                        <internal.reference refid="a656807">clause 53</internal.reference>
                        , the landlord's consent must be given in writing and by deed.
                      </paratext>
                    </para>
                  </division>
                  <division id="a930044" level="2">
                    <head align="left" preservecase="true">
                      <headtext>Third party consents</headtext>
                    </head>
                    <para>
                      <paratext>
                        If there is a superior lease or mortgage, the parties should check its terms carefully before negotiating 
                        <internal.reference refid="a578098">clause 13</internal.reference>
                         to establish whether:
                      </paratext>
                    </para>
                    <list type="bulleted">
                      <list.item>
                        <para>
                          <paratext>The superior landlord's or mortgagee's consent is required to any dealings (such as any assignment of this lease or any underletting).</paratext>
                        </para>
                      </list.item>
                      <list.item>
                        <para>
                          <paratext>The superior lease or mortgage contains any restrictions on alienation that will affect this lease.</paratext>
                        </para>
                      </list.item>
                      <list.item>
                        <para>
                          <paratext>The superior landlord or mortgagee can impose any conditions on any assignment of this lease or any underletting.</paratext>
                        </para>
                      </list.item>
                    </list>
                    <para>
                      <paratext>
                        If the superior landlord's or a mortgagee's consent is required, 
                        <internal.reference refid="a140464">clause 1.12(c)</internal.reference>
                         means that any reference to obtaining the landlord's consent in 
                        <internal.reference refid="a578098">clause 13</internal.reference>
                        , 
                        <internal.reference refid="a991556">clause 14</internal.reference>
                        , 
                        <internal.reference refid="a420700">clause 15</internal.reference>
                         and 
                        <internal.reference refid="a395475">clause 16</internal.reference>
                         includes an obligation on the tenant to obtain the consent of the superior landlord and any mortgagee.
                      </paratext>
                    </para>
                    <para>
                      <paratext>
                        Some leases include conditions in the section 19(1A) agreement to enable the landlord to refuse consent to the assignment unless the superior landlord's pre-agreed conditions are met. This lease does not include any such pre-agreed conditions for the benefit of the superior landlord. For more information about section 19(1A) agreements, see 
                        <internal.reference refid="a870886">Drafting note, Section 19(1A) agreement</internal.reference>
                        .
                      </paratext>
                    </para>
                    <para>
                      <paratext>The superior landlord may want to impose conditions before granting consent to an assignment. For example, if the superior landlord is consenting to the assignment of an underlease, the superior landlord may want the incoming tenant to provide it with a direct covenant to comply with the terms of the underlease as a condition of granting consent to the assignment.</paratext>
                    </para>
                    <para>
                      <paratext>
                        Any conditions that the superior landlord or mortgagee want to impose when granting consent to an assignment will be subject to the obligations set out in the LTA 1988. For more information on the obligations set out in the LTA 1988, see 
                        <link href="5-107-3899" style="ACTLinkPLCtoPLC">
                          <ital>Practice note, Landlord's consent for dealings with a lease and the Landlord and Tenant Act 1988</ital>
                        </link>
                        .
                      </paratext>
                    </para>
                  </division>
                </division>
              </drafting.note>
            </subclause1>
            <subclause1 id="a506412">
              <identifier>13.2</identifier>
              <para>
                <paratext>The Landlord and the Tenant agree that, for the purposes of section 19(1A) of the LTA 1927, the Landlord may give its consent to an assignment subject to all or any of the following conditions:</paratext>
              </para>
              <drafting.note id="a870886" jurisdiction="">
                <head align="left" preservecase="true">
                  <headtext>Section 19(1A) agreement</headtext>
                </head>
                <division id="a000076" level="1">
                  <para>
                    <paratext>
                      <link href="https://uk.practicallaw.thomsonreuters.com/6-508-2771?originationContext=document&amp;amp;transitionType=PLDocumentLink&amp;amp;contextData=%28sc.Default%29&amp;amp;navId=AA8E2D675C40BD566EF580C808334D64&amp;amp;comp=pluk" style="ACTLinkURL">
                        <ital>Section 19(1A)</ital>
                      </link>
                       of the LTA 1927 allows a landlord and a tenant to agree specific:
                    </paratext>
                  </para>
                  <list type="bulleted">
                    <list.item>
                      <para>
                        <paratext>Circumstances in which the landlord may withhold consent to an assignment.</paratext>
                      </para>
                    </list.item>
                    <list.item>
                      <para>
                        <paratext>Conditions subject to which any such consent may be granted.</paratext>
                      </para>
                    </list.item>
                  </list>
                  <para>
                    <paratext>The agreement between the landlord and the tenant must specify that it is made for the purposes of section 19(1A) of the LTA 1927.</paratext>
                  </para>
                  <para>
                    <paratext>Where an agreement has been made in accordance with section 19(1A), a landlord will not be unreasonably withholding consent, or imposing an unreasonable condition, if it acts in accordance with that agreement.</paratext>
                  </para>
                  <para>
                    <paratext>
                      For more information on section 19(1A) agreements generally, see 
                      <link anchor="co_anchor_a793951" href="https://uk.practicallaw.thomsonreuters.com/8-422-1211?originationContext=document&amp;amp;transitionType=DocumentItem&amp;amp;contextData=%28sc.Default%29" style="ACTLinkURL">
                        <ital>Practice note, Leases: Assignments: Section 19(1A) agreements</ital>
                      </link>
                      .
                    </paratext>
                  </para>
                </division>
              </drafting.note>
              <subclause2 id="a485164">
                <identifier>(a)</identifier>
                <para>
                  <paratext>a condition that the assignor enters into an authorised guarantee agreement in favour of the Landlord which:</paratext>
                </para>
                <subclause3 id="a163420">
                  <identifier>(i)</identifier>
                  <para>
                    <paratext>is in respect of all the tenant covenants of this lease;</paratext>
                  </para>
                </subclause3>
                <subclause3 id="a367774">
                  <identifier>(ii)</identifier>
                  <para>
                    <paratext>is in respect of the period beginning with the date the assignee becomes bound by those covenants and ending on the date when the assignee is released from those covenants by virtue of section 5 of the LTCA 1995;</paratext>
                  </para>
                </subclause3>
                <subclause3 id="a652776">
                  <identifier>(iii)</identifier>
                  <para>
                    <paratext>imposes principal debtor liability on the assignor;</paratext>
                  </para>
                </subclause3>
                <subclause3 id="a331128">
                  <identifier>(iv)</identifier>
                  <para>
                    <paratext>requires (in the event of a disclaimer of this lease) the assignor to enter into a new tenancy for a term equal to the unexpired residue of the Contractual Term; and</paratext>
                  </para>
                </subclause3>
                <subclause3 id="a942638">
                  <identifier>(v)</identifier>
                  <para>
                    <paratext>is otherwise in a form reasonably required by the Landlord;</paratext>
                  </para>
                  <drafting.note id="a951528" jurisdiction="">
                    <head align="left" preservecase="true">
                      <headtext>Authorised guarantee agreements (AGAs)</headtext>
                    </head>
                    <division id="a000077" level="1">
                      <division id="a828623" level="2">
                        <head align="left" preservecase="true">
                          <headtext>Requirement for an AGA</headtext>
                        </head>
                        <para>
                          <paratext>Many parties now agree to limit the landlord's ability to demand an AGA to only those situations where it is reasonable to require one.</paratext>
                        </para>
                        <para>
                          <paratext>A landlord can impose a condition on its consent to assign where either that condition has been pre-agreed under section 19(1A) of the LTA 1927 or it is reasonable to require that condition.</paratext>
                        </para>
                        <para>
                          <paratext>Landlords usually try to pre-agree that they can require an AGA to prevent an argument with the tenant at the point of the assignment over whether the landlord can require one. By qualifying that pre-agreement to where it is reasonable to require an AGA, the landlord remains uncertain as to whether it can demand an AGA and will need to prove reasonableness when requiring one. This increases the likelihood of disagreement and delay at the point the landlord's consent to the assignment is sought. Despite this, it is becoming a common amendment (one that is often agreed at heads of terms stage) and many landlords accept it as an alternative.</paratext>
                        </para>
                        <para>
                          <paratext>
                            For more information, see 
                            <link anchor="a518658" href="8-422-1211" style="ACTLinkPLCtoPLC">
                              <ital>Practice notes, Leases: Assignments: Authorised guarantee agreement</ital>
                            </link>
                            <ital> </ital>
                            and 
                            <link href="5-500-9253" style="ACTLinkPLCtoPLC">
                              <ital>Authorised guarantee agreements</ital>
                            </link>
                            <ital>.</ital>
                          </paratext>
                        </para>
                      </division>
                      <division id="a596608" level="2">
                        <head align="left" preservecase="true">
                          <headtext>Form of the AGA</headtext>
                        </head>
                        <para>
                          <paratext>
                            <internal.reference refid="a485164">clause 13.2(a)</internal.reference>
                             sets out certain terms that the AGA must contain and that the AGA must otherwise be in a form reasonably required by the landlord.
                          </paratext>
                        </para>
                        <para>
                          <paratext>
                            Alternatively, the parties may prefer to annex the agreed form of AGA to the lease. In which case, see 
                            <link href="0-200-2002" style="ACTLinkPLCtoPLC">
                              <ital>Standard document, Authorised guarantee agreement</ital>
                            </link>
                             for an example form of AGA that could be annexed to the lease.
                          </paratext>
                        </para>
                      </division>
                      <division id="a486013" level="2">
                        <head align="left" preservecase="true">
                          <headtext>New lease on disclaimer</headtext>
                        </head>
                        <para>
                          <paratext>
                            An AGA may require the outgoing tenant to take a new lease if the original lease is disclaimed (
                            <link href="https://uk.practicallaw.thomsonreuters.com/5-508-3506?originationContext=document&amp;amp;transitionType=PLDocumentLink&amp;amp;contextData=%28sc.Default%29" style="ACTLinkURL">
                              <ital>section 16(5)(c)</ital>
                            </link>
                            , 
                            <ital>LTCA 1995</ital>
                            ).
                          </paratext>
                        </para>
                        <para>
                          <paratext>
                            If the original lease is excluded from the 
                            <link href="https://uk.practicallaw.thomsonreuters.com/0-503-9375?originationContext=document&amp;amp;transitionType=PLDocumentLink&amp;amp;contextData=%28sc.Default%29" style="ACTLinkURL">
                              <ital>LTA 1954</ital>
                            </link>
                            , the statutory notice procedure will have to be followed before the tenant becomes "contractually bound" to take the new lease under the terms of the AGA.
                          </paratext>
                        </para>
                        <para>
                          <paratext>
                            The standard document does 
                            <bold>not</bold>
                             require the landlord to serve a warning notice before grant of the original lease in respect of the new lease that the tenant may have to take under the terms of the AGA. It is assumed that this will be served before the tenant enters into the AGA itself. For a discussion of the reasons for this approach, see 
                            <link anchor="co_anchor_a848008" href="https://uk.practicallaw.thomsonreuters.com/8-422-1211?originationContext=document&amp;amp;transitionType=DocumentItem&amp;amp;contextData=%28sc.Default%29" style="ACTLinkURL">
                              <ital>Practice note, Leases: Assignments: New lease on disclaimer</ital>
                            </link>
                            .
                          </paratext>
                        </para>
                      </division>
                      <division id="a144229" level="2">
                        <head align="left" preservecase="true">
                          <headtext>Former tenant</headtext>
                        </head>
                        <para>
                          <paratext>
                            Where a former tenant has not been released from the tenant covenants in the lease because of 
                            <link href="9-507-2737" style="ACTLinkPLCtoPLC">
                              <ital>section 11</ital>
                            </link>
                             of the LTCA 1995 but will be released on completion of this assignment, the landlord may also require the former tenant to enter into an agreement (the terms of which correspond to the AGA) on completion of 
                            <bold>this</bold>
                             assignment (
                            <ital>section 16(6)(a), LTCA 1995</ital>
                            ).
                          </paratext>
                        </para>
                        <para>
                          <paratext>
                            This is not included as an option in 
                            <internal.reference refid="a506412">clause 13.2</internal.reference>
                             because the practicalities of tracing such a former tenant, or even being aware that it had not been released from the tenant covenants in the lease, would usually make this an impractical condition and one that the tenant should resist.
                          </paratext>
                        </para>
                      </division>
                    </division>
                  </drafting.note>
                </subclause3>
              </subclause2>
              <subclause2 id="a738434">
                <identifier>(b)</identifier>
                <para>
                  <paratext>a condition that any guarantor of the assignor (other than a guarantor under an authorised guarantee agreement) enters into a guarantee in favour of the Landlord in a form reasonably required by the Landlord guaranteeing that the assignor will comply with the terms of the authorised guarantee agreement; [or]</paratext>
                </para>
                <drafting.note id="a422749" jurisdiction="">
                  <head align="left" preservecase="true">
                    <headtext>Guarantee of the AGA (GAGA)</headtext>
                  </head>
                  <division id="a000078" level="1">
                    <para>
                      <paratext>If the tenant is providing an AGA and the tenant has a guarantor, the landlord may want that guarantor to guarantee the tenant's obligations under the AGA. This is commonly known as a sub-guarantee or a GAGA.</paratext>
                    </para>
                    <para>
                      <paratext>
                        <link href="D-000-3551" style="ACTLinkPLCtoPLC">
                          <ital>Good Harvest Partnership LLP v Centaur Services Ltd [2010] EWHC 330 (Ch)</ital>
                        </link>
                        <ital> </ital>
                        cast some doubt on the validity of a GAGA but left the final decision on this point open. The Court of Appeal in 
                        <link href="D-000-0528" style="ACTLinkPLCtoPLC">
                          <ital>K/S Victoria Street v House of Fraser (Stores Management) Ltd [2010] EWHC 3006 (Ch)</ital>
                        </link>
                        <ital> </ital>
                        stated (albeit obiter) that the tenant's guarantor can validly guarantee that tenant's liability under an AGA.
                      </paratext>
                    </para>
                    <para>
                      <paratext>
                        However, the guarantor 
                        <bold>cannot</bold>
                         guarantee the incoming tenant's obligations under the lease (
                        <ital>K/S Victoria</ital>
                        ).
                      </paratext>
                    </para>
                    <para>
                      <paratext>For more information, see Practice notes:</paratext>
                    </para>
                    <list type="bulleted">
                      <list.item>
                        <para>
                          <paratext>
                            <link anchor="a1051106" href="8-422-1211" style="ACTLinkPLCtoPLC">
                              <ital>Leases: Assignments: Guarantors of the outgoing tenant</ital>
                            </link>
                            .
                          </paratext>
                        </para>
                      </list.item>
                      <list.item>
                        <para>
                          <paratext>
                            <link anchor="a1042466" href="5-500-9253" style="ACTLinkPLCtoPLC">
                              <ital>Authorised guarantee agreements: When is an AGA void?</ital>
                            </link>
                          </paratext>
                        </para>
                      </list.item>
                      <list.item>
                        <para>
                          <paratext>
                            <link anchor="a357225" href="5-386-3489" style="ACTLinkPLCtoPLC">
                              <ital>Leases: Guarantee and indemnity: Can a guarantor guarantee an AGA?</ital>
                            </link>
                            .
                          </paratext>
                        </para>
                      </list.item>
                    </list>
                  </division>
                </drafting.note>
              </subclause2>
              <subclause2 id="a946296">
                <identifier>(c)</identifier>
                <para>
                  <paratext>
                    a condition that a person of standing acceptable to the Landlord (acting reasonably) enters into a guarantee and indemnity of the tenant covenants of this lease in favour of the Landlord in the form set out in 
                    <internal.reference refid="a241565">Schedule 7</internal.reference>
                     (but with such amendments and additions as the Landlord may reasonably require)[. 
                    <bold>OR</bold>
                     ; or]
                  </paratext>
                </para>
                <drafting.note id="a342258" jurisdiction="">
                  <head align="left" preservecase="true">
                    <headtext>New guarantor</headtext>
                  </head>
                  <division id="a000079" level="1">
                    <para>
                      <paratext>Many parties now agree to limit the landlord's ability to demand a guarantor to only those situations where it is reasonable to require one.</paratext>
                    </para>
                    <para>
                      <paratext>A landlord can impose a condition on its consent to assign where either that condition has been pre-agreed under section 19(1A) of the LTA 1927 or it is reasonable to require that condition.</paratext>
                    </para>
                    <para>
                      <paratext>Landlords usually try to pre-agree that they can require a guarantor to prevent an argument with the tenant at the point of the assignment over whether the landlord can require one. By qualifying that pre-agreement to where it is reasonable to require a guarantor, the landlord remains uncertain as to whether it can demand a guarantor and will need to prove reasonableness when requiring one. This increases the likelihood of disagreement and delay at the point the landlord's consent to the assignment is sought. Despite this, it is becoming a common amendment (one that is often agreed at heads of terms stage) and many landlords accept it.</paratext>
                    </para>
                    <para>
                      <paratext>
                        If a new guarantor is provided on assignment and the original lease is excluded from the 
                        <link href="https://uk.practicallaw.thomsonreuters.com/0-503-9375?originationContext=document&amp;amp;transitionType=PLDocumentLink&amp;amp;contextData=%28sc.Default%29" style="ACTLinkURL">
                          <ital>LTA 1954</ital>
                        </link>
                        , the landlord will need to follow the statutory notice procedure in relation to the guarantor and the new lease it may be required to take on disclaimer. This should be done before the guarantor enters into the guarantee or becomes "contractually bound" to do so.
                      </paratext>
                    </para>
                  </division>
                </drafting.note>
              </subclause2>
              <subclause2 id="a572275">
                <identifier>(d)</identifier>
                <para>
                  <paratext>[a condition that the assignee enters into a rent deposit deed with the Landlord in a form reasonably required by the Landlord and for an initial deposit of [six] months' Annual Rent (as at the date of assignment) plus a sum equivalent to VAT on that Annual Rent.]</paratext>
                </para>
                <drafting.note id="a594744" jurisdiction="">
                  <head align="left" preservecase="true">
                    <headtext>Rent deposit (optional clause)</headtext>
                  </head>
                  <division id="a000080" level="1">
                    <para>
                      <paratext>
                        Some landlords may want to include a requirement for a rent deposit deed to be provided by the assignee either in addition, or as an alternative, to the requirement that a new guarantor is provided under 
                        <internal.reference refid="a946296">clause 13.2(c)</internal.reference>
                        . Tenants are likely to resist 
                        <internal.reference refid="a572275">clause 13.2(d)</internal.reference>
                         being included in addition to the requirement for a new guarantor.
                      </paratext>
                    </para>
                    <para>
                      <paratext>
                        For more information on rent deposits generally, see 
                        <link href="2-200-0304" style="ACTLinkPLCtoPLC">
                          <ital>Practice note, Rent deposits</ital>
                        </link>
                        .
                      </paratext>
                    </para>
                  </division>
                </drafting.note>
              </subclause2>
            </subclause1>
            <subclause1 id="a792685">
              <identifier>13.3</identifier>
              <para>
                <paratext>The Landlord and the Tenant agree that, for the purposes of section 19(1A) of the LTA 1927, the Landlord may refuse its consent to an assignment if any of the following circumstances exist:</paratext>
              </para>
              <subclause2 id="a503367">
                <identifier>(a)</identifier>
                <para>
                  <paratext>the Annual Rent or any other sum due under this lease [(where that other sum is not the subject of a genuine dispute with the Landlord)] is outstanding;</paratext>
                </para>
              </subclause2>
              <subclause2 id="a562984">
                <identifier>(b)</identifier>
                <para>
                  <paratext>there is a material breach of covenant by the Tenant that has not been remedied; or</paratext>
                </para>
              </subclause2>
              <subclause2 id="a280515">
                <identifier>(c)</identifier>
                <para>
                  <paratext>in the Landlord's reasonable opinion the assignee is not of sufficient financial standing to enable it to comply with the Tenant's covenants and conditions contained in this lease.</paratext>
                </para>
                <drafting.note id="a625265" jurisdiction="">
                  <head align="left" preservecase="true">
                    <headtext>Circumstances for refusal</headtext>
                  </head>
                  <division id="a000081" level="1">
                    <para>
                      <paratext>When drafting circumstances and conditions, bear in mind that overly restrictive circumstances and conditions may have an adverse impact on rent review.</paratext>
                    </para>
                    <para>
                      <paratext>
                        For more information, see 
                        <link anchor="co_anchor_a47436" href="https://uk.practicallaw.thomsonreuters.com/8-422-1211?originationContext=document&amp;amp;transitionType=DocumentItem&amp;amp;contextData=%28sc.Default%29" style="ACTLinkURL">
                          <ital>Practice note, Leases: Assignments: Circumstances for refusal</ital>
                        </link>
                        .
                      </paratext>
                    </para>
                    <division id="a171447" level="2">
                      <head align="left" preservecase="true">
                        <headtext>Outstanding sums</headtext>
                      </head>
                      <para>
                        <paratext>
                          <internal.reference refid="a503367">clause 13.3(a)</internal.reference>
                           provides that the landlord can withhold consent if any sums due under the lease are outstanding at the date of the tenant's application for consent to assign.
                        </paratext>
                      </para>
                      <para>
                        <paratext>Tenants tend to resist wording which prevents assignment if, for example, a small amount of interest or other such payment is outstanding. Accordingly, the tenant is likely to amend this clause to require that only payments of the Annual Rent and Insurance Rent are up to date.</paratext>
                      </para>
                    </division>
                    <division id="a750271" level="2">
                      <head align="left" preservecase="true">
                        <headtext>Breach of covenant</headtext>
                      </head>
                      <para>
                        <paratext>
                          <internal.reference refid="a562984">clause 13.3(b)</internal.reference>
                           provides that the landlord can withhold consent if there is any material breach of tenant covenant that has not been remedied.
                        </paratext>
                      </para>
                      <para>
                        <paratext>Tenants often object to the landlord being able to withhold consent for breach of covenant as the landlord will have other remedies and the landlord should not be able to prevent the assignment for trivial breaches.</paratext>
                      </para>
                      <para>
                        <paratext>This clause aims to provide a compromise by providing that the landlord can only withhold consent for "material" breaches. However, the tenant may still object to this as there may then be an argument over what is "material" in this context. How this issue is resolved will be a matter of negotiation and will depend on the relative bargaining strength of the parties.</paratext>
                      </para>
                    </division>
                    <division id="a468464" level="2">
                      <head align="left" preservecase="true">
                        <headtext>Landlord's costs</headtext>
                      </head>
                      <para>
                        <paratext>
                          Some practitioners make payment of the landlord's costs a condition of the landlord's consent. However, following 
                          <link href="https://uk.practicallaw.thomsonreuters.com/D-008-7751?originationContext=document&amp;amp;transitionType=PLDocumentLink&amp;amp;contextData=%28sc.Default%29" style="ACTLinkURL">
                            <ital>Dong Bang Minerva (UK) Ltd v Davina Ltd (1997) 73 P&amp;CR 253</ital>
                          </link>
                          , such a condition is likely to be considered unreasonable. The landlord can claim payment of costs for dealing with an application for consent to assign under 
                          <internal.reference refid="a492452">clause 11</internal.reference>
                           of the lease.
                        </paratext>
                      </para>
                    </division>
                    <division id="a943470" level="2">
                      <head align="left" preservecase="true">
                        <headtext>Current guarantors</headtext>
                      </head>
                      <para>
                        <paratext>
                          The High Court confirmed in 
                          <link href="D-101-6069" style="ACTLinkPLCtoPLC">
                            <ital>EMI Group Ltd v O &amp; H Q1 Ltd [2016] EWHC 529 (Ch)</ital>
                          </link>
                           that a tenant may not assign its lease to its guarantor and that such an assignment is void by virtue of 
                          <link href="3-508-2999" style="ACTLinkPLCtoPLC">
                            <ital>section 25(1)</ital>
                          </link>
                           of the LTCA 1995 (see 
                          <link href="4-625-0627" style="ACTLinkPLCtoPLC">
                            <ital>Legal update, Whether tenant can assign lease to guarantor (High Court)</ital>
                          </link>
                          ).
                        </paratext>
                      </para>
                      <para>
                        <paratext>
                          Some leases now expressly state that the landlord can refuse consent to assign the lease to a current guarantor. This standard document does not state this expressly as it is assumed that a landlord would be acting reasonably if it were to follow case law and refuse an assignment to a current guarantor. The lack of express prohibition would also mean that, if there were a change in the legislation (or a higher court disapplied 
                          <link href="D-101-6069" style="ACTLinkPLCtoPLC">
                            <ital>EMI Group Ltd v O &amp; H Q1 Ltd [2016] EWHC 529 (Ch)</ital>
                          </link>
                          ), the lease would not prohibit something that was valid.
                        </paratext>
                      </para>
                    </division>
                  </division>
                </drafting.note>
              </subclause2>
            </subclause1>
            <subclause1 id="a162166">
              <identifier>13.4</identifier>
              <para>
                <paratext>Nothing in this clause shall prevent the Landlord from giving consent subject to any other reasonable condition nor from refusing consent to an assignment in any other circumstance where it is reasonable to do so.</paratext>
              </para>
              <drafting.note id="a651190" jurisdiction="">
                <head align="left" preservecase="true">
                  <headtext>Other conditions or circumstances</headtext>
                </head>
                <division id="a000082" level="1">
                  <para>
                    <paratext>
                      The landlord is not precluded from withholding consent where reasonable nor from granting consent subject to any other reasonable condition simply because such a circumstance or condition is not the subject of an agreement under 
                      <link href="6-508-2771" style="ACTLinkPLCtoPLC">
                        <ital>section 19(1A)</ital>
                      </link>
                       of the LTA 1927. 
                      <internal.reference refid="a162166">clause 13.4</internal.reference>
                       states this expressly for the avoidance of doubt.
                    </paratext>
                  </para>
                </division>
              </drafting.note>
            </subclause1>
          </clause>
          <clause id="a991556">
            <identifier>14.</identifier>
            <head align="left" preservecase="true">
              <headtext>[Underletting</headtext>
            </head>
            <drafting.note id="a233659" jurisdiction="">
              <head align="left" preservecase="true">
                <headtext>Underletting (optional clause)</headtext>
              </head>
              <division id="a000083" level="1">
                <para>
                  <paratext>
                    Include optional 
                    <internal.reference refid="a991556">clause 14</internal.reference>
                     if the tenant may underlet the whole of the Property with the landlord's consent.
                  </paratext>
                </para>
                <para>
                  <paratext>Delete all the optional wording relating to "Permitted Part" if the tenant is not allowed to underlet part.</paratext>
                </para>
                <para>
                  <paratext>
                    If this lease is to be an underlease, the superior lease should be checked carefully for any restrictions on further underletting before 
                    <internal.reference refid="a991556">clause 14</internal.reference>
                     is included and negotiated.
                  </paratext>
                </para>
                <para>
                  <paratext>
                    For general information on the issues to be considered when drafting and negotiating an underletting clause, see 
                    <link href="2-422-1214" style="ACTLinkPLCtoPLC">
                      <ital>Practice note, Leases: Underlettings</ital>
                    </link>
                    .
                  </paratext>
                </para>
              </division>
            </drafting.note>
            <subclause1 id="a846467">
              <identifier>14.1</identifier>
              <para>
                <paratext>
                  The Tenant may underlet the whole of the Property [or the Permitted Part] in accordance with this 
                  <internal.reference refid="a991556">clause 14</internal.reference>
                   and with the consent of the Landlord (such consent not to be unreasonably withheld).
                </paratext>
              </para>
              <drafting.note id="a185531" jurisdiction="">
                <head align="left" preservecase="true">
                  <headtext>Landlord's consent</headtext>
                </head>
                <division id="a000084" level="1">
                  <para>
                    <paratext>
                      The 
                      <link href="0-507-2732" style="ACTLinkPLCtoPLC">
                        <ital>LTA 1988</ital>
                      </link>
                       imposes certain duties on a landlord when it is requested to give consent to an underletting. For more information, see 
                      <link anchor="a403054" href="2-422-1214" style="ACTLinkPLCtoPLC">
                        <ital>Practice note, Leases: Underlettings: Statutory duties relating to consent</ital>
                      </link>
                      .
                    </paratext>
                  </para>
                  <para>
                    <paratext>
                      If there is a superior lease, or the landlord or superior landlord has charged the Property, the consent of the superior landlord or mortgagee may be required to any underletting. For more information, see 
                      <internal.reference refid="a930044">Drafting note, Third party consents</internal.reference>
                      .
                    </paratext>
                  </para>
                </division>
              </drafting.note>
            </subclause1>
            <subclause1 id="a237438">
              <identifier>14.2</identifier>
              <para>
                <paratext>The Tenant must not underlet the whole of the Property [or the Permitted Part]:</paratext>
              </para>
              <subclause2 id="a664091">
                <identifier>(a)</identifier>
                <para>
                  <paratext>together with any property, or any right over property, that is not included within this lease;</paratext>
                </para>
              </subclause2>
              <subclause2 id="a652231">
                <identifier>(b)</identifier>
                <para>
                  <paratext>at a fine or premium or reverse premium;</paratext>
                </para>
                <drafting.note id="a255349" jurisdiction="">
                  <head align="left" preservecase="true">
                    <headtext>Reverse premium</headtext>
                  </head>
                  <division id="a000085" level="1">
                    <para>
                      <paratext>
                        If the landlord wants to prohibit underletting at a reverse premium (that is, a sum paid by the tenant to the undertenant), express reference to this is needed. Reference to a "premium" alone will not include a reverse premium 
                        <link href="https://uk.practicallaw.thomsonreuters.com/D-008-7704?originationContext=document&amp;amp;transitionType=PLDocumentLink&amp;amp;contextData=%28sc.Default%29" style="ACTLinkURL">
                          <ital>(NCR Ltd v Riverland Portfolio No 1 Ltd [2004] EWHC 921 (Ch))</ital>
                        </link>
                        ).
                      </paratext>
                    </para>
                    <para>
                      <paratext>A tenant may want to be able to underlet with a reverse premium if it is not allowed to underlet with a rent-free period.</paratext>
                    </para>
                  </division>
                </drafting.note>
              </subclause2>
              <subclause2 id="a532852">
                <identifier>(c)</identifier>
                <para>
                  <paratext>allowing any rent-free period to the undertenant that exceeds the period that is then usual in the open market for such a letting;</paratext>
                </para>
                <drafting.note id="a962575" jurisdiction="">
                  <head align="left" preservecase="true">
                    <headtext>Rent-free period</headtext>
                  </head>
                  <division id="a000086" level="1">
                    <para>
                      <paratext>The landlord may agree that the tenant can underlet with a rent-free period provided that the period does not exceed what would then be usual in the open market. This should prevent any distorting effect if the underlease rent were ever to be cited as a comparable in a rent review of the lease.</paratext>
                    </para>
                    <para>
                      <paratext>
                        The words "that exceeds the period as is then usual in the open market in respect of such a letting" have been included on the assumption that there will be comparables available to illustrate what length of rent-free would be usual. If that is not the case, it might be more appropriate to amend 
                        <internal.reference refid="a532852">clause 14.2(c)</internal.reference>
                         to refer to a maximum permitted period of rent-free.
                      </paratext>
                    </para>
                    <para>
                      <paratext>Sometimes leases provide that the rent-free period should be limited to such period as is reasonable to allow fitting out. However, there is a risk that it would make underletting more restrictive than the norm and this might have an adverse effect on the rent payable under the lease.</paratext>
                    </para>
                    <para>
                      <paratext>
                        For information on the issues to consider in relation to comparables and permitted rent-free periods in underleases, see 
                        <link anchor="co_anchor_a435098" href="https://uk.practicallaw.thomsonreuters.com/2-422-1214?originationContext=document&amp;amp;transitionType=DocumentItem&amp;amp;contextData=%28sc.Default%29" style="ACTLinkURL">
                          <ital>Practice note, Leases: Underlettings: Restrictions on underletting</ital>
                        </link>
                        .
                      </paratext>
                    </para>
                  </division>
                </drafting.note>
              </subclause2>
              <subclause2 id="a345087">
                <identifier>(d)</identifier>
                <para>
                  <paratext>unless the underlease has first been validly excluded from the provisions of the LTA 1954 (where it is a lease that might otherwise acquire security of tenure under Part II of the LTA 1954);</paratext>
                </para>
                <drafting.note id="a985921" jurisdiction="">
                  <head align="left" preservecase="true">
                    <headtext>Exclusion of underlease from LTA 1954</headtext>
                  </head>
                  <division id="a000087" level="1">
                    <para>
                      <paratext>If the lease is itself contracted out of the LTA 1954, then any underlease should also be contracted out where that underlease may otherwise acquire security of tenure at the end of the term. Even if the lease is not itself contracted out, the landlord may want underleases to be contracted out.</paratext>
                    </para>
                    <para>
                      <paratext>If there is a guarantor of the underlease and the underlease requires the guarantor to take a new underlease on disclaimer, the landlord may want to require evidence that the tenant has followed the statutory notice procedure in relation to the guarantor as well as the undertenant before it grants its consent to the underlease.</paratext>
                    </para>
                    <para>
                      <paratext>
                        For more information on excluding underleases from the LTA 1954, see 
                        <link anchor="co_anchor_a702131" href="https://uk.practicallaw.thomsonreuters.com/2-422-1214?originationContext=document&amp;amp;transitionType=DocumentItem&amp;amp;contextData=%28sc.Default%29" style="ACTLinkURL">
                          <ital>Practice note, Leases: Underlettings: Exclusion of underlease from LTA 1954</ital>
                        </link>
                        .
                      </paratext>
                    </para>
                    <para>
                      <paratext>
                        For details of those leases that are excluded from the LTA 1954 by 
                        <link href="5-507-2739" style="ACTLinkPLCtoPLC">
                          <ital>section 43</ital>
                        </link>
                         of the LTA 1954 and therefore do not need to be contracted out, see 
                        <link anchor="a188431" href="8-382-6136" style="ACTLinkPLCtoPLC">
                          <ital>Practice note, Leases: Excluding security of tenure: Does the LTA 1954 apply?</ital>
                        </link>
                      </paratext>
                    </para>
                  </division>
                </drafting.note>
              </subclause2>
              <subclause2 id="a315572">
                <identifier>(e)</identifier>
                <para>
                  <paratext>for a term that will expire by effluxion of time later than [three] days before the Contractual Term expires by effluxion of time;</paratext>
                </para>
                <drafting.note id="a137472" jurisdiction="">
                  <head align="left" preservecase="true">
                    <headtext>Underleases taking effect as an assignment</headtext>
                  </head>
                  <division id="a000088" level="1">
                    <para>
                      <paratext>
                        Any underlease term should be shorter than the term of the lease out of which it has been granted. If granted for a longer term than the superior lease, the underlease may take effect as an assignment of the superior lease. For more information, see 
                        <link href="4-107-3965" style="ACTLinkPLCtoPLC">
                          <ital>Practice note, Underleases taking effect as assignments</ital>
                        </link>
                        . It is common to see a requirement that the underlease terminates three days before the lease expires.
                      </paratext>
                    </para>
                  </division>
                </drafting.note>
              </subclause2>
              <subclause2 id="a775704">
                <identifier>(f)</identifier>
                <para>
                  <paratext>unless the undertenant has first entered into a direct covenant in favour of the Landlord [and the Superior Landlord] to observe and perform the tenant covenants in the underlease and any document that is collateral or supplemental to it; and</paratext>
                </para>
                <drafting.note id="a315108" jurisdiction="">
                  <head align="left" preservecase="true">
                    <headtext>Superior Landlord</headtext>
                  </head>
                  <division id="a000089" level="1">
                    <para>
                      <paratext>A superior landlord will usually want the undertenant to provide to the superior landlord a direct covenant covenanting to comply with the terms of the underlease.</paratext>
                    </para>
                    <para>
                      <paratext>
                        <internal.reference refid="a991556">clause 14</internal.reference>
                        <ital> </ital>
                        does not extend any other conditions of underletting in favour of the superior landlord. So, for example, any new guarantee provided does not need to be given to the superior landlord. The parties negotiating this lease should check the superior lease for any requirements of the superior landlord that need to be incorporated in this lease. If not, any condition of underletting the superior landlord wants to impose when granting consent will be subject to the obligations set out in the LTA 1988. For more information on those obligations, see 
                        <link href="5-107-3899" style="ACTLinkPLCtoPLC">
                          <ital>Practice note, Landlord's consent for dealings with a lease and the Landlord and Tenant Act 1988</ital>
                        </link>
                        .
                      </paratext>
                    </para>
                  </division>
                </drafting.note>
              </subclause2>
              <subclause2 id="a402518">
                <identifier>(g)</identifier>
                <para>
                  <paratext>
                    unless [(if reasonably required by the Landlord)] a person of standing acceptable to the Landlord (acting reasonably) enters into a guarantee and indemnity of the tenant covenants of the underlease in favour of the Landlord in the form set out in 
                    <internal.reference refid="a241565">Schedule 7</internal.reference>
                     (but with such amendments and additions as the Landlord may reasonably require).
                  </paratext>
                </para>
              </subclause2>
            </subclause1>
            <subclause1 id="a911439">
              <identifier>14.3</identifier>
              <para>
                <paratext>Any underletting by the Tenant must include:</paratext>
              </para>
              <subclause2 id="a885814">
                <identifier>(a)</identifier>
                <para>
                  <paratext>
                    an agreement between the Tenant and the undertenant that the provisions of sections 24 to 28 of the LTA 1954 are excluded from applying to the tenancy created by the underlease (where the underlease was required to be contracted out under 
                    <internal.reference refid="a345087">clause 14.2(d)</internal.reference>
                    );
                  </paratext>
                </para>
              </subclause2>
              <subclause2 id="a267419">
                <identifier>(b)</identifier>
                <para>
                  <paratext>
                    the reservation of a rent which is not less than the open market rental value of the Property [(or, if the underletting is of the Permitted Part only, the open market rental value of the Permitted Part)] at the date on which the Landlord grants consent to the underletting and which is payable at the same times as the Annual Rent under this lease (but this shall not prevent an underlease providing for a rent-free period of a length permitted by 
                    <internal.reference refid="a532852">clause 14.2(c)</internal.reference>
                    );
                  </paratext>
                </para>
                <drafting.note id="a499289" jurisdiction="">
                  <head align="left" preservecase="true">
                    <headtext>Rent</headtext>
                  </head>
                  <division id="a000090" level="1">
                    <para>
                      <paratext>
                        <internal.reference refid="a267419">clause 14.3(b)</internal.reference>
                         provides that the underlease rent shall be not less than the open market rent.
                      </paratext>
                    </para>
                    <para>
                      <paratext>The landlord will normally require some sort of restriction on the level of rent that can be set for the underlease. This is because in some circumstances that lease might fall away, leaving the landlord under the lease as the undertenant’s direct landlord. A common approach is to require than any underlease has to reserve a market rent.</paratext>
                    </para>
                    <para>
                      <paratext>
                        It used to be common for leases to provide that the underlease rent had to be the greater of the market rent and the rent currently payable under the lease. However, this could be onerous for a tenant and therefore disadvantageous to a landlord at rent review. In 2005, many landlords declared that they would not grant new leases on this basis (see 
                        <link href="8-200-6567" style="ACTLinkPLCtoPLC">
                          <ital>Legal update, Landlords declare intention for future subletting restrictions</ital>
                        </link>
                        ). For more information on the implications, see 
                        <link anchor="co_anchor_a235378" href="https://uk.practicallaw.thomsonreuters.com/2-422-1214?originationContext=document&amp;amp;transitionType=DocumentItem&amp;amp;contextData=%28sc.Default%29" style="ACTLinkURL">
                          <ital>Practice note, Leases: Underlettings: Open market rent</ital>
                        </link>
                        .
                      </paratext>
                    </para>
                  </division>
                </drafting.note>
              </subclause2>
              <subclause2 id="a343752">
                <identifier>(c)</identifier>
                <para>
                  <paratext>
                    [[provisions for the review of rent at the same dates and on the same basis as the review of the Annual Rent in this lease [unless the term of the underlease is five years or less] 
                    <bold>OR</bold>
                     provisions for the review of rent every [five years] from the date of the commencement of the underlease term];]
                  </paratext>
                </para>
                <drafting.note id="a459047" jurisdiction="">
                  <head align="left" preservecase="true">
                    <headtext>Rent reviews in the underlease (optional clause)</headtext>
                  </head>
                  <division id="a000091" level="1">
                    <para>
                      <paratext>Delete this optional clause if underleases do not have to contain rent reviews. This might be because there are no rent review provisions in this lease.</paratext>
                    </para>
                    <para>
                      <paratext>Traditionally, landlords would require that an underlease contained rent review dates at the same dates as the ones in the lease so that any increase in rent could be reflected in the underlease. However, this might mean a rent review in the underlease could occur shortly after its term commencement, near to its expiry date or at some point during a short underlease term. Consequently, many tenants try to amend this provision.</paratext>
                    </para>
                    <para>
                      <paratext>
                        The suggested alternatives in 
                        <internal.reference refid="a343752">clause 14.3(c)</internal.reference>
                         are that the underlease needs to only contain a rent review when the underlease term is longer than five years or that the underlease can have rent reviews on every fifth anniversary of the underlease term commencement date (which are unlikely to be synchronised with the rent review dates under this lease).
                      </paratext>
                    </para>
                    <para>
                      <paratext>
                        As an alternative, some leases remove the requirement for rent reviews in the underlease and instead require that the undertenant pays a proportion of the rent paid under the lease. For more information, see 
                        <link anchor="a517196" href="2-384-1205" style="ACTLinkPLCtoPLC">
                          <ital>Practice note, Leases: Underletting a permitted part: Rent review</ital>
                        </link>
                        .
                      </paratext>
                    </para>
                  </division>
                </drafting.note>
              </subclause2>
              <subclause2 id="a797379">
                <identifier>(d)</identifier>
                <para>
                  <paratext>a covenant by the undertenant not to:</paratext>
                </para>
                <subclause3 id="a878454">
                  <identifier>(i)</identifier>
                  <para>
                    <paratext>[(except on the same terms as this lease (but made applicable to the undertenant and the underlease))] assign or charge the whole or any part of the underlease;</paratext>
                  </para>
                </subclause3>
                <subclause3 id="a375945">
                  <identifier>(ii)</identifier>
                  <para>
                    <paratext>[(except on the same terms as this lease (but made applicable to the undertenant and the underlease))] part with, share possession or share occupation of the whole or any part of the underlet property;</paratext>
                  </para>
                </subclause3>
                <subclause3 id="a418195">
                  <identifier>(iii)</identifier>
                  <para>
                    <paratext>underlet the whole or part only of the underlet property;</paratext>
                  </para>
                </subclause3>
                <subclause3 id="a563820">
                  <identifier>(iv)</identifier>
                  <para>
                    <paratext>[assign, part with or share any of the benefits or burdens of the underlease, or any interest derived from it, whether by a virtual assignment or other similar arrangement;]</paratext>
                  </para>
                </subclause3>
                <subclause3 id="a675297">
                  <identifier>(v)</identifier>
                  <para>
                    <paratext>hold the underlease on trust for any person (except pending registration of a dealing permitted by the underlease at HM Land Registry or by reason only of joint legal ownership); and</paratext>
                  </para>
                </subclause3>
                <subclause3 id="a276952">
                  <identifier>(vi)</identifier>
                  <para>
                    <paratext>(if the underlease permits the undertenant to assign the underlease) assign the underlease without first procuring a direct covenant in favour of the Landlord [and the Superior Landlord] to observe and perform the covenants in the underlease and any document that is collateral or supplemental to it;</paratext>
                  </para>
                  <drafting.note id="a657467" jurisdiction="">
                    <head align="left" preservecase="true">
                      <headtext>Prohibiting further underletting</headtext>
                    </head>
                    <division id="a000092" level="1">
                      <para>
                        <paratext>
                          This 
                          <internal.reference refid="a797379">clause 14.3(d)</internal.reference>
                           mirrors 
                          <internal.reference refid="a404019">clause 12</internal.reference>
                           except it is assumed that the landlord and the superior landlord will not permit further underletting.
                        </paratext>
                      </para>
                      <para>
                        <paratext>
                          If this lease allows assignment, charging or group sharing, it is assumed that the underlease will also permit this (on the same terms as set out in this lease). If the underlease is to prohibit 
                          <bold>any</bold>
                           alienation, delete the optional words "[(except on the same terms as this lease (but made applicable to the undertenant and the underlease))]" in both 
                          <internal.reference refid="a878454">clause 14.3(d)(i)</internal.reference>
                           and 
                          <internal.reference refid="a375945">clause 14.3(d)(ii)</internal.reference>
                          .
                        </paratext>
                      </para>
                    </division>
                  </drafting.note>
                </subclause3>
              </subclause2>
              <subclause2 id="a822996">
                <identifier>(e)</identifier>
                <para>
                  <paratext>a covenant by the undertenant to comply with the terms of this lease [(but, in relation to an underlease of part only, insofar as they relate to the Permitted Part and rights granted to the undertenant)] except the covenant to pay the Annual Rent; [and]</paratext>
                </para>
                <drafting.note id="a855594" jurisdiction="">
                  <head align="left" preservecase="true">
                    <headtext>Covenant to comply with the terms of this lease</headtext>
                  </head>
                  <division id="a000093" level="1">
                    <para>
                      <paratext>
                        <internal.reference refid="a822996">clause 14.3(e)</internal.reference>
                         effectively incorporates the terms of the lease into the underlease. For more information, see 
                        <link anchor="co_anchor_a922129" href="https://uk.practicallaw.thomsonreuters.com/2-422-1214?originationContext=document&amp;amp;transitionType=DocumentItem&amp;amp;contextData=%28sc.Default%29" style="ACTLinkURL">
                          <ital>Practice note, Leases: Underlettings: Covenants no less onerous than lease covenants</ital>
                        </link>
                        .
                      </paratext>
                    </para>
                  </division>
                </drafting.note>
              </subclause2>
              <subclause2 id="a257310">
                <identifier>(f)</identifier>
                <para>
                  <paratext>
                    [provisions that allow the Tenant (as the landlord of the underlease) to terminate the underlease no later than [the [first] Break Date 
                    <bold>OR</bold>
                     the earliest date on which this lease may be terminated pursuant to 
                    <internal.reference refid="a467704">clause 50</internal.reference>
                    ]; [and]]
                  </paratext>
                </para>
                <drafting.note id="a593386" jurisdiction="">
                  <head align="left" preservecase="true">
                    <headtext>Break clauses and underletting (optional clause)</headtext>
                  </head>
                  <division id="a000094" level="1">
                    <para>
                      <paratext>Include this optional clause if the lease contains a break clause.</paratext>
                    </para>
                    <para>
                      <paratext>If this lease is terminated by the exercise of a break clause, then the contractual term of any underlease will also end.</paratext>
                    </para>
                    <para>
                      <paratext>
                        If the term of the underlease lasts beyond the break date in the lease and the lease is terminated under that break clause, the undertenant may have a claim against the tenant for derogation from grant (depending on the terms of the underlease) (
                        <link href="D-009-6917" style="ACTLinkPLCtoPLC">
                          <ital>Barrett and others v Morgan [2000] 2 AC 264</ital>
                        </link>
                        ).
                      </paratext>
                    </para>
                    <para>
                      <paratext>
                        However, if Part II of the LTA 1954 applies to the underlease, a statutory tenancy will arise on the termination of the underlease. The undertenant can then request a renewal tenancy from the landlord under 
                        <link href="https://uk.practicallaw.thomsonreuters.com/5-508-2639?originationContext=document&amp;amp;transitionType=PLDocumentLink&amp;amp;contextData=%28sc.Default%29" style="ACTLinkURL">
                          <ital>section 26</ital>
                        </link>
                         of the LTA 1954. For more information, see 
                        <link anchor="a63364" href="3-107-4395" style="ACTLinkPLCtoPLC">
                          <ital>Practice note, Break clauses in leases: The effect of the Landlord and Tenant Act 1954</ital>
                        </link>
                        . Therefore, where there is a break clause in the lease and the tenant can underlet, the underlease should always be excluded from the LTA 1954. This lease provides that any underleases must be excluded from the LTA 1954 (see 
                        <internal.reference refid="a345087">clause 14.2(d)</internal.reference>
                         and 
                        <internal.reference refid="a885814">clause 14.3(a)</internal.reference>
                        ).
                      </paratext>
                    </para>
                    <para>
                      <paratext>
                        To enable the tenant to respond to any break notice served on it by the landlord, the notice period for any notice to terminate the underlease will need to be shorter than the notice period required under 
                        <internal.reference refid="a467704">clause 50</internal.reference>
                        .
                      </paratext>
                    </para>
                    <para>
                      <paratext>
                        For more information, see 
                        <link anchor="a668154" href="3-107-4395" style="ACTLinkPLCtoPLC">
                          <ital>Practice note, Break clauses in leases: Effect of a break notice on an underlease and an undertenant</ital>
                        </link>
                        .
                      </paratext>
                    </para>
                  </division>
                </drafting.note>
              </subclause2>
              <subclause2 id="a812410">
                <identifier>(g)</identifier>
                <para>
                  <paratext>
                    provisions requiring the consent or approval of the Landlord to be obtained in respect of any matter for which the consent or approval of the Landlord is required under this lease [and of the Superior Landlord in accordance with the terms of the Superior Lease][. 
                    <bold>OR</bold>
                     ; and]
                  </paratext>
                </para>
                <drafting.note id="a502732" jurisdiction="">
                  <head align="left" preservecase="true">
                    <headtext>Content of the underlease</headtext>
                  </head>
                  <division id="a000095" level="1">
                    <para>
                      <paratext>
                        <internal.reference refid="a911439">clause 14.3</internal.reference>
                         provides that, if the tenant underlets, the underlease must contain certain specific terms. These are suggested requirements and the parties should consider what is the most appropriate for their situation, taking into account, in particular, the length of the term of this lease and any restrictions imposed by the superior lease (if any).
                      </paratext>
                    </para>
                    <para>
                      <paratext>For:</paratext>
                    </para>
                    <list type="bulleted">
                      <list.item>
                        <para>
                          <paratext>
                            An example of additional terms that might be specified, see 
                            <link href="https://uk.practicallaw.thomsonreuters.com/1-506-2836?originationContext=document&amp;amp;transitionType=DocumentItem&amp;amp;contextData=%28sc.Default%29" style="ACTLinkURL">
                              <ital>Standard clause, Restrictions on underletting: alternative provisions for content of underleases</ital>
                            </link>
                            .
                          </paratext>
                        </para>
                      </list.item>
                      <list.item>
                        <para>
                          <paratext>
                            General information on the content of the underlease, see 
                            <link anchor="co_anchor_a901031" href="https://uk.practicallaw.thomsonreuters.com/2-422-1214?originationContext=document&amp;amp;transitionType=DocumentItem&amp;amp;contextData=%28sc.Default%29" style="ACTLinkURL">
                              <ital>Practice note, Leases: Underlettings: Content of the underlease</ital>
                            </link>
                            .
                          </paratext>
                        </para>
                      </list.item>
                    </list>
                  </division>
                </drafting.note>
              </subclause2>
              <subclause2 id="a183546">
                <identifier>(h)</identifier>
                <para>
                  <paratext>[in the case of an underletting of the Permitted Part, appropriate tenant covenants requiring the undertenant to pay an appropriate proportion of:</paratext>
                </para>
                <subclause3 id="a780336">
                  <identifier>(i)</identifier>
                  <para>
                    <paratext>the amounts payable by way of Insurance Rent under this lease; and</paratext>
                  </para>
                </subclause3>
                <subclause3 id="a659125">
                  <identifier>(ii)</identifier>
                  <para>
                    <paratext>the costs of repair, maintenance, decoration, renewal, lighting and cleaning of, and any other service, amenity or facility provided to, any land, buildings, service media, structures and other items that do not form part of the underlet property but that are used or capable of being used by the underlet property in common with other parts of the Property.]</paratext>
                  </para>
                  <drafting.note id="a605321" jurisdiction="">
                    <head align="left" preservecase="true">
                      <headtext>Shared costs (optional clause)</headtext>
                    </head>
                    <division id="a000096" level="1">
                      <para>
                        <paratext>Include this optional clause if the tenant may underlet the Permitted Part.</paratext>
                      </para>
                      <para>
                        <paratext>Once there is more than one occupier in the Property, the issue of shared areas and shared costs must be addressed.</paratext>
                      </para>
                      <para>
                        <paratext>As there is always a possibility that the landlord could end up in a direct relationship with the undertenant, the landlord will want to ensure that any underlease contains suitable undertenant covenants for payment of an appropriate proportion of:</paratext>
                      </para>
                      <list type="bulleted">
                        <list.item>
                          <para>
                            <paratext>The Insurance Rent.</paratext>
                          </para>
                        </list.item>
                        <list.item>
                          <para>
                            <paratext>The costs of providing services to any areas that are used (or capable of being used) by the underlet property in common with other parts of the Property.</paratext>
                          </para>
                        </list.item>
                      </list>
                      <para>
                        <paratext>
                          The landlord will be able to approve the form of the undertenant’s covenants to pay these sums as the landlord has the right to approve the form of the underlease pursuant to 
                          <internal.reference refid="a764185">clause 14.4(c)</internal.reference>
                          .
                        </paratext>
                      </para>
                    </division>
                  </drafting.note>
                </subclause3>
              </subclause2>
            </subclause1>
            <subclause1 id="a782582">
              <identifier>14.4</identifier>
              <para>
                <paratext>Any underletting by the Tenant must otherwise be:</paratext>
              </para>
              <subclause2 id="a980211">
                <identifier>(a)</identifier>
                <para>
                  <paratext>by deed;</paratext>
                </para>
              </subclause2>
              <subclause2 id="a782331">
                <identifier>(b)</identifier>
                <para>
                  <paratext>consistent with and include tenant covenants no less onerous than those in this lease [(but, in the case of an underlease of the Permitted Part, only insofar as they relate to the Permitted Part)] excluding the covenant in this lease to pay the Annual Rent; and</paratext>
                </para>
                <drafting.note id="a131512" jurisdiction="">
                  <head align="left" preservecase="true">
                    <headtext>Covenants no less onerous than the covenants in this lease</headtext>
                  </head>
                  <division id="a000097" level="1">
                    <para>
                      <paratext>
                        For more information, see 
                        <link anchor="co_anchor_a922129" href="https://uk.practicallaw.thomsonreuters.com/2-422-1214?originationContext=document&amp;amp;transitionType=DocumentItem&amp;amp;contextData=%28sc.Default%29" style="ACTLinkURL">
                          <ital>Practice note, Leases: Underlettings: Covenants no less onerous than lease covenants</ital>
                        </link>
                        .
                      </paratext>
                    </para>
                    <para>
                      <paratext>An undertenant may be justified in asking for less onerous repairing responsibilities where the condition of the property has deteriorated due to the tenant's use and occupation for a number of years and yet the lease contains a full repairing liability. An undertenant will be reluctant to agree to put the property back into a pristine condition when it did not enjoy the benefit of the property in that state in the first place.</paratext>
                    </para>
                  </division>
                </drafting.note>
              </subclause2>
              <subclause2 id="a764185">
                <identifier>(c)</identifier>
                <para>
                  <paratext>in a form approved by the Landlord (such approval not to be unreasonably withheld).</paratext>
                </para>
              </subclause2>
            </subclause1>
            <subclause1 id="a491039">
              <identifier>14.5</identifier>
              <para>
                <paratext>In relation to any underlease granted by the Tenant, the Tenant must:</paratext>
              </para>
              <subclause2 id="a376339">
                <identifier>(a)</identifier>
                <para>
                  <paratext>not vary the terms of the underlease nor accept a surrender of the underlease without the consent of the Landlord (such consent not to be unreasonably withheld);</paratext>
                </para>
              </subclause2>
              <subclause2 id="a346192">
                <identifier>(b)</identifier>
                <para>
                  <paratext>enforce the tenant covenants in the underlease and not waive any of them nor allow any reduction in the rent payable under the underlease; and</paratext>
                </para>
              </subclause2>
              <subclause2 id="a590306">
                <identifier>(c)</identifier>
                <para>
                  <paratext>ensure that in relation to any rent review the revised rent is not agreed without the approval of the Landlord (such approval not to be unreasonably withheld).</paratext>
                </para>
                <drafting.note id="a305065" jurisdiction="">
                  <head align="left" preservecase="true">
                    <headtext>Enforcement of underlease</headtext>
                  </head>
                  <division id="a000098" level="1">
                    <para>
                      <paratext>
                        <internal.reference refid="a376339">clause 14.5(a)</internal.reference>
                         prohibits the tenant from varying the terms of the underlease without the landlord's consent. This is due to the risk of a deemed surrender and regrant occurring. The landlord will also want to approve any variations to the underlease in case the landlord subsequently becomes the direct landlord of the undertenant.
                      </paratext>
                    </para>
                    <para>
                      <paratext>If the tenant were to accept an express surrender of the underlease without the landlord's consent, the property may be left vacant which may affect value.</paratext>
                    </para>
                    <para>
                      <paratext>
                        <bold>No reduction in underlease rent</bold>
                      </paratext>
                    </para>
                    <para>
                      <paratext>
                        <internal.reference refid="a346192">clause 14.5(b)</internal.reference>
                         prohibits the underlease rent being reduced in case the landlord ever needs to collect rent directly from the undertenant under 
                        <link href="https://uk.practicallaw.thomsonreuters.com/6-508-5171?originationContext=document&amp;amp;transitionType=PLDocumentLink&amp;amp;contextData=%28sc.Default%29" style="ACTLinkURL">
                          <ital>section 81</ital>
                        </link>
                         of the Tribunals, Courts and Enforcement Act 2007. For more information, see 
                        <link anchor="a517997" href="2-547-6746" style="ACTLinkPLCtoPLC">
                          <ital>Practice note, Commercial rent arrears recovery for leases: Right to recover rent from an undertenant</ital>
                        </link>
                        .
                      </paratext>
                    </para>
                    <para>
                      <paratext>
                        <bold>Landlord's approval for rent reviews</bold>
                      </paratext>
                    </para>
                    <para>
                      <paratext>
                        <internal.reference refid="a590306">clause 14.5(c)</internal.reference>
                         gives the landlord some control over the underlease rent review. The landlord will be concerned that the underlease rent may be used as a comparable in a review of the lease rent. However, it does not give the landlord any rights in relation to a review that is being determined by an independent valuer and, in appropriate cases, a landlord may want to include additional provisions.
                      </paratext>
                    </para>
                  </division>
                </drafting.note>
              </subclause2>
            </subclause1>
          </clause>
          <clause id="a420700">
            <identifier>15.</identifier>
            <head align="left" preservecase="true">
              <headtext>[Sharing Occupation</headtext>
            </head>
            <drafting.note id="a669471" jurisdiction="">
              <head align="left" preservecase="true">
                <headtext>Group sharing (optional clause)</headtext>
              </head>
              <division id="a000099" level="1">
                <para>
                  <paratext>
                    Delete this optional clause if the tenant is not permitted to share occupation of the Property with a Group Company (see 
                    <internal.reference refid="a633354">Drafting note, Group Company (optional definition)</internal.reference>
                    ).
                  </paratext>
                </para>
                <para>
                  <paratext>
                    For information on the issues to be considered when drafting and negotiating a sharing occupation clause, see 
                    <link href="https://uk.practicallaw.thomsonreuters.com/6-386-5930?originationContext=document&amp;amp;transitionType=DocumentItem&amp;amp;contextData=%28sc.Default%29" style="ACTLinkURL">
                      <ital>Practice note, Leases: Sharing occupation</ital>
                    </link>
                    .
                  </paratext>
                </para>
              </division>
            </drafting.note>
            <subclause1 id="a793755">
              <identifier>15.1</identifier>
              <para>
                <paratext>The Tenant may share occupation of the Property with a Group Company for as long as that company remains a Group Company and provided that no relationship of landlord and tenant is established by that arrangement.</paratext>
              </para>
            </subclause1>
            <subclause1 id="a315543">
              <identifier>15.2</identifier>
              <para>
                <paratext>
                  [The Tenant is not permitted to share occupation under 
                  <internal.reference refid="a793755">clause 15.1</internal.reference>
                   if the Permitted Part has been underlet.]]
                </paratext>
              </para>
              <drafting.note id="a168978" jurisdiction="">
                <head align="left" preservecase="true">
                  <headtext>Restriction on sharing occupation (optional clause)</headtext>
                </head>
                <division id="a000100" level="1">
                  <para>
                    <paratext>
                      The landlord may not want an undertenant of part, a group company and the tenant all in occupation of the Property. Therefore, 
                      <internal.reference refid="a315543">clause 15.2</internal.reference>
                       is an optional restriction on sharing of occupation when the tenant has the right to underlet part.
                    </paratext>
                  </para>
                </division>
              </drafting.note>
            </subclause1>
          </clause>
          <clause id="a395475">
            <identifier>16.</identifier>
            <head align="left" preservecase="true">
              <headtext>[Charging</headtext>
            </head>
            <drafting.note id="a203924" jurisdiction="">
              <head align="left" preservecase="true">
                <headtext>Charging (optional clause)</headtext>
              </head>
              <division id="a000101" level="1">
                <para>
                  <paratext>
                    Include optional 
                    <internal.reference refid="a395475">clause 16</internal.reference>
                     if the tenant may charge the whole of the Property with the landlord's consent.
                  </paratext>
                </para>
                <para>
                  <paratext>
                    If the tenant has 
                    <bold>already</bold>
                     created a floating charge that will bite on the lease, the tenant should seek the landlord's consent for this before entering into the lease.
                  </paratext>
                </para>
                <para>
                  <paratext>If this lease is an underlease, or if the landlord has already charged the Property, the terms of the superior lease and any existing charge should be checked carefully before the tenant is given the right to charge the Property.</paratext>
                </para>
                <para>
                  <paratext>
                    For information on the issues to be considered when drafting and negotiating a charging clause, see 
                    <link href="https://uk.practicallaw.thomsonreuters.com/0-422-1210?originationContext=document&amp;amp;transitionType=DocumentItem&amp;amp;contextData=%28sc.Default%29" style="ACTLinkURL">
                      <ital>Practice note, Leases: Charging</ital>
                    </link>
                    .
                  </paratext>
                </para>
              </division>
            </drafting.note>
            <subclause1 id="a540300">
              <para>
                <paratext>The Tenant may charge the whole of this lease with the consent of the Landlord (such consent not to be unreasonably withheld).]</paratext>
              </para>
            </subclause1>
          </clause>
          <clause id="a623087">
            <identifier>17.</identifier>
            <head align="left" preservecase="true">
              <headtext>Notification and registration of dealings</headtext>
            </head>
            <subclause1 id="a798019">
              <identifier>17.1</identifier>
              <para>
                <paratext>Within [one month] of any Transaction, the Tenant must:</paratext>
              </para>
              <subclause2 id="a134347">
                <identifier>(a)</identifier>
                <para>
                  <paratext>give the Landlord notice of the Transaction;</paratext>
                </para>
              </subclause2>
              <subclause2 id="a360365">
                <identifier>(b)</identifier>
                <para>
                  <paratext>
                    deliver [a certified copy 
                    <bold>OR</bold>
                     [two] certified copies] of any document effecting or evidencing the Transaction to the Landlord (including [a certified copy 
                    <bold>OR</bold>
                     [two] certified copies] of any notice served under, or any declaration or statutory declaration made in accordance with, section 38A of the LTA 1954 as part of such Transaction); and
                  </paratext>
                </para>
              </subclause2>
              <subclause2 id="a818326">
                <identifier>(c)</identifier>
                <para>
                  <paratext>pay the Landlord a registration fee of [£50] (plus VAT) [together with any charges payable to the Superior Landlord in accordance with the terms of the Superior Lease].</paratext>
                </para>
                <drafting.note id="a176707" jurisdiction="">
                  <head align="left" preservecase="true">
                    <headtext>Notification of dealings</headtext>
                  </head>
                  <division id="a000102" level="1">
                    <para>
                      <paratext>
                        This clause aims to ensure that the tenancy details held by the landlord are up to date. It goes further than the obligations on a tenant to respond to a landlord's request for information under 
                        <link href="https://uk.practicallaw.thomsonreuters.com/1-508-6093?originationContext=document&amp;amp;transitionType=PLDocumentLink&amp;amp;contextData=%28sc.Default%29" style="ACTLinkURL">
                          <ital>section 40</ital>
                        </link>
                         of the LTA 1954 (as revised by the 
                        <link href="https://uk.practicallaw.thomsonreuters.com/8-508-2529?originationContext=document&amp;amp;transitionType=PLDocumentLink&amp;amp;contextData=%28sc.Default%29" style="ACTLinkURL">
                          <ital>Regulatory Reform (Business Tenancies) (England and Wales) Order 2003 (SI 2003/3096)</ital>
                        </link>
                         (RRO 2003)). Section 40 of the LTA 1954 only applies within the last two years of the lease term (or within two years of the date on which the lease could be brought to an end by the landlord) (see 
                        <link href="https://uk.practicallaw.thomsonreuters.com/1-107-4971?originationContext=document&amp;amp;transitionType=DocumentItem&amp;amp;contextData=%28sc.Default%29" style="ACTLinkURL">
                          <ital>Practice note, LTA 1954: section 40 information requests</ital>
                        </link>
                        ).
                      </paratext>
                    </para>
                    <para>
                      <paratext>
                        The tenant may argue that the obligation to pay a registration fee is unnecessary. The landlord may be happy to recover its costs under the provision in the costs clause (assuming this is sufficiently widely drawn) (see 
                        <internal.reference refid="a492452">clause 11</internal.reference>
                        ) or through an obligation in the licence authorising the dealing (where applicable).
                      </paratext>
                    </para>
                    <division id="a376751" level="2">
                      <head align="left" preservecase="true">
                        <headtext>Underlease</headtext>
                      </head>
                      <para>
                        <paratext>If the standard document is being used to draft an underlease:</paratext>
                      </para>
                      <list type="bulleted">
                        <list.item>
                          <para>
                            <paratext>The clause provides optional wording to oblige the tenant to provide more than one certified copy of any document that needs to be lodged with the landlord. This is to assist the landlord in complying with its obligations in the superior lease if the superior lease obliges the landlord to provide a certified copy to the superior landlord. The number of certified copies required by the landlord is likely to depend on how many superior leases there are and the terms of those superior leases.</paratext>
                          </para>
                        </list.item>
                        <list.item>
                          <para>
                            <paratext>Ensure that the time limit by which the tenant should lodge details of the transaction once it has been completed is consistent with any time limit to which the landlord is subject under the superior lease. The landlord's conveyancer may want to provide for a slightly shorter period in the underlease to ensure that the landlord can comply with its obligations contained in the superior lease.</paratext>
                          </para>
                        </list.item>
                      </list>
                    </division>
                  </division>
                </drafting.note>
              </subclause2>
            </subclause1>
            <subclause1 id="a546757">
              <identifier>17.2</identifier>
              <para>
                <paratext>In respect of every Transaction that is registrable at HM Land Registry, the Tenant must:</paratext>
              </para>
              <subclause2 id="a389829">
                <identifier>(a)</identifier>
                <para>
                  <paratext>apply to register a Transaction promptly following completion of that Transaction;</paratext>
                </para>
              </subclause2>
              <subclause2 id="a449023">
                <identifier>(b)</identifier>
                <para>
                  <paratext>respond promptly and properly to any requisitions raised by HM Land Registry in connection with an application to register a Transaction; and</paratext>
                </para>
              </subclause2>
              <subclause2 id="a399456">
                <identifier>(c)</identifier>
                <para>
                  <paratext>send the Landlord official copies of its title (and where applicable of the undertenant's title) within [one month] of completion of the registration.</paratext>
                </para>
              </subclause2>
              <para>
                <paratext>
                  For the purpose of 
                  <internal.reference refid="a546757">clause 17.2</internal.reference>
                  , any obligation on the Tenant to do something includes an obligation to procure that the thing is done.
                </paratext>
              </para>
              <drafting.note id="a190223" jurisdiction="">
                <head align="left" preservecase="true">
                  <headtext>Registration of dealings</headtext>
                </head>
                <division id="a000103" level="1">
                  <para>
                    <paratext>The clause aims to:</paratext>
                  </para>
                  <list type="bulleted">
                    <list.item>
                      <para>
                        <paratext>
                          Minimise the registration gap. This will be a particular concern for the landlord following an assignment because, if the tenant's assignee fails to register, the landlord will have to enforce the tenant covenants and serve any notices that have to be served on the legal owner against both the former tenant and the assignee. For more information, see 
                          <link anchor="a975793" href="4-107-4012" style="ACTLinkPLCtoPLC">
                            <ital>Practice note, The registration gap and the case of Brown and Root: Legal and practical consequences</ital>
                          </link>
                          .
                        </paratext>
                      </para>
                    </list.item>
                    <list.item>
                      <para>
                        <paratext>Ensure that the tenant does not overlook the requirement to register an assignment, underletting or other dealing.</paratext>
                      </para>
                    </list.item>
                    <list.item>
                      <para>
                        <paratext>Give the landlord a right in damages against the tenant if it suffers loss because of the tenant's failure to register. However, a landlord is unlikely to obtain damages for losses that could have been mitigated by inspecting the register.</paratext>
                      </para>
                    </list.item>
                  </list>
                  <para>
                    <paratext>The tenant may want to:</paratext>
                  </para>
                  <list type="bulleted">
                    <list.item>
                      <para>
                        <paratext>Delete the obligation to deal with requisitions: it is belt and braces.</paratext>
                      </para>
                    </list.item>
                    <list.item>
                      <para>
                        <paratext>Amend the obligation to provide official copies so that the tenant is only obliged to forward a copy of the completion of registration documentation.</paratext>
                      </para>
                    </list.item>
                  </list>
                </division>
              </drafting.note>
            </subclause1>
            <subclause1 id="a461988">
              <identifier>17.3</identifier>
              <para>
                <paratext>If requested by the Landlord, the Tenant must promptly supply the Landlord with full details of the occupiers of the Property and the terms on which they occupy it.</paratext>
              </para>
              <drafting.note id="a680930" jurisdiction="">
                <head align="left" preservecase="true">
                  <headtext>Details of occupiers</headtext>
                </head>
                <division id="a000104" level="1">
                  <para>
                    <paratext>This clause aims to enable the landlord to check that no unauthorised dealings have taken place. The tenant may argue that the landlord should only be allowed to request these details, for example, once in any 12-month period.</paratext>
                  </para>
                  <para>
                    <paratext>If the lease is to be an underlease, consider the terms of the superior lease and ensure that this clause allows the landlord to meet any similar obligation in the superior lease.</paratext>
                  </para>
                </division>
              </drafting.note>
            </subclause1>
          </clause>
          <clause id="a926650">
            <identifier>18.</identifier>
            <head align="left" preservecase="true">
              <headtext>Repair</headtext>
            </head>
            <drafting.note id="a270913" jurisdiction="">
              <head align="left" preservecase="true">
                <headtext>Repair</headtext>
              </head>
              <division id="a000105" level="1">
                <para>
                  <paratext>
                    For information on drafting and negotiating the repair clause in leases, see 
                    <link href="6-502-1594" style="ACTLinkPLCtoPLC">
                      <ital>Practice note, Leases: Repairs</ital>
                    </link>
                    .
                  </paratext>
                </para>
              </division>
            </drafting.note>
            <subclause1 id="a892634">
              <identifier>18.1</identifier>
              <para>
                <paratext>The Tenant must:</paratext>
              </para>
              <subclause2 id="a211917">
                <identifier>(a)</identifier>
                <para>
                  <paratext>
                    subject to [
                    <internal.reference refid="a441879">clause 18.2</internal.reference>
                     and] 
                    <internal.reference refid="a295463">clause 18.3</internal.reference>
                    , keep the Property in good [and substantial] repair and condition [which shall include having regard to the nature and condition of the Property at the date on which the Previous Lease was granted];
                  </paratext>
                </para>
              </subclause2>
              <subclause2 id="a405819">
                <identifier>(b)</identifier>
                <para>
                  <paratext>[ensure that any Service Media forming part of the Property [and any Tenant’s Plant] is kept in good working order;]</paratext>
                </para>
              </subclause2>
              <subclause2 id="a932493">
                <identifier>(c)</identifier>
                <para>
                  <paratext>keep the Property clean, tidy and clear of rubbish; and</paratext>
                </para>
              </subclause2>
              <subclause2 id="a574755">
                <identifier>(d)</identifier>
                <para>
                  <paratext>replace as soon as possible with glass of similar appearance and of similar or better quality any glass forming part of the Property that becomes cracked or broken.</paratext>
                </para>
                <drafting.note id="a115697" jurisdiction="">
                  <head align="left" preservecase="true">
                    <headtext>Extent of tenant's repair covenant</headtext>
                  </head>
                  <division id="a000106" level="1">
                    <division id="a358297" level="2">
                      <head align="left" preservecase="true">
                        <headtext>Repair</headtext>
                      </head>
                      <para>
                        <paratext>
                          A tenant will usually covenant to keep the demised premises "in repair". A covenant to 
                          <bold>keep</bold>
                           the property in repair includes an obligation to 
                          <bold>put</bold>
                           the property into repair if it is in disrepair at the start of the lease (
                          <link href="D-009-7104" style="ACTLinkPLCtoPLC">
                            <ital>Proudfoot v Hart (1890) 25 QBD 42</ital>
                          </link>
                          ). The rationale for this is that if the tenant covenants to keep property in repair, the tenant cannot perform this covenant unless the tenant first puts the property into repair (
                          <link href="D-009-7105" style="ACTLinkPLCtoPLC">
                            <ital>Payne v Haine [1847] 16 M&amp;W 41</ital>
                          </link>
                          ).
                        </paratext>
                      </para>
                      <para>
                        <paratext>Before taking the lease, the tenant should inspect the property for disrepair and then assess the potential repair costs.</paratext>
                      </para>
                    </division>
                    <division id="a995033" level="2">
                      <head align="left" preservecase="true">
                        <headtext>Good and substantial repair</headtext>
                      </head>
                      <para>
                        <paratext>
                          Many leases require the tenant to keep the demised premises in "good repair", "good and tenantable repair" or "substantial repair". It is uncertain whether the additional words add anything to the obligation to "repair" and there is case law to suggest that generally they do not (
                          <ital>Proudfoot v Hart (1890)</ital>
                          ). However, the construction of the repairing covenant will depend on the length of the term, the location of the property and the nature of the tenant.
                        </paratext>
                      </para>
                      <para>
                        <paratext>A tenant should consider restricting its obligation to simply keeping the property "in repair" to avoid assuming a more onerous standard of repair.</paratext>
                      </para>
                    </division>
                    <division id="a675361" level="2">
                      <head align="left" preservecase="true">
                        <headtext>Good condition</headtext>
                      </head>
                      <para>
                        <paratext>
                          A covenant that requires a tenant to keep a property "in good repair and condition" is more onerous than one that specifies "good repair" alone. An obligation to keep the property in good condition can require works to be carried out even if there is no disrepair (
                          <link href="D-008-7715" style="ACTLinkPLCtoPLC">
                            <ital>Welsh v Greenwich LBC (2001) 33 HLR 40</ital>
                          </link>
                          ).
                        </paratext>
                      </para>
                      <para>
                        <paratext>
                          For more information, see 
                          <link anchor="a181025" href="6-502-1594" style="ACTLinkPLCtoPLC">
                            <ital>Practice note, Leases: Repairs: Meaning of "to keep in good condition"</ital>
                          </link>
                          .
                        </paratext>
                      </para>
                    </division>
                    <division id="a449039" level="2">
                      <head align="left" preservecase="true">
                        <headtext>Extent of repair obligation</headtext>
                      </head>
                      <para>
                        <paratext>
                          Make 
                          <internal.reference refid="a211917">clause 18.1(a)</internal.reference>
                           subject to optional 
                          <internal.reference refid="a441879">clause 18.2</internal.reference>
                           if the tenant's repairing obligation is to be qualified by reference to a Schedule of Condition so that the tenant will not be obliged to put the Property into any better state of repair or condition than it was in at the date of this lease.
                        </paratext>
                      </para>
                      <para>
                        <paratext>
                          For more information, see 
                          <internal.reference refid="a460925">Drafting note, Extent of the tenant's repairing obligations (optional clause)</internal.reference>
                          .
                        </paratext>
                      </para>
                    </division>
                    <division id="a590824" level="2">
                      <head align="left" preservecase="true">
                        <headtext>Repair obligations in renewal leases (optional wording)</headtext>
                      </head>
                      <para>
                        <paratext>
                          The landlord must take care if the lease is a renewal lease. The standard and nature of the work that the tenant must carry out depends on the nature and condition of the Property at the date of the grant of the lease (
                          <link href="D-009-7108" style="ACTLinkPLCtoPLC">
                            <ital>Lister v Lane [1893] 2 QB 212</ital>
                          </link>
                          ). However, limiting the repairing covenant to the nature and condition of the Property at the date of grant of this lease may release the tenant from any accrued repairing liability under the Previous Lease.
                        </paratext>
                      </para>
                      <para>
                        <paratext>
                          Include the optional wording at the end of 
                          <internal.reference refid="a211917">clause 18.1(a)</internal.reference>
                           if the lease being granted is a renewal lease and the landlord requires the tenant's repairing obligation to be construed by reference to the nature and condition of the Property at the date on which the Previous Lease was granted and not by reference to the date on which this lease is granted.
                        </paratext>
                      </para>
                      <para>
                        <paratext>Alternatively, the parties could choose to agree a schedule of dilapidations to be annexed to this lease and ensure that the tenant's repair obligations are by reference to that schedule. Evidentially, this may be preferable to avoid disputes about the state of repair and condition.</paratext>
                      </para>
                      <para>
                        <paratext>If the tenant's repairing obligation under the Previous Lease was qualified by reference to a schedule of condition annexed to that Previous Lease, amend the repairing covenant in this lease to reflect the fact that the tenant should not be required to put the Property into any better state of repair or condition than it was in at the date of that lease as evidenced by that schedule of condition.</paratext>
                      </para>
                    </division>
                    <division id="a241430" level="2">
                      <head align="left" preservecase="true">
                        <headtext>Keeping service media in good working order (optional wording)</headtext>
                      </head>
                      <para>
                        <paratext>
                          Optional 
                          <internal.reference refid="a405819">clause 18.1(b)</internal.reference>
                           should be included when the service media comprises an element of machinery (such as air-conditioning equipment). A repair obligation which focuses on the practical function of the machinery (in addition to its physical condition) is a more apt form of obligation in those circumstances. For more information, see 
                          <link anchor="a265973" href="6-502-1594" style="ACTLinkPLCtoPLC">
                            <ital>Practice note, Leases: Repairs: Mechanical, electrical services and plant</ital>
                          </link>
                          .
                        </paratext>
                      </para>
                    </division>
                  </division>
                </drafting.note>
              </subclause2>
            </subclause1>
            <subclause1 id="a441879">
              <identifier>18.2</identifier>
              <para>
                <paratext>
                  [The Tenant's obligations under 
                  <internal.reference refid="a211917">clause 18.1(a)</internal.reference>
                   shall not require the Tenant to put the Property into any better state of repair or condition than it was in at the date of this lease as evidenced by the Schedule of Condition.]
                </paratext>
              </para>
              <drafting.note id="a460925" jurisdiction="">
                <head align="left" preservecase="true">
                  <headtext>Extent of the tenant's repairing obligations (optional clause)</headtext>
                </head>
                <division id="a000107" level="1">
                  <para>
                    <paratext>
                      Include this clause if the tenant's repairing obligation is to be qualified by reference to a Schedule of Condition so that the tenant will not be obliged to put the Property into any better state of repair or condition than it was in at the date of this lease. For more information, see 
                      <internal.reference refid="a556868">Drafting note, Schedule of Condition (optional wording)</internal.reference>
                      .
                    </paratext>
                  </para>
                  <division id="a556868" level="2">
                    <head align="left" preservecase="true">
                      <headtext>Schedule of Condition (optional wording)</headtext>
                    </head>
                    <para>
                      <paratext>
                        The tenant may require its repairing obligation to be limited to keeping the Property in the same state it was in at the grant of the lease. This is particularly so when the premises are in a poor state of repair because a covenant "to repair" would require the tenant to 
                        <bold>put</bold>
                         the premises into repair.
                      </paratext>
                    </para>
                    <para>
                      <paratext>
                        A lease which incorporates this wording will 
                        <bold>not</bold>
                         be full repairing and, therefore, not an FRI lease.
                      </paratext>
                    </para>
                    <para>
                      <paratext>
                        For more information, see 
                        <link anchor="a518933" href="6-502-1594" style="ACTLinkPLCtoPLC">
                          <ital>Practice note, Leases: Repairs: Schedule of condition</ital>
                        </link>
                        .
                      </paratext>
                    </para>
                    <division id="a355212" level="3">
                      <head align="left" preservecase="true">
                        <headtext>Schedule of Condition to be annexed</headtext>
                      </head>
                      <para>
                        <paratext>
                          If the optional wording relating to the Schedule of Condition is included, the standard document assumes that the Schedule of Condition will be annexed to the lease, rather than being left to be agreed at a later date (see 
                          <internal.reference refid="a104757">Drafting note, Schedule of Condition (optional definition)</internal.reference>
                          ). If the Schedule of Condition is not in existence on the date of grant of the lease, disputes may arise subsequently over its form and content. Agreeing the Schedule of Condition before the lease is completed will help to prevent these disputes.
                        </paratext>
                      </para>
                      <para>
                        <paratext>If the parties need time to agree the Schedule of Condition, an agreement for lease should be used or the lease itself will need detailed drafting to cover the parties agreeing the Schedule of Condition and provision for third party determination in the event of their failure to agree.</paratext>
                      </para>
                    </division>
                    <division id="a267018" level="3">
                      <head align="left" preservecase="true">
                        <headtext>Underleases</headtext>
                      </head>
                      <para>
                        <paratext>A Schedule of Condition may be particularly important to an undertenant taking an underlease. The undertenant may argue that a full repairing obligation is inappropriate in these circumstances and that it is unreasonable to expect it to hand back the Property in a better condition than it was in when the underlease was granted. This may require the Superior Landlord's consent if the Superior Lease stipulates that any underlease is to be on the same terms.</paratext>
                      </para>
                      <para>
                        <paratext>
                          Any covenant to comply with Superior Lease covenants by the undertenant will also require qualification (see 
                          <internal.reference refid="a244121">clause 31</internal.reference>
                           which includes optional wording to deal with this issue).
                        </paratext>
                      </para>
                      <para>
                        <paratext>
                          For more information, see 
                          <link anchor="a901031" href="2-422-1214" style="ACTLinkPLCtoPLC">
                            <ital>Practice note, Leases: Underlettings: Content of the underlease</ital>
                          </link>
                          .
                        </paratext>
                      </para>
                      <para>
                        <paratext>Even if a full repair covenant is given by the undertenant, this may not equate to the same level of repair as the Superior Lease because the length of term and condition of the premises on grant of the underlease will be material.</paratext>
                      </para>
                      <para>
                        <paratext>If there is a gap between the liability of the tenant and undertenant in repairing obligations, consider whether the landlord of this lease (as tenant of the Superior Lease) will have enough time to be able to carry out any required works if there is only a short reversion.</paratext>
                      </para>
                    </division>
                  </division>
                </division>
              </drafting.note>
            </subclause1>
            <subclause1 id="a295463">
              <identifier>18.3</identifier>
              <para>
                <paratext>The Tenant shall not be liable to repair the Property (excluding any Excluded Insurance Items) to the extent that any disrepair has been caused by:</paratext>
              </para>
              <subclause2 id="a968984">
                <identifier>(a)</identifier>
                <para>
                  <paratext>an Insured Risk unless and to the extent that:</paratext>
                </para>
                <subclause3 id="a202619">
                  <identifier>(i)</identifier>
                  <para>
                    <paratext>
                      the policy of insurance of the Property has been vitiated or any insurance proceeds withheld in consequence of any act or omission of the Tenant or any Authorised Person (except where the Tenant has paid an amount equal to any insurance money that the insurers refuse to pay in accordance with 
                      <internal.reference refid="a151521">paragraph 3.2(f)</internal.reference>
                       of 
                      <internal.reference refid="a876152">Schedule 6</internal.reference>
                      ); or
                    </paratext>
                  </para>
                </subclause3>
                <subclause3 id="a447182">
                  <identifier>(ii)</identifier>
                  <para>
                    <paratext>
                      the insurance cover in relation to that disrepair is limited as referred to in 
                      <internal.reference refid="a435329">paragraph 1.3</internal.reference>
                       of 
                      <internal.reference refid="a876152">Schedule 6</internal.reference>
                      [. 
                      <bold>OR</bold>
                       ; or]
                    </paratext>
                  </para>
                  <drafting.note id="a379024" jurisdiction="">
                    <head align="left" preservecase="true">
                      <headtext>Repair following damage by an Insured Risk</headtext>
                    </head>
                    <division id="a000108" level="1">
                      <para>
                        <paratext>
                          <internal.reference refid="a968984">clause 18.3(a)</internal.reference>
                           provides that the tenant will not have to repair any damage to the Property that is caused by an Insured Risk. However, the tenant will be responsible for repairing damage caused by an Insured Risk in any of the following circumstances:
                        </paratext>
                      </para>
                      <list type="bulleted">
                        <list.item>
                          <para>
                            <paratext>The insurance monies cannot be recovered because of an act or omission of the tenant.</paratext>
                          </para>
                        </list.item>
                        <list.item>
                          <para>
                            <paratext>
                              The insurance cover in relation to that disrepair is limited as referred to in 
                              <internal.reference refid="a435329">paragraph 1.3</internal.reference>
                               of 
                              <internal.reference refid="a876152">Schedule 6</internal.reference>
                              . For more information, see 
                              <internal.reference refid="a491164">Drafting note, Landlord's obligation is subject to any limitations, excesses and conditions</internal.reference>
                              .
                            </paratext>
                          </para>
                        </list.item>
                      </list>
                      <para>
                        <paratext>
                          The tenant will retain responsibility for repairing any Excluded Insurance Items, however that disrepair occurs. For more information, see 
                          <internal.reference refid="a519129">Drafting note, Excluded Insurance Items</internal.reference>
                          .
                        </paratext>
                      </para>
                    </division>
                  </drafting.note>
                </subclause3>
              </subclause2>
              <subclause2 id="a556302">
                <identifier>(b)</identifier>
                <para>
                  <paratext>[Property Damage by an Uninsured Risk unless such Property Damage is Tenant Damage.]</paratext>
                </para>
                <drafting.note id="a221018" jurisdiction="">
                  <head align="left" preservecase="true">
                    <headtext>Repair following damage by an Uninsured Risk (optional clause)</headtext>
                  </head>
                  <division id="a000109" level="1">
                    <para>
                      <paratext>
                        Include 
                        <internal.reference refid="a556302">clause 18.3(b)</internal.reference>
                         if the lease contains the optional provisions dealing with uninsured risks (see 
                        <internal.reference refid="a368889">Drafting note, Uninsured risks (optional provisions)</internal.reference>
                        ).
                      </paratext>
                    </para>
                    <para>
                      <paratext>
                        Under 
                        <internal.reference refid="a892634">clause 18.1</internal.reference>
                         the tenant must keep the Property in repair. The tenant will be liable for damage by an Uninsured Risk unless that liability is expressly excluded.
                      </paratext>
                    </para>
                    <para>
                      <paratext>Where the lease makes provision for Uninsured Risks, the parties need to decide whether the tenant will ever have to repair the Property when it is damaged by an Uninsured Risk, and if so, in what circumstances.</paratext>
                    </para>
                    <para>
                      <paratext>In this lease:</paratext>
                    </para>
                    <list type="bulleted">
                      <list.item>
                        <para>
                          <paratext>
                            <internal.reference refid="a556302">clause 18.3(b)</internal.reference>
                             provides that the tenant will not have to repair any Property Damage to the Property that is caused by an Uninsured Risk. Property Damage is damage to or destruction of the Property (excluding the Excluded Insurance Items) that makes the Property wholly or partially unfit for occupation and use. Any damage substantial enough to be Property Damage will trigger the landlord's obligations to either reinstate or terminate the lease under 
                            <internal.reference refid="a876152">Schedule 6</internal.reference>
                            .
                          </paratext>
                        </para>
                      </list.item>
                      <list.item>
                        <para>
                          <paratext>The tenant will be responsible for repairing damage to the Property that was caused by an Uninsured Risk:</paratext>
                        </para>
                        <list type="bulleted">
                          <list.item>
                            <para>
                              <paratext>where that damage was too minor to be Property Damage; or</paratext>
                            </para>
                          </list.item>
                          <list.item>
                            <para>
                              <paratext>
                                where the damage was caused by an act or omission of the Tenant or any Authorised Person (that is, Tenant Damage). For more information, see 
                                <internal.reference refid="a114981">Drafting note, Tenant Damage (optional definition)</internal.reference>
                                .
                              </paratext>
                            </para>
                          </list.item>
                        </list>
                      </list.item>
                    </list>
                    <list type="bulleted">
                      <list.item>
                        <para>
                          <paratext>Where a risk is neither an Insured Risk nor an Uninsured Risk (for example, because it is not listed in the definition of Insured Risks), the tenant will be responsible for repairing damage to the Property caused by any such risks.</paratext>
                        </para>
                      </list.item>
                    </list>
                    <para>
                      <paratext>
                        The tenant will retain responsibility for repairing any Excluded Insurance Items, however that disrepair occurs. For more information, see 
                        <internal.reference refid="a519129">Drafting note, Excluded Insurance Items</internal.reference>
                        .
                      </paratext>
                    </para>
                  </division>
                </drafting.note>
              </subclause2>
            </subclause1>
          </clause>
          <clause id="a997221">
            <identifier>19.</identifier>
            <head align="left" preservecase="true">
              <headtext>Decoration</headtext>
            </head>
            <drafting.note id="a695364" jurisdiction="">
              <head align="left" preservecase="true">
                <headtext>Decoration</headtext>
              </head>
              <division id="a000110" level="1">
                <para>
                  <paratext>
                    For information on tenant's decorating covenants, see 
                    <link href="8-422-4356" style="ACTLinkPLCtoPLC">
                      <ital>Practice note, Leases: Decoration</ital>
                    </link>
                    .
                  </paratext>
                </para>
              </division>
            </drafting.note>
            <subclause1 id="a344806">
              <para>
                <paratext>The Tenant must:</paratext>
              </para>
              <subclause2 id="a107908">
                <identifier>(a)</identifier>
                <para>
                  <paratext>decorate the exterior and interior of the Property as often as is reasonably necessary and also in the last three months before the Termination Date;</paratext>
                </para>
                <drafting.note id="a840528" jurisdiction="">
                  <head align="left" preservecase="true">
                    <headtext>Frequency of decoration</headtext>
                  </head>
                  <division id="a000111" level="1">
                    <para>
                      <paratext>Many leases contain a tenant's covenant to redecorate at stated intervals and again shortly before the end of the term.</paratext>
                    </para>
                    <para>
                      <paratext>However, this clause is drafted in a more general way: that the tenant is to redecorate as often as is reasonably necessary. The tenant must also redecorate in the last three months before the end of the lease as this will help the landlord re-let the Property more easily.</paratext>
                    </para>
                    <para>
                      <paratext>
                        For more information, see 
                        <link anchor="a1017353" href="8-422-4356" style="ACTLinkPLCtoPLC">
                          <ital>Practice note, Leases: Decoration: Frequency of decoration</ital>
                        </link>
                        .
                      </paratext>
                    </para>
                  </division>
                </drafting.note>
              </subclause2>
              <subclause2 id="a803323">
                <identifier>(b)</identifier>
                <para>
                  <paratext>carry out all decoration (including all appropriate preparatory work) in a good and proper manner using good quality materials that are appropriate to the Property and the Permitted Use; and</paratext>
                </para>
                <drafting.note id="a175993" jurisdiction="">
                  <head align="left" preservecase="true">
                    <headtext>Standard of decoration</headtext>
                  </head>
                  <division id="a000112" level="1">
                    <para>
                      <paratext>The lease should specify the standard of decoration that is required to provide certainty for the parties. Any specific requirements about the method of decorating should be suitable for the particular property.</paratext>
                    </para>
                    <para>
                      <paratext>
                        For more information, see 
                        <link anchor="a474879" href="8-422-4356" style="ACTLinkPLCtoPLC">
                          <ital>Practice note, Leases: Decoration: Standard of decoration</ital>
                        </link>
                        .
                      </paratext>
                    </para>
                  </division>
                </drafting.note>
              </subclause2>
              <subclause2 id="a270940">
                <identifier>(c)</identifier>
                <para>
                  <paratext>carry out:</paratext>
                </para>
                <subclause3 id="a935431">
                  <identifier>(i)</identifier>
                  <para>
                    <paratext>any decoration of the exterior of the Property required at any time during the Term (including in the last three months before the Termination Date); and</paratext>
                  </para>
                </subclause3>
                <subclause3 id="a927862">
                  <identifier>(ii)</identifier>
                  <para>
                    <paratext>the decoration of the interior of the Property required in the last three months before the Termination Date;</paratext>
                  </para>
                </subclause3>
                <para>
                  <paratext>to the reasonable satisfaction of the Landlord and using materials, designs and colours approved by the Landlord (acting reasonably).</paratext>
                </para>
                <drafting.note id="a197028" jurisdiction="">
                  <head align="left" preservecase="true">
                    <headtext>Redecoration</headtext>
                  </head>
                  <division id="a000113" level="1">
                    <para>
                      <paratext>The landlord will normally require greater control over any exterior decoration works carried out by the tenant at any time during the term (including the final exterior decoration works).</paratext>
                    </para>
                    <para>
                      <paratext>In relation to interior decoration works, the landlord will usually only require greater control over the final interior decoration works carried out by the tenant. This is so that the Property is in a state that is likely to be acceptable to prospective tenants.</paratext>
                    </para>
                    <para>
                      <paratext>A tenant may want to amend this clause to require the landlord to notify it of its decorating requirements in the last three months in good time, and, if the landlord does not do so, the landlord loses its right to approve colours and designs.</paratext>
                    </para>
                    <para>
                      <paratext>If there are any specific requirements relating to redecoration in the last three months of the term, these should be set out in the lease to avoid any dispute if a terminal schedule of dilapidations is served.</paratext>
                    </para>
                    <para>
                      <paratext>
                        For more information, see 
                        <link anchor="a289252" href="8-422-4356" style="ACTLinkPLCtoPLC">
                          <ital>Practice note, Leases: Decoration: Redecoration before the end of the term</ital>
                        </link>
                        .
                      </paratext>
                    </para>
                  </division>
                </drafting.note>
              </subclause2>
            </subclause1>
          </clause>
          <clause id="a338233">
            <identifier>20.</identifier>
            <head align="left" preservecase="true">
              <headtext>Alterations</headtext>
            </head>
            <drafting.note id="a539949" jurisdiction="">
              <head align="left" preservecase="true">
                <headtext>Alterations</headtext>
              </head>
              <division id="a000114" level="1">
                <para>
                  <paratext>Most leases include tenant covenants restricting alterations.</paratext>
                </para>
                <para>
                  <paratext>The landlord's main, and related, concerns are to protect the reversionary value of the Property and to prevent (permanent) alterations that would make the Property difficult to let (or lower its letting value) when the lease ends.</paratext>
                </para>
                <para>
                  <paratext>The tenant's main concern is the ability to have the Property configured to its needs. Fitting-out works will usually have to be carried out. The tenant will also want sufficient flexibility to adapt the Property in the future (either for itself or for any potential assignee or undertenant).</paratext>
                </para>
                <para>
                  <paratext>The type of alterations allowed will depend in part on the nature of the demise and on the extent of control that the landlord wants to exercise. The parties and their advisers will need to assess how much control over alterations the landlord needs, bearing in mind the nature of the Property and the length of the term of the lease.</paratext>
                </para>
                <para>
                  <paratext>
                    For more information on alterations generally, see 
                    <link href="0-422-4355" style="ACTLinkPLCtoPLC">
                      <ital>Practice note, Leases: Alterations</ital>
                    </link>
                    .
                  </paratext>
                </para>
              </division>
            </drafting.note>
            <subclause1 id="a136516">
              <identifier>20.1</identifier>
              <para>
                <paratext>
                  Except as permitted by this 
                  <internal.reference refid="a338233">clause 20</internal.reference>
                  , the Tenant must not make any:
                </paratext>
              </para>
              <subclause2 id="a759781">
                <identifier>(a)</identifier>
                <para>
                  <paratext>alteration or addition to the Property; or</paratext>
                </para>
              </subclause2>
              <subclause2 id="a538002">
                <identifier>(b)</identifier>
                <para>
                  <paratext>opening in any boundary of the Property.</paratext>
                </para>
              </subclause2>
            </subclause1>
            <subclause1 id="a423093">
              <identifier>20.2</identifier>
              <para>
                <paratext>
                  Any alterations permitted by this clause are subject to 
                  <internal.reference refid="a455030">clause 20.7</internal.reference>
                  .
                </paratext>
              </para>
            </subclause1>
            <subclause1 id="a540374">
              <identifier>20.3</identifier>
              <para>
                <paratext>The Tenant may make internal non-structural alterations to the Property with the consent of the Landlord (such consent not to be unreasonably withheld or delayed).</paratext>
              </para>
              <drafting.note id="a104451" jurisdiction="">
                <head align="left" preservecase="true">
                  <headtext>Internal non-structural alterations</headtext>
                </head>
                <division id="a000115" level="1">
                  <para>
                    <paratext>
                      The tenant may only make internal non-structural alterations to the Property 
                      <bold>with</bold>
                       the landlord's consent (consent not to be unreasonably withheld or delayed). Landlords are likely to want to retain control over non-structural alterations by requiring that the tenant obtains consent.
                    </paratext>
                  </para>
                </division>
              </drafting.note>
            </subclause1>
            <subclause1 id="a118263">
              <identifier>20.4</identifier>
              <para>
                <paratext>The Tenant may carry out minor alterations that consist of making minor perforations in any boundary of the Property or in the structural elements of the Property provided that:</paratext>
              </para>
              <subclause2 id="a685106">
                <identifier>(a)</identifier>
                <para>
                  <paratext>
                    those alterations are reasonably required in connection with any works permitted under this 
                    <internal.reference refid="a338233">clause 20</internal.reference>
                    ;
                  </paratext>
                </para>
              </subclause2>
              <subclause2 id="a730526">
                <identifier>(b)</identifier>
                <para>
                  <paratext>those alterations do not adversely impact on the structural integrity of the Property; and</paratext>
                </para>
              </subclause2>
              <subclause2 id="a414461">
                <identifier>(c)</identifier>
                <para>
                  <paratext>the Tenant obtains the consent of the Landlord (such consent not to be unreasonably withheld or delayed).</paratext>
                </para>
                <drafting.note id="a783581" jurisdiction="">
                  <head align="left" preservecase="true">
                    <headtext>Minor structural alterations permitted</headtext>
                  </head>
                  <division id="a000116" level="1">
                    <para>
                      <paratext>
                        External or structural alterations and making openings in any boundary of the Property are prohibited by the blanket prohibition on alterations in 
                        <internal.reference refid="a136516">clause 20.1</internal.reference>
                        . However, it is likely that the tenant will need to drill into the structure or boundaries to be able to carry out internal non-structural alterations and works to Service Media that are permitted by 
                        <internal.reference refid="a338233">clause 20</internal.reference>
                        . Therefore, this 
                        <internal.reference refid="a118263">clause 20.4</internal.reference>
                         allows the tenant to make minor perforations in any boundary of the Property or in the structural elements of the Property. This is subject to:
                      </paratext>
                    </para>
                    <list type="bulleted">
                      <list.item>
                        <para>
                          <paratext>
                            The alterations being reasonably required in connection with any works permitted under 
                            <internal.reference refid="a338233">clause 20</internal.reference>
                            .
                          </paratext>
                        </para>
                      </list.item>
                      <list.item>
                        <para>
                          <paratext>The alterations not adversely impacting on the structural integrity of the Property.</paratext>
                        </para>
                      </list.item>
                      <list.item>
                        <para>
                          <paratext>The tenant obtaining the consent of the landlord (such consent not to be unreasonably withheld or delayed).</paratext>
                        </para>
                      </list.item>
                    </list>
                  </division>
                </drafting.note>
              </subclause2>
            </subclause1>
            <subclause1 id="a189173">
              <identifier>20.5</identifier>
              <para>
                <paratext>[The Tenant may carry out Tenant’s Plant Works with the consent of the Landlord (such consent not to be unreasonably withheld or delayed).]</paratext>
              </para>
              <drafting.note id="a995559" jurisdiction="">
                <head align="left" preservecase="true">
                  <headtext>Right to carry out Tenant’s Plant Works (optional clause)</headtext>
                </head>
                <division id="a000117" level="1">
                  <para>
                    <paratext>The tenant may need to install (and then maintain and repair) certain plant and equipment (for example, air-conditioning plant) on the roof of the Property (that is, the Tenant’s Plant Works). The Tenant’s Plant Works are external non-structural works which would otherwise be prohibited.</paratext>
                  </para>
                  <para>
                    <paratext>Include this clause (and the other optional provisions in this lease relating to the Tenant’s Plant Works and the Tenant’s Plant) if, subject to obtaining the consent of the landlord (such consent not to be unreasonably withheld or delayed), the tenant may install, maintain and repair certain plant and equipment on the roof of the Property.</paratext>
                  </para>
                  <para>
                    <paratext>
                      For more information, see 
                      <internal.reference refid="a226828">Drafting note, Tenant’s Plant Works (optional definition)</internal.reference>
                      .
                    </paratext>
                  </para>
                </division>
              </drafting.note>
            </subclause1>
            <subclause1 id="a133291">
              <identifier>20.6</identifier>
              <para>
                <paratext>With the consent of the Landlord (such consent not to be unreasonably withheld or delayed), the Tenant may:</paratext>
              </para>
              <subclause2 id="a719883">
                <identifier>(a)</identifier>
                <para>
                  <paratext>install any Service Media at the Property; or</paratext>
                </para>
              </subclause2>
              <subclause2 id="a882232">
                <identifier>(b)</identifier>
                <para>
                  <paratext>alter the route of any Service Media at the Property.</paratext>
                </para>
                <drafting.note id="a646813" jurisdiction="">
                  <head align="left" preservecase="true">
                    <headtext>Installation and re-routing of Service Media</headtext>
                  </head>
                  <division id="a000118" level="1">
                    <para>
                      <paratext>This clause allows the tenant to install and re-route Service Media at the Property with landlord's consent but does not contain any obligations governing how the tenant should carry out those works. If the landlord has any particular requirements, these could be included as tenant's covenants in a licence for alterations.</paratext>
                    </para>
                  </division>
                </drafting.note>
              </subclause2>
            </subclause1>
            <subclause1 id="a455030">
              <identifier>20.7</identifier>
              <para>
                <paratext>The Tenant must not carry out any alteration to the Property which would [, or may reasonably be expected to,] have an adverse effect on the asset rating in any Energy Performance Certificate for the Property.</paratext>
              </para>
              <drafting.note id="a980691" jurisdiction="">
                <head align="left" preservecase="true">
                  <headtext>No alterations that adversely affect EPC asset rating</headtext>
                </head>
                <division id="a000119" level="1">
                  <para>
                    <paratext>
                      The landlord may want a specific restriction on the tenant carrying out alterations which would have an adverse effect on the asset rating of the energy performance certificate (EPC). One reason for this is that a lower EPC rating may have implications under the MEES Regulations. For more information, see 
                      <link href="w-016-2974" style="ACTLinkPLCtoPLC">
                        <ital>Practice notes, MEES and commercial property: a quick guide</ital>
                      </link>
                       and 
                      <link href="w-013-0480" style="ACTLinkPLCtoPLC">
                        <ital>MEES: minimum energy efficiency standards for commercial property</ital>
                      </link>
                      .
                    </paratext>
                  </para>
                  <para>
                    <paratext>It could be argued that a specific restriction on the tenant carrying out alterations which would have an adverse effect on the EPC rating is not necessary in leases that already include a qualified prohibition on tenant alterations. This is because it would be reasonable for a landlord to refuse consent to alterations which would adversely affect the existing EPC rating. However, whether a landlord is acting reasonably is something that the court will decide on the specific facts and it is not possible to say that withholding consent to alterations because of a fear that the EPC rating will be adversely affected would (or would not) be reasonable in every instance.</paratext>
                  </para>
                  <para>
                    <paratext>Note that there could still be potential argument about whether the proposed works will or will not have an adverse effect on the EPC asset rating and that the tenant may have rights under the LTA 1927 to carry out the work, regardless of such a prohibition.</paratext>
                  </para>
                  <para>
                    <paratext>
                      For more information, see 
                      <link anchor="a228294" href="1-383-6068" style="ACTLinkPLCtoPLC">
                        <ital>Practice note, Energy performance certificates (EPCs): drafting implications for commercial property: Limit alterations that result in a worse EPC rating</ital>
                      </link>
                      .
                    </paratext>
                  </para>
                </division>
              </drafting.note>
            </subclause1>
          </clause>
          <clause id="a746627">
            <identifier>21.</identifier>
            <head align="left" preservecase="true">
              <headtext>Signs</headtext>
            </head>
            <drafting.note id="a177498" jurisdiction="">
              <head align="left" preservecase="true">
                <headtext>Signs</headtext>
              </head>
              <division id="a000120" level="1">
                <para>
                  <paratext>
                    This clause gives the landlord control over the tenant's signage. The landlord needs to consider what restrictions it wants on signage in each case. For alternative clauses, see 
                    <link href="9-506-4426" style="ACTLinkPLCtoPLC">
                      <ital>Standard clauses, Leases: Signage clauses</ital>
                    </link>
                    .
                  </paratext>
                </para>
                <para>
                  <paratext>A tenant of an industrial unit or warehouse will normally expect to display signs at its premises indicating the name and nature of its business.</paratext>
                </para>
                <para>
                  <paratext>
                    For more information, see 
                    <link href="2-422-4359" style="ACTLinkPLCtoPLC">
                      <ital>Practice note, Leases: Signage</ital>
                    </link>
                    .
                  </paratext>
                </para>
              </division>
            </drafting.note>
            <subclause1 id="a900149">
              <identifier>21.1</identifier>
              <para>
                <paratext>The Tenant must not:</paratext>
              </para>
              <subclause2 id="a287670">
                <identifier>(a)</identifier>
                <para>
                  <paratext>display any Signs inside the Property that are visible from the outside; or</paratext>
                </para>
              </subclause2>
              <subclause2 id="a977292">
                <identifier>(b)</identifier>
                <para>
                  <paratext>attach any Signs to the exterior of the Property;</paratext>
                </para>
              </subclause2>
              <para>
                <paratext>except[, with the consent of the Landlord (such consent not to be unreasonably withheld or delayed),] Signs of a design, size and number and in positions that are appropriate to the nature and location of the Property and to the Permitted Use.</paratext>
              </para>
            </subclause1>
            <subclause1 id="a140176">
              <identifier>21.2</identifier>
              <para>
                <paratext>The Tenant must allow the Landlord to fix to and keep at the Property:</paratext>
              </para>
              <subclause2 id="a172457">
                <identifier>(a)</identifier>
                <para>
                  <paratext>during the [NUMBER] month period before the Termination Date, any re-letting board as the Landlord reasonably requires [except where there is a genuine prospect of the Tenant renewing this lease and the Tenant is genuinely and actively pursuing that renewal]; and</paratext>
                </para>
              </subclause2>
              <subclause2 id="a601185">
                <identifier>(b)</identifier>
                <para>
                  <paratext>at any time during the Term, any sale board as the Landlord reasonably requires.</paratext>
                </para>
                <drafting.note id="a206879" jurisdiction="">
                  <head align="left" preservecase="true">
                    <headtext>Re-letting and for sale signs</headtext>
                  </head>
                  <division id="a000121" level="1">
                    <para>
                      <paratext>If the landlord decides to re-let the Property, it will want the ability to put up a sign that includes the contact details for the agent handling the letting. The clause only permits the landlord to do so during a specific period before the end of the lease.</paratext>
                    </para>
                    <para>
                      <paratext>
                        If at the end of the lease the tenant is seeking to renew the lease (whether under the LTA 1954 or otherwise), it will not want the landlord to erect a re-letting sign as this could have an adverse impact on the tenant's business. Therefore, tenants will usually require the inclusion of the optional wording at the end of 
                        <internal.reference refid="a172457">clause 21.2(a)</internal.reference>
                         to prevent the landlord from erecting a re-letting sign if the tenant is actively progressing a renewal of its lease.
                      </paratext>
                    </para>
                    <para>
                      <paratext>The clause also allows the landlord to erect a "For sale" board at the Property at any time during the term.</paratext>
                    </para>
                    <para>
                      <paratext>
                        For more information, see 
                        <link anchor="a825333" href="2-422-4359" style="ACTLinkPLCtoPLC">
                          <ital>Practice note, Leases: Signage: "To let" and "For sale" signs</ital>
                        </link>
                        .
                      </paratext>
                    </para>
                  </division>
                </drafting.note>
              </subclause2>
            </subclause1>
          </clause>
          <clause id="a506253">
            <identifier>22.</identifier>
            <head align="left" preservecase="true">
              <headtext>Returning the Property to the Landlord</headtext>
            </head>
            <drafting.note id="a611644" jurisdiction="">
              <head align="left" preservecase="true">
                <headtext>Returning the Property to the Landlord</headtext>
              </head>
              <division id="a000122" level="1">
                <para>
                  <paratext>A term is implied into leases that the tenant will deliver up the demised premises to the landlord at the end of the term. However, in practice, it is usual to include an express yielding up covenant in a lease. This has two advantages:</paratext>
                </para>
                <list type="bulleted">
                  <list.item>
                    <para>
                      <paratext>The express term makes it clear on the face of the lease what is expected of the tenant, rather than relying on implied terms.</paratext>
                    </para>
                  </list.item>
                  <list.item>
                    <para>
                      <paratext>
                        The express term also allows the implied term to be extended. For example, the implied term does not prevent a tenant from removing tenant's fixtures before the end of the term (see 
                        <link anchor="a457441" href="4-384-3152" style="ACTLinkPLCtoPLC">
                          <ital>Practice note, Leases: Yield up clauses: Tenant's fixtures</ital>
                        </link>
                        ). The landlord may require that specific tenant's fixtures are not removed. This would require an express term.
                      </paratext>
                    </para>
                  </list.item>
                </list>
                <para>
                  <paratext>
                    For information on drafting and negotiating the yield up clause in leases, see 
                    <link href="4-384-3152" style="ACTLinkPLCtoPLC">
                      <ital>Practice note, Leases: Yield up clauses</ital>
                    </link>
                    .
                  </paratext>
                </para>
                <division id="a143597" level="2">
                  <head align="left" preservecase="true">
                    <headtext>Claiming a sum equivalent to rent as a contractual debt</headtext>
                  </head>
                  <para>
                    <paratext>
                      This standard document does not provide that, if the tenant fails to comply with its obligations in the yield up clause, the landlord can recover from the tenant an amount of money equal to rent for the time it would take for the landlord to get the Property into the condition that it should be in. Tenants often object to such a clause on the basis that it is unnecessary and potentially unenforceable. For more information, see 
                      <link anchor="a377644" href="4-384-3152" style="ACTLinkPLCtoPLC">
                        <ital>Practice note, Leases: Yield up clauses: Claiming a sum equivalent to rent as a contractual debt</ital>
                      </link>
                      .
                    </paratext>
                  </para>
                  <para>
                    <paratext>
                      If the landlord does want to include such a clause, see 
                      <link href="w-016-5341" style="ACTLinkPLCtoPLC">
                        <ital>Standard clause, Leases: clause claiming sum equivalent to rent for breach of tenant's yielding up obligations</ital>
                      </link>
                       for wording that can be used.
                    </paratext>
                  </para>
                </division>
              </division>
            </drafting.note>
            <subclause1 id="a504065">
              <identifier>22.1</identifier>
              <para>
                <paratext>The Tenant must return the Property to the Landlord on the Termination Date with vacant possession and in the repair and condition required by this lease.</paratext>
              </para>
              <drafting.note id="a824611" jurisdiction="">
                <head align="left" preservecase="true">
                  <headtext>What the yield up obligation requires</headtext>
                </head>
                <division id="a000123" level="1">
                  <division id="a836089" level="2">
                    <head align="left" preservecase="true">
                      <headtext>Termination Date</headtext>
                    </head>
                    <para>
                      <paratext>
                        The "Termination Date" means the date on which this lease ends, however it ends (see 
                        <link anchor="a390109" href="4-384-3152" style="ACTLinkPLCtoPLC">
                          <ital>Practice note, Leases: Yield up clauses: At the end of the term</ital>
                        </link>
                        ).
                      </paratext>
                    </para>
                  </division>
                  <division id="a915628" level="2">
                    <head align="left" preservecase="true">
                      <headtext>Vacant possession</headtext>
                    </head>
                    <para>
                      <paratext>
                        <internal.reference refid="a504065">clause 22.1</internal.reference>
                         states expressly that the tenant must yield up the Property "with vacant possession". In the absence of an express term, this would be implied in any event. However, the standard document expressly states this in the interests of clarity so that the tenant's obligation at the end of the lease is clear from the face of the document.
                      </paratext>
                    </para>
                    <para>
                      <paratext>
                        For more information, see 
                        <link anchor="a257595" href="4-384-3152" style="ACTLinkPLCtoPLC">
                          <ital>Practice note, Leases: Yield up clauses: Implied term to yield up</ital>
                        </link>
                        .
                      </paratext>
                    </para>
                  </division>
                  <division id="a653034" level="2">
                    <head align="left" preservecase="true">
                      <headtext>Repair and condition</headtext>
                    </head>
                    <para>
                      <paratext>To determine what constitutes the repair and condition of the Property required by the lease, the parties need to look at:</paratext>
                    </para>
                    <list type="bulleted">
                      <list.item>
                        <para>
                          <paratext>Several clauses in the lease, including:</paratext>
                        </para>
                        <list type="bulleted">
                          <list.item>
                            <para>
                              <paratext>the definition of the Property; and</paratext>
                            </para>
                          </list.item>
                          <list.item>
                            <para>
                              <paratext>the tenant's covenants for repair, decoration, alterations and signage.</paratext>
                            </para>
                          </list.item>
                        </list>
                      </list.item>
                    </list>
                    <list type="bulleted">
                      <list.item>
                        <para>
                          <paratext>Any licences for alterations or improvements and any other agreements relating to fitting-out works.</paratext>
                        </para>
                      </list.item>
                    </list>
                    <para>
                      <paratext>In particular, the parties need to be aware of any obligations to reinstate the Property.</paratext>
                    </para>
                    <para>
                      <paratext>
                        For more information, see 
                        <link anchor="a985687" href="4-384-3152" style="ACTLinkPLCtoPLC">
                          <ital>Practice note, Leases: Yield up clauses: Yielding up in the repair and condition required by the lease</ital>
                        </link>
                        .
                      </paratext>
                    </para>
                  </division>
                </division>
              </drafting.note>
            </subclause1>
            <subclause1 id="a329163">
              <identifier>22.2</identifier>
              <para>
                <paratext>
                  Subject to 
                  <internal.reference refid="a798514">clause 22.3</internal.reference>
                  , the Tenant must by the Termination Date:
                </paratext>
              </para>
              <subclause2 id="a782251">
                <identifier>(a)</identifier>
                <para>
                  <paratext>remove:</paratext>
                </para>
                <subclause3 id="a697800">
                  <identifier>(i)</identifier>
                  <para>
                    <paratext>any tenant's fixtures from the Property;</paratext>
                  </para>
                </subclause3>
                <subclause3 id="a902130">
                  <identifier>(ii)</identifier>
                  <para>
                    <paratext>any alterations to the Property undertaken by or for any tenant, undertenant or occupier during or in anticipation of this lease [and any Previous Lease Alterations]; and</paratext>
                  </para>
                </subclause3>
                <subclause3 id="a130654">
                  <identifier>(iii)</identifier>
                  <para>
                    <paratext>any Signs erected by the Tenant at the Property; and</paratext>
                  </para>
                </subclause3>
              </subclause2>
              <subclause2 id="a911355">
                <identifier>(b)</identifier>
                <para>
                  <paratext>make good any damage caused to the Property by the removal of those items and alterations.</paratext>
                </para>
                <drafting.note id="a910651" jurisdiction="">
                  <head align="left" preservecase="true">
                    <headtext>Express obligation to strip out and reinstate</headtext>
                  </head>
                  <division id="a000124" level="1">
                    <para>
                      <paratext>
                        For more information about the advantages and disadvantages of including an express obligation to strip out and reinstate, see 
                        <link anchor="a911655" href="4-384-3152" style="ACTLinkPLCtoPLC">
                          <ital>Practice note, Leases: Yield up clauses: Obligation to remove fixtures and alterations</ital>
                        </link>
                        .
                      </paratext>
                    </para>
                    <para>
                      <paratext>
                        <internal.reference refid="a329163">clause 22.2</internal.reference>
                         obliges the tenant to reinstate at the end of the term. The tenant's obligation in this clause is subject to 
                        <internal.reference refid="a798514">clause 22.3</internal.reference>
                        , which enables the landlord to serve notice on the tenant specifying which of the items set out in 
                        <internal.reference refid="a782251">clause 22.2(a)</internal.reference>
                         the landlord does not want the tenant to remove at the end of the term. The landlord may be happy to re-let the premises with certain alterations and fixtures in place and may indeed prefer those alterations and fixtures to remain in place. If the landlord does not serve notice on the tenant under 
                        <internal.reference refid="a798514">clause 22.3</internal.reference>
                        , the tenant will have to reinstate all the items set out in 
                        <internal.reference refid="a782251">clause 22.2(a)</internal.reference>
                        .
                      </paratext>
                    </para>
                    <para>
                      <paratext>The tenant may want to make the reinstatement obligation conditional on the landlord giving the tenant notice that it does want fixtures and alterations removed and the Property reinstated. Removal and reinstatement is expensive and the tenant will not want to do this work if in practice the landlord intends to gut the Property at the end of the term. However, the risk for the landlord is that it forgets to serve notice at the end of the term with the result that the tenant leaves fixtures and alterations in the Property that the landlord does not want. How this issue is resolved will be a matter of negotiation and will depend on the relative bargaining strength of the parties.</paratext>
                    </para>
                    <para>
                      <paratext>
                        For more information, see 
                        <link anchor="a924338" href="4-384-3152" style="ACTLinkPLCtoPLC">
                          <ital>Practice note, Leases: Yield up clauses: Restricting strip-out and reinstatement obligations</ital>
                        </link>
                        .
                      </paratext>
                    </para>
                  </division>
                </drafting.note>
              </subclause2>
            </subclause1>
            <subclause1 id="a798514">
              <identifier>22.3</identifier>
              <para>
                <paratext>
                  If the Landlord gives notice to the Tenant no later than [two] months before the Termination Date specifying which of the tenant's fixtures, alterations and other matters set out in 
                  <internal.reference refid="a697800">clause 22.2(a)(i)</internal.reference>
                  <ital> </ital>
                  and
                  <ital> </ital>
                  <internal.reference refid="a902130">clause 22.2(a)(ii)</internal.reference>
                   shall not be removed pursuant to 
                  <internal.reference refid="a329163">clause 22.2</internal.reference>
                  , the Tenant must not remove the specified tenant's fixtures, alterations or other matters pursuant to that clause.
                </paratext>
              </para>
            </subclause1>
            <subclause1 id="a975390">
              <identifier>22.4</identifier>
              <para>
                <paratext>On or before the Termination Date, the Tenant must remove from the Property all chattels belonging to or used by it.</paratext>
              </para>
            </subclause1>
            <subclause1 id="a671436">
              <identifier>22.5</identifier>
              <para>
                <paratext>The Tenant:</paratext>
              </para>
              <subclause2 id="a603439">
                <identifier>(a)</identifier>
                <para>
                  <paratext>irrevocably appoints the Landlord to be the Tenant's agent to store or dispose of any chattels or items fixed to the Property by the Tenant and left by the Tenant for more than ten working days after the Termination Date; and</paratext>
                </para>
              </subclause2>
              <subclause2 id="a506837">
                <identifier>(b)</identifier>
                <para>
                  <paratext>must indemnify the Landlord in respect of any claim made by a third party in relation to that storage or disposal.</paratext>
                </para>
              </subclause2>
              <para>
                <paratext>The Landlord shall not be liable to the Tenant by reason of that storage or disposal.</paratext>
              </para>
            </subclause1>
          </clause>
          <clause id="a263982">
            <identifier>23.</identifier>
            <head align="left" preservecase="true">
              <headtext>Use</headtext>
            </head>
            <drafting.note id="a258012" jurisdiction="">
              <head align="left" preservecase="true">
                <headtext>Use</headtext>
              </head>
              <division id="a000125" level="1">
                <para>
                  <paratext>
                    For information on drafting and negotiating the use clause in leases, see 
                    <link href="3-381-9770" style="ACTLinkPLCtoPLC">
                      <ital>Practice note, Leases: use clauses</ital>
                    </link>
                    .
                  </paratext>
                </para>
              </division>
            </drafting.note>
            <subclause1 id="a906396">
              <identifier>23.1</identifier>
              <para>
                <paratext>The Tenant must not use the Property for any purpose other than the Permitted Use.</paratext>
              </para>
              <drafting.note id="a381551" jurisdiction="">
                <head align="left" preservecase="true">
                  <headtext>No use other than the Permitted Use</headtext>
                </head>
                <division id="a000126" level="1">
                  <para>
                    <paratext>
                      Use is expressed negatively to avoid any implied keep open covenant. For more information, see 
                      <link anchor="a444059" href="3-381-9770" style="ACTLinkPLCtoPLC">
                        <ital>Practice note, Leases: use clauses: Positive or negative?</ital>
                      </link>
                    </paratext>
                  </para>
                </division>
              </drafting.note>
            </subclause1>
            <subclause1 id="a465438">
              <identifier>23.2</identifier>
              <para>
                <paratext>The Tenant must not:</paratext>
              </para>
              <subclause2 id="a158695">
                <identifier>(a)</identifier>
                <para>
                  <paratext>use the Property for any illegal purposes nor for any purpose or in a manner that would cause loss, damage, injury, nuisance or inconvenience to the Landlord[, the Superior Landlord] or any property that neighbours the Property;</paratext>
                </para>
                <drafting.note id="a795965" jurisdiction="">
                  <head align="left" preservecase="true">
                    <headtext>Illegal use, nuisance and inconvenience</headtext>
                  </head>
                  <division id="a000127" level="1">
                    <para>
                      <paratext>
                        A tenant may object to this clause for being too broad and potentially open to abuse. It is partly covered by the obligations in 
                        <internal.reference refid="a801884">clause 28</internal.reference>
                         relating to compliance with laws. In particular, tenants often resist the references to inconvenience or annoyance. As a compromise, parties sometimes agree that the tenant is obliged to minimise disruption instead.
                      </paratext>
                    </para>
                    <para>
                      <paratext>
                        For more information, see 
                        <link anchor="a490822" href="3-381-9770" style="ACTLinkPLCtoPLC">
                          <ital>Practice note, Leases: use clauses: General conduct restrictions</ital>
                        </link>
                        .
                      </paratext>
                    </para>
                  </division>
                </drafting.note>
              </subclause2>
              <subclause2 id="a210796">
                <identifier>(b)</identifier>
                <para>
                  <paratext>use the Property as a betting shop or an amusement arcade or otherwise for the purposes of gaming or gambling;</paratext>
                </para>
              </subclause2>
              <subclause2 id="a891721">
                <identifier>(c)</identifier>
                <para>
                  <paratext>hold any auction at the Property;</paratext>
                </para>
              </subclause2>
              <subclause2 id="a796666">
                <identifier>(d)</identifier>
                <para>
                  <paratext>allow any noise, music, flashing lights, fumes or smells to emanate from the Property so as to cause a nuisance or annoyance to any property that neighbours the Property;</paratext>
                </para>
              </subclause2>
              <subclause2 id="a544087">
                <identifier>(e)</identifier>
                <para>
                  <paratext>overload any part of the Property nor overload or block any Service Media at or serving the Property;</paratext>
                </para>
                <drafting.note id="a564014" jurisdiction="">
                  <head align="left" preservecase="true">
                    <headtext>Load bearing and capacity restrictions</headtext>
                  </head>
                  <division id="a000128" level="1">
                    <para>
                      <paratext>
                        The landlord should make sure that information is given to the tenant on load bearings and capacity of machinery and equipment. This information is usually with the surveyors and often is not provided as part of the replies to pre-contract enquiries. For more information, see 
                        <link anchor="a490822" href="3-381-9770" style="ACTLinkPLCtoPLC">
                          <ital>Practice note, Leases: use clauses: General conduct restrictions</ital>
                        </link>
                        .
                      </paratext>
                    </para>
                  </division>
                </drafting.note>
              </subclause2>
              <subclause2 id="a717501">
                <identifier>(f)</identifier>
                <para>
                  <paratext>store, sell or display any offensive, dangerous, illegal, explosive or highly flammable items at the Property;</paratext>
                </para>
                <drafting.note id="a100528" jurisdiction="">
                  <head align="left" preservecase="true">
                    <headtext>Sale of prohibited items</headtext>
                  </head>
                  <division id="a000129" level="1">
                    <para>
                      <paratext>
                        The landlord is likely to be concerned to ensure that certain items will not be stored at, sold from or displayed at the Property. While some items, such as illegal items, will be governed by law and possibly other provisions of this lease (such as 
                        <internal.reference refid="a158695">clause 23.2(a)</internal.reference>
                         or 
                        <internal.reference refid="a801884">clause 28</internal.reference>
                        ), having an express prohibition in the lease will enable the landlord to more easily prevent the storage, sale or display of those items and take steps to forfeit if necessary. The landlord will not need to identify a breach of legislation or evidence that, for example, the storage has caused a nuisance under 
                        <internal.reference refid="a158695">clause 23.2(a)</internal.reference>
                        .
                      </paratext>
                    </para>
                  </division>
                </drafting.note>
              </subclause2>
              <subclause2 id="a581542">
                <identifier>(g)</identifier>
                <para>
                  <paratext>
                    (except as permitted by 
                    <internal.reference refid="a133291">clause 20.6</internal.reference>
                    ) interfere with any Service Media at the Property;
                  </paratext>
                </para>
              </subclause2>
              <subclause2 id="a610245">
                <identifier>(h)</identifier>
                <para>
                  <paratext>keep any pets or any other animal, bird, fish, reptile or insect at the Property (except guide dogs or other animals used as aids provided they are not kept at the Property overnight or left unattended); or</paratext>
                </para>
              </subclause2>
              <subclause2 id="a946924">
                <identifier>(i)</identifier>
                <para>
                  <paratext>allow any person to sleep at or reside on the Property.</paratext>
                </para>
                <drafting.note id="a967237" jurisdiction="">
                  <head align="left" preservecase="true">
                    <headtext>Prohibited uses</headtext>
                  </head>
                  <division id="a000130" level="1">
                    <para>
                      <paratext>
                        <internal.reference refid="a465438">clause 23.2</internal.reference>
                         provides a suggested list of prohibited uses.
                      </paratext>
                    </para>
                    <para>
                      <paratext>The landlord's conveyancer should consider whether there are any other uses the landlord may want to expressly prohibit (for example, whether there are any additional restrictions imposed via planning or restrictive covenants on the title or any other uses the landlord is concerned to prohibit).</paratext>
                    </para>
                  </division>
                </drafting.note>
              </subclause2>
            </subclause1>
          </clause>
          <clause id="a643154">
            <identifier>24.</identifier>
            <head align="left" preservecase="true">
              <headtext>[Provision of information on change of use</headtext>
            </head>
            <drafting.note id="a575597" jurisdiction="">
              <head align="left" preservecase="true">
                <headtext>Provision of information on change of use (optional clause)</headtext>
              </head>
              <division id="a000131" level="1">
                <para>
                  <paratext>
                    Include this optional 
                    <internal.reference refid="a643154">clause 24</internal.reference>
                     where the landlord has not exercised the option to tax and has concerns that the tenant might start using premises for storage purposes such that the landlord would be required to charge VAT (see 
                    <link href="3-523-8627" style="ACTLinkPLCtoPLC">
                      <ital>Practice note, VAT and storage: issues for owners and occupiers</ital>
                    </link>
                    ).
                  </paratext>
                </para>
                <para>
                  <paratext>If the rent becomes subject to VAT as the result of the use of the property for storage (regardless of whether or not the Landlord was aware of the use) the landlord will be required to account to HMRC for the VAT and might also be liable to pay interest and penalties if they discover the change of use some time after it occurs.</paratext>
                </para>
                <para>
                  <paratext>Normally, the use to which the tenant can put the property will be clear from the nature of the premises and the terms of the lease and there will be no need to include this wording where the property cannot be used primarily for storage. In the case of a warehouse, however, a storage use may be a more likely possibility.</paratext>
                </para>
                <para>
                  <paratext>Even where the lease is drafted in a way that allows the property to be used principally for storage (but it is not necessarily used for that purpose), the landlord is always free to ask the tenant about the current use. In most cases, the tenant will have no problem with responding to a request for information about the exact use to which the property is being put from time to time. However, as a use for storage purposes might lead to the tenant being liable for VAT (if the rent is VAT exclusive), when a different use would not, there may be an incentive for the tenant to conceal the exact use to which the property is put. As such, a landlord who has granted a lease of facilities that could have a principal storage use might prefer to include a clause that expressly requires the information to be provided.</paratext>
                </para>
                <para>
                  <paratext>
                    This clause may even be appropriate for inclusion in any lease of premises that can only be used for storage because the exact storage use can be relevant to whether or not a charge to VAT arises (as explained in 
                    <link href="3-523-8627" style="ACTLinkPLCtoPLC">
                      <ital>Practice note, VAT and storage: issues for owners and occupiers</ital>
                    </link>
                    ).
                  </paratext>
                </para>
                <para>
                  <paratext>The clause is not needed where the landlord has exercised the option to tax because VAT will be chargeable irrespective of any storage use.</paratext>
                </para>
                <para>
                  <paratext>The clause is wide enough to deal with the possibility that the categories of uses that lead to a VAT charge may be expanded in the future.</paratext>
                </para>
                <para>
                  <paratext>
                    It is important to ensure that the lease allows full recovery of VAT from the tenant, on rent and other sums payable under the lease (see 
                    <internal.reference refid="a553787">clause 55</internal.reference>
                    ).
                  </paratext>
                </para>
              </division>
            </drafting.note>
            <subclause1 id="a533811">
              <identifier>24.1</identifier>
              <para>
                <paratext>
                  The Tenant must, [within [10] working days of 
                  <bold>OR</bold>
                   as soon as reasonably practicable after] receiving a written request from the Landlord, inform the Landlord in writing of the specific current use or uses to which the Property is put and when the use or uses began. Where there is more than one current use, the Tenant must state which parts of the Property are put to which particular use or uses and, if appropriate, the primary use or uses to which the Property and each part of it is put. The Landlord may request this information as often as is reasonable.
                </paratext>
              </para>
              <drafting.note id="a897140" jurisdiction="">
                <head align="left" preservecase="true">
                  <headtext>Requesting information from the tenant</headtext>
                </head>
                <division id="a000132" level="1">
                  <para>
                    <paratext>
                      HM Revenue &amp; Customs (HMRC) has
                      <ital> </ital>
                      <link href="https://webarchive.nationalarchives.gov.uk/ukgwa/20180311113436/https:/www.gov.uk/government/publications/vat-information-sheet-1013-provision-of-storage-facilities/vat-information-sheet-1013-provision-of-storage-facilities" style="ACTLinkURL">
                        <ital>guidance</ital>
                      </link>
                       on the storage VAT charge (Information Sheet 10/13 (now archived)) and section 2.8 of this states, "If you lease or let any space which could be used for storage and you have not opted to tax it, you will need to establish if your customer is using it for storage or permitting a third party to use it for storage."
                    </paratext>
                  </para>
                  <para>
                    <paratext>
                      This clause allows the Landlord to request information about the current use from the tenant. The information the Landlord can request is set out in the clause and this should be satisfactory for most situations. The Landlord has a further right to ask reasonable questions about the Property's use in 
                      <internal.reference refid="a262866">clause 24.3</internal.reference>
                       but in most cases, there will be no reason to need more information.
                    </paratext>
                  </para>
                  <para>
                    <paratext>
                      HMRC's guidance goes on to say that "businesses letting out property and space may wish to insert clauses in leases specifying that the customer must tell them if they either start or stop using the facilities for storage, or permit a third party to do so." This is dealt with by 
                      <internal.reference refid="a296641">clause 24.2</internal.reference>
                       but many landlords will prefer to have the option of being proactive and not having to rely upon the tenant's obligation to provide information.
                    </paratext>
                  </para>
                  <para>
                    <paratext>The clause provides for the parties to agree either a set period in which the tenant is to provide the information or a more general obligation to provide this as soon as reasonably practicable. Each alternative has potential problems. A fixed time period may sometimes prove inconvenient but a period governed by reasonableness may be open to argument.</paratext>
                  </para>
                  <para>
                    <paratext>
                      For more information on the self-storage charge, including HMRC's guidance, see 
                      <link href="3-523-8627" style="ACTLinkPLCtoPLC">
                        <ital>Practice note, VAT and storage: issues for owners and occupiers</ital>
                      </link>
                      .
                    </paratext>
                  </para>
                </division>
              </drafting.note>
            </subclause1>
            <subclause1 id="a296641">
              <identifier>24.2</identifier>
              <para>
                <paratext>
                  [Within [10] working days of any change in the use or uses to which the Property or any part of it is put 
                  <bold>OR</bold>
                   As soon as reasonably practicable after any change in the use or uses to which the Property or any part of it is put], the Tenant must inform the Landlord in writing of the specific use or uses to which the Property is being put and when the use or uses began. Where there is more than one current use, the Tenant must state which parts of the Property are put to which particular use or uses and, if appropriate, the primary use or uses to which the Property and each part of it is put.
                </paratext>
              </para>
              <drafting.note id="a973396" jurisdiction="">
                <head align="left" preservecase="true">
                  <headtext>Obliging the tenant to notify changes of use</headtext>
                </head>
                <division id="a000133" level="1">
                  <para>
                    <paratext>HMRC's guidance on the storage charge states that "businesses letting out property and space may wish to insert clauses in leases specifying that the customer must tell them if they either start or stop using the facilities for storage, or permit a third party to do so." This clause imposes a suitable obligation on the tenant. This formulation does not need an express reference to third party use.</paratext>
                  </para>
                  <para>
                    <paratext>
                      For more information on the self-storage charge, including HMRC's guidance, see 
                      <link href="3-523-8627" style="ACTLinkPLCtoPLC">
                        <ital>Practice note, VAT and storage: issues for owners and occupiers</ital>
                      </link>
                      .
                    </paratext>
                  </para>
                  <para>
                    <paratext>The clause provides for the parties to agree either a set period in which the tenant is to provide the information or a more general obligation to provide this as soon as reasonably practicable. Each alternative has potential problems. A fixed time period may sometimes prove inconvenient but a period governed by reasonableness may be open to argument.</paratext>
                  </para>
                </division>
              </drafting.note>
            </subclause1>
            <subclause1 id="a262866">
              <identifier>24.3</identifier>
              <para>
                <paratext>The Tenant must answer in writing, as soon as reasonably practicable, any reasonable written questions that the Landlord raises in respect of the use or uses to which the Property, or any part of it, is put.]</paratext>
              </para>
              <drafting.note id="a280830" jurisdiction="">
                <head align="left" preservecase="true">
                  <headtext>Requesting further information</headtext>
                </head>
                <division id="a000134" level="1">
                  <para>
                    <paratext>
                      This clause allows the landlord to ask the tenant reasonable questions about the Property's use. In most cases, the provisions of the other parts of 
                      <internal.reference refid="a643154">clause 24</internal.reference>
                       will allow the landlord to obtain the information it needs, but occasionally it might want clarification of particular points. For example, the landlord might wish to have further information on the exact nature of goods stored on the premises.
                    </paratext>
                  </para>
                </division>
              </drafting.note>
            </subclause1>
          </clause>
          <clause id="a665915">
            <identifier>25.</identifier>
            <head align="left" preservecase="true">
              <headtext>[Exercise of the Rights</headtext>
            </head>
            <drafting.note id="a566781" jurisdiction="">
              <head align="left" preservecase="true">
                <headtext>Exercise of the Rights (optional clause)</headtext>
              </head>
              <division id="a000135" level="1">
                <para>
                  <paratext>
                    Include this optional definition if optional 
                    <internal.reference refid="a856209">paragraph 1</internal.reference>
                     of 
                    <internal.reference refid="a186144">Schedule 2</internal.reference>
                     is included to grant the Rights to the tenant over other property. For more information, see 
                    <internal.reference refid="a657989">Drafting note, Rights granted (optional schedule)</internal.reference>
                    .
                  </paratext>
                </para>
                <para>
                  <paratext>
                    If this clause is included, the landlord's conveyancer should consider whether any further restrictions on the exercise of the Rights by the tenant are required. For more information, see 
                    <internal.reference refid="a657989">Drafting note, Rights granted (optional schedule)</internal.reference>
                    .
                  </paratext>
                </para>
              </division>
            </drafting.note>
            <subclause1 id="a999196">
              <para>
                <paratext>The Tenant must exercise the Rights:</paratext>
              </para>
              <subclause2 id="a995952">
                <identifier>(a)</identifier>
                <para>
                  <paratext>only in connection with the Tenant's use of the Property for the Permitted Use; and</paratext>
                </para>
              </subclause2>
              <subclause2 id="a247060">
                <identifier>(b)</identifier>
                <para>
                  <paratext>in compliance with all laws relating to the Tenant's use of the Property[, the Landlord's Neighbouring Property] and any other neighbouring or adjoining property pursuant to the Rights.]</paratext>
                </para>
              </subclause2>
            </subclause1>
          </clause>
          <clause id="a291762">
            <identifier>26.</identifier>
            <head align="left" preservecase="true">
              <headtext>Allow entry</headtext>
            </head>
            <subclause1 id="a105661">
              <identifier>26.1</identifier>
              <para>
                <paratext>
                  Subject to 
                  <internal.reference refid="a776669">clause 26.2</internal.reference>
                  , the Tenant must allow all those entitled to exercise any right to enter the Property to enter the Property:
                </paratext>
              </para>
              <subclause2 id="a846636">
                <identifier>(a)</identifier>
                <para>
                  <paratext>except in the case of an emergency (when no notice shall be required), after having given reasonable notice (which need not be in writing) to the Tenant;</paratext>
                </para>
              </subclause2>
              <subclause2 id="a246485">
                <identifier>(b)</identifier>
                <para>
                  <paratext>at any reasonable time (whether or not during usual business hours); and</paratext>
                </para>
              </subclause2>
              <subclause2 id="a621570">
                <identifier>(c)</identifier>
                <para>
                  <paratext>with their workers, contractors, agents and professional advisers.</paratext>
                </para>
              </subclause2>
            </subclause1>
            <subclause1 id="a776669">
              <identifier>26.2</identifier>
              <para>
                <paratext>The Tenant must allow any person authorised by the terms of a Third Party Right to enter the Property in accordance with that Third Party Right.</paratext>
              </para>
            </subclause1>
          </clause>
          <clause id="a179256">
            <identifier>27.</identifier>
            <head align="left" preservecase="true">
              <headtext>Keyholders and emergency contact details</headtext>
            </head>
            <subclause1 id="a395332">
              <para>
                <paratext>The Tenant must provide to the Landlord in writing the names, addresses[, email addresses] and telephone numbers of at least [two] people who each:</paratext>
              </para>
              <subclause2 id="a283201">
                <identifier>(a)</identifier>
                <para>
                  <paratext>hold a full set of keys for the Property;</paratext>
                </para>
              </subclause2>
              <subclause2 id="a830496">
                <identifier>(b)</identifier>
                <para>
                  <paratext>hold all the access codes for the Tenant's security systems (if any) at the Property; and</paratext>
                </para>
              </subclause2>
              <subclause2 id="a830661">
                <identifier>(c)</identifier>
                <para>
                  <paratext>may be contacted in case of emergency at any time outside the Tenant's usual business hours.</paratext>
                </para>
              </subclause2>
            </subclause1>
          </clause>
          <clause id="a801884">
            <identifier>28.</identifier>
            <head align="left" preservecase="true">
              <headtext>Compliance with laws</headtext>
            </head>
            <drafting.note id="a182151" jurisdiction="">
              <head align="left" preservecase="true">
                <headtext>Compliance with laws</headtext>
              </head>
              <division id="a000136" level="1">
                <division id="a709937" level="2">
                  <head align="left" preservecase="true">
                    <headtext>The general intention of the clause</headtext>
                  </head>
                  <para>
                    <paratext>This clause aims to:</paratext>
                  </para>
                  <list type="bulleted">
                    <list.item>
                      <para>
                        <paratext>Shift responsibility for all statutory compliance to the tenant, where possible.</paratext>
                      </para>
                    </list.item>
                    <list.item>
                      <para>
                        <paratext>Remind the tenant of its responsibility to comply with statute.</paratext>
                      </para>
                    </list.item>
                    <list.item>
                      <para>
                        <paratext>Evidence the parties' intentions so that a court will have regard to this when apportioning compliance costs.</paratext>
                      </para>
                    </list.item>
                    <list.item>
                      <para>
                        <paratext>
                          Give the landlord a direct right of action against the tenant. However, if a statute contains an apportionment mechanism, the landlord can only use the statutory machinery and 
                          <bold>cannot</bold>
                           sue the tenant under the compliance with laws clause.
                        </paratext>
                      </para>
                    </list.item>
                  </list>
                  <para>
                    <paratext>
                      For the meaning of "laws", see 
                      <internal.reference refid="a747427">clause 1.19</internal.reference>
                      . This clause should also be read in conjunction with the tenant's indemnity, repair, alterations and user covenants and any rent review provisions. For more information, see 
                      <link href="https://uk.practicallaw.thomsonreuters.com/7-422-4050?originationContext=document&amp;amp;transitionType=DocumentItem&amp;amp;contextData=%28sc.Default%29" style="ACTLinkURL">
                        <ital>Practice note, Leases: compliance with laws clauses</ital>
                      </link>
                      .
                    </paratext>
                  </para>
                  <para>
                    <paratext>The tenant should consider:</paratext>
                  </para>
                  <list type="bulleted">
                    <list.item>
                      <para>
                        <paratext>
                          Restricting the covenant to those statutory obligations governing only the 
                          <bold>tenant's</bold>
                           use and occupation of the Property.
                        </paratext>
                      </para>
                    </list.item>
                    <list.item>
                      <para>
                        <paratext>Making it clear, particularly for a short-term lease, that the clause does not oblige the tenant to incur any capital expenditure or improve the Property. This amendment should be coupled with:</paratext>
                      </para>
                      <list type="bulleted">
                        <list.item>
                          <para>
                            <paratext>a landlord's covenant to comply with laws requiring capital expenditure or improvements to the Property; and</paratext>
                          </para>
                        </list.item>
                        <list.item>
                          <para>
                            <paratext>
                              an amendment to carve out that expenditure or the costs of those improvements from the common items clause (see 
                              <internal.reference refid="a794059">clause 10</internal.reference>
                              ).
                            </paratext>
                          </para>
                        </list.item>
                      </list>
                    </list.item>
                  </list>
                </division>
                <division id="a518647" level="2">
                  <head align="left" preservecase="true">
                    <headtext>Specific statutes</headtext>
                  </head>
                  <para>
                    <paratext>This clause also refers to several specific statutes. This is to:</paratext>
                  </para>
                  <list type="bulleted">
                    <list.item>
                      <para>
                        <paratext>Draw the tenant's attention to what the landlord regards as particularly important statutory obligations.</paratext>
                      </para>
                    </list.item>
                    <list.item>
                      <para>
                        <paratext>Add additional obligations to the statutory ones.</paratext>
                      </para>
                    </list.item>
                  </list>
                  <para>
                    <paratext>
                      The landlord should consider whether any other particular laws will apply to the Property because of the tenant's proposed use (for example, alcohol licences). For more information, see 
                      <link anchor="a626403" href="7-422-4050" style="ACTLinkPLCtoPLC">
                        <ital>Practice note, Leases: compliance with laws clauses: The tenant's obligations in respect of specific legislation</ital>
                      </link>
                      .
                    </paratext>
                  </para>
                </division>
              </division>
            </drafting.note>
            <subclause1 id="a361324">
              <identifier>28.1</identifier>
              <para>
                <paratext>The Tenant must comply with all laws relating to:</paratext>
              </para>
              <subclause2 id="a719517">
                <identifier>(a)</identifier>
                <para>
                  <paratext>the Property and the occupation and use of the Property by the Tenant;</paratext>
                </para>
              </subclause2>
              <subclause2 id="a603558">
                <identifier>(b)</identifier>
                <para>
                  <paratext>the use or operation of all Service Media [, the Tenant’s Plant] and any other machinery and equipment at or serving the Property whether or not used or operated;</paratext>
                </para>
              </subclause2>
              <subclause2 id="a609603">
                <identifier>(c)</identifier>
                <para>
                  <paratext>any works carried out at the Property; and</paratext>
                </para>
              </subclause2>
              <subclause2 id="a611900">
                <identifier>(d)</identifier>
                <para>
                  <paratext>all materials kept at or disposed of from the Property.</paratext>
                </para>
              </subclause2>
            </subclause1>
            <subclause1 id="a541038">
              <identifier>28.2</identifier>
              <para>
                <paratext>Within [five] working days of receipt of any notice or other communication affecting the Property (and whether or not served pursuant to any law) the Tenant must:</paratext>
              </para>
              <subclause2 id="a985580">
                <identifier>(a)</identifier>
                <para>
                  <paratext>send a copy of the relevant document to the Landlord; and</paratext>
                </para>
              </subclause2>
              <subclause2 id="a343911">
                <identifier>(b)</identifier>
                <para>
                  <paratext>take all steps necessary to comply with the notice or other communication and take any other action in connection with it as the Landlord may require.</paratext>
                </para>
              </subclause2>
            </subclause1>
            <subclause1 id="a611561">
              <identifier>28.3</identifier>
              <para>
                <paratext>The Tenant must not:</paratext>
              </para>
              <subclause2 id="a652268">
                <identifier>(a)</identifier>
                <para>
                  <paratext>apply for any planning permission for the Property without the Landlord's consent (such consent not to be unreasonably withheld where the application relates to works or a change of use permitted or required under this lease); or</paratext>
                </para>
              </subclause2>
              <subclause2 id="a968927">
                <identifier>(b)</identifier>
                <para>
                  <paratext>implement any planning permission for the Property without the Landlord's consent (such consent not to be unreasonably withheld).</paratext>
                </para>
                <drafting.note id="a704643" jurisdiction="">
                  <head align="left" preservecase="true">
                    <headtext>Prohibition against planning applications</headtext>
                  </head>
                  <division id="a000137" level="1">
                    <para>
                      <paratext>
                        If 
                        <internal.reference refid="a652268">clause 28.3(a)</internal.reference>
                         is deleted, the landlord would still have the right to object to the local planning authority (LPA) in respect of the tenant's planning application. However, the LPA may still grant planning permission if the proposal accords with the development plan. The landlord will therefore prefer to include 
                        <internal.reference refid="a652268">clause 28.3(a)</internal.reference>
                         to prevent the tenant from making an application in the first place.
                      </paratext>
                    </para>
                    <para>
                      <paratext>
                        For more information, see 
                        <link anchor="a762986" href="7-422-4050" style="ACTLinkPLCtoPLC">
                          <ital>Practice note, Leases: compliance with laws clauses: Planning and Building Regulations</ital>
                        </link>
                        .
                      </paratext>
                    </para>
                    <division id="a478446" level="2">
                      <head align="left" preservecase="true">
                        <headtext>Prohibition on implementing planning permissions</headtext>
                      </head>
                      <para>
                        <paratext>
                          <internal.reference refid="a968927">clause 28.3(b)</internal.reference>
                           requires the tenant to obtain landlord's consent before implementing any planning permission in respect of the Property. This enables the landlord to prevent implementation of any planning permission that is granted subject to conditions to which the landlord objects (if the landlord's objection is reasonable).
                        </paratext>
                      </para>
                    </division>
                  </division>
                </drafting.note>
              </subclause2>
            </subclause1>
            <subclause1 id="a248706">
              <identifier>28.4</identifier>
              <para>
                <paratext>Unless the Landlord otherwise notifies the Tenant, before the Termination Date the Tenant must carry out and complete any works stipulated to be carried out to the Property (whether before or after the Termination Date) as a condition of any planning permission for the Property that is implemented before the Termination Date by the Tenant, any undertenant or any other occupier of the Property.</paratext>
              </para>
              <drafting.note id="a351365" jurisdiction="">
                <head align="left" preservecase="true">
                  <headtext>Tenant must complete any works required by a planning permission</headtext>
                </head>
                <division id="a000138" level="1">
                  <para>
                    <paratext>The landlord will not want to be left with a planning permission that has only been partially implemented at the end of the term. Therefore, this clause provides that, unless otherwise notified by the landlord, the tenant must carry out and complete any works to the Property that are required as a condition of any planning permission implemented during the term by the tenant, undertenant or any occupier. The tenant must carry out and complete those works before the Termination Date.</paratext>
                  </para>
                </division>
              </drafting.note>
            </subclause1>
            <subclause1 id="a796756">
              <identifier>28.5</identifier>
              <para>
                <paratext>The Tenant must:</paratext>
              </para>
              <subclause2 id="a773154">
                <identifier>(a)</identifier>
                <para>
                  <paratext>comply with its obligations under the CDM Regulations;</paratext>
                </para>
              </subclause2>
              <subclause2 id="a257065">
                <identifier>(b)</identifier>
                <para>
                  <paratext>maintain the health and safety file for the Property in accordance with the CDM Regulations;</paratext>
                </para>
              </subclause2>
              <subclause2 id="a847797">
                <identifier>(c)</identifier>
                <para>
                  <paratext>give that health and safety file to the Landlord at the Termination Date;</paratext>
                </para>
              </subclause2>
              <subclause2 id="a941381">
                <identifier>(d)</identifier>
                <para>
                  <paratext>procure, and give to the Landlord at the Termination Date, irrevocable, non-exclusive, non-terminable, royalty-free licence(s) for the Landlord to copy and make full use of that health and safety file for any purpose relating to the Property. Those licence(s) must carry the right to grant sub-licences and be transferable to third parties without the consent of the grantor; and</paratext>
                </para>
              </subclause2>
              <subclause2 id="a849602">
                <identifier>(e)</identifier>
                <para>
                  <paratext>supply all information to the Landlord that the Landlord reasonably requires from time to time to comply with the Landlord's obligations under the CDM Regulations.</paratext>
                </para>
                <drafting.note id="a981228" jurisdiction="">
                  <head align="left" preservecase="true">
                    <headtext>CDM Regulations</headtext>
                  </head>
                  <division id="a000139" level="1">
                    <para>
                      <paratext>
                        Both the tenant and the landlord may have duties under the 
                        <link href="3-598-0745" style="ACTLinkPLCtoPLC">
                          <ital>CDM Regulations</ital>
                        </link>
                         in respect of any tenant's works at the Property. For more information, see 
                        <link anchor="a916570" href="7-422-4050" style="ACTLinkPLCtoPLC">
                          <ital>Practice note, Leases: compliance with laws clauses: CDM Regulations</ital>
                        </link>
                        .
                      </paratext>
                    </para>
                  </division>
                </drafting.note>
              </subclause2>
            </subclause1>
            <subclause1 id="a288859">
              <identifier>28.6</identifier>
              <para>
                <paratext>As soon as the Tenant becomes aware of any defect in the Property, the Tenant must give the Landlord notice of it.</paratext>
              </para>
            </subclause1>
            <subclause1 id="a476999">
              <identifier>28.7</identifier>
              <para>
                <paratext>The Tenant must indemnify the Landlord against any liability under the Defective Premises Act 1972 in relation to the Property by reason of any failure of the Tenant to comply with any of the tenant covenants in this lease.</paratext>
              </para>
              <drafting.note id="a282825" jurisdiction="">
                <head align="left" preservecase="true">
                  <headtext>Defective Premises Act</headtext>
                </head>
                <division id="a000140" level="1">
                  <para>
                    <paratext>
                      <internal.reference refid="a288859">clause 28.6</internal.reference>
                       and 
                      <internal.reference refid="a476999">clause 28.7</internal.reference>
                       will not absolve the landlord from its statutory liabilities under the 
                      <link href="9-508-4735" style="ACTLinkPLCtoPLC">
                        <ital>Defective Premises Act 1972</ital>
                      </link>
                      . However, if the tenant fails to notify the landlord of a defect, any damages that it might be able to claim from the landlord may be reduced.
                    </paratext>
                  </para>
                  <para>
                    <paratext>
                      For more information, see 
                      <link anchor="a386549" href="7-422-4050" style="ACTLinkPLCtoPLC">
                        <ital>Practice note, Leases: compliance with laws clauses: Defective Premises Act 1972</ital>
                      </link>
                      .
                    </paratext>
                  </para>
                </division>
              </drafting.note>
            </subclause1>
            <subclause1 id="a522321">
              <identifier>28.8</identifier>
              <para>
                <paratext>The Tenant must keep:</paratext>
              </para>
              <subclause2 id="a626093">
                <identifier>(a)</identifier>
                <para>
                  <paratext>the Property equipped with all fire prevention, detection and fighting machinery and equipment and fire alarms which are required under all relevant laws or required by the insurers of the Property [or recommended by them] or reasonably required by the Landlord; and</paratext>
                </para>
              </subclause2>
              <subclause2 id="a857013">
                <identifier>(b)</identifier>
                <para>
                  <paratext>that machinery, equipment and alarms properly maintained and available for inspection.</paratext>
                </para>
                <drafting.note id="a556399" jurisdiction="">
                  <head align="left" preservecase="true">
                    <headtext>Fire safety</headtext>
                  </head>
                  <division id="a000141" level="1">
                    <para>
                      <paratext>
                        For more information, see 
                        <link anchor="a172923" href="7-422-4050" style="ACTLinkPLCtoPLC">
                          <ital>Practice note, Leases: compliance with laws clauses: Fire safety</ital>
                        </link>
                        .
                      </paratext>
                    </para>
                  </division>
                </drafting.note>
              </subclause2>
            </subclause1>
          </clause>
          <clause id="a831843">
            <identifier>29.</identifier>
            <head align="left" preservecase="true">
              <headtext>Energy Performance Certificates</headtext>
            </head>
            <drafting.note id="a303121" jurisdiction="">
              <head align="left" preservecase="true">
                <headtext>Energy Performance Certificates</headtext>
              </head>
              <division id="a000142" level="1">
                <para>
                  <paratext>For more information about EPCs generally, see Practice notes:</paratext>
                </para>
                <list type="bulleted">
                  <list.item>
                    <para>
                      <paratext>
                        <link href="3-259-4960" style="ACTLinkPLCtoPLC">
                          <ital>Energy performance certificates (EPCs)</ital>
                        </link>
                        .
                      </paratext>
                    </para>
                  </list.item>
                  <list.item>
                    <para>
                      <paratext>
                        <link href="1-383-6068" style="ACTLinkPLCtoPLC">
                          <ital>Energy performance certificates (EPCs): drafting implications for commercial property</ital>
                        </link>
                        .
                      </paratext>
                    </para>
                  </list.item>
                </list>
                <para>
                  <paratext>Part 3 of the MEES Regulations requires a minimum energy efficiency standard (MEES) to be met before private rented (PR) properties can be let in certain circumstances. This standard is measured by reference to the EPC rating of a property (or the building of which it forms part). The current benchmark of "sub-standard" is where the property (or the building of which it forms part) has a valid EPC with a rating of F or G. If the rating is E or better, the property is not "sub-standard".</paratext>
                </para>
                <para>
                  <paratext>For more information about MEES, see Practice notes:</paratext>
                </para>
                <list type="bulleted">
                  <list.item>
                    <para>
                      <paratext>
                        <link href="w-016-2974" style="ACTLinkPLCtoPLC">
                          <ital>MEES and commercial property: a quick guide</ital>
                        </link>
                        .
                      </paratext>
                    </para>
                  </list.item>
                  <list.item>
                    <para>
                      <paratext>
                        <link href="w-013-0480" style="ACTLinkPLCtoPLC">
                          <ital>MEES: minimum energy efficiency standards for commercial property</ital>
                        </link>
                        .
                      </paratext>
                    </para>
                  </list.item>
                  <list.item>
                    <para>
                      <paratext>
                        <link href="8-578-9565" style="ACTLinkPLCtoPLC">
                          <ital>MEES: minimum energy efficiency standards toolkit</ital>
                        </link>
                        .
                      </paratext>
                    </para>
                  </list.item>
                </list>
              </division>
            </drafting.note>
            <subclause1 id="a812628">
              <identifier>29.1</identifier>
              <para>
                <paratext>The Tenant must:</paratext>
              </para>
              <subclause2 id="a754864">
                <identifier>(a)</identifier>
                <para>
                  <paratext>co-operate with the Landlord so far as is reasonably necessary to allow the Landlord to obtain an Energy Performance Certificate and Recommendation Report for the Property [including providing the Landlord with copies of any plans or other information held by the Tenant that would assist in obtaining an Energy Performance Certificate and Recommendation Report]; and</paratext>
                </para>
              </subclause2>
              <subclause2 id="a732967">
                <identifier>(b)</identifier>
                <para>
                  <paratext>allow such access to any Energy Assessor appointed by the Landlord as is reasonably necessary to inspect the Property for the purposes of preparing an Energy Performance Certificate and Recommendation Report for the Property.</paratext>
                </para>
                <drafting.note id="a391385" jurisdiction="">
                  <head align="left" preservecase="true">
                    <headtext>Co-operation over EPC</headtext>
                  </head>
                  <division id="a000143" level="1">
                    <para>
                      <paratext>Anyone who has an interest in the building, or is in occupation of the building, is under a duty to:</paratext>
                    </para>
                    <list type="bulleted">
                      <list.item>
                        <para>
                          <paratext>Co-operate with the landlord to allow the landlord to comply with the duty to prepare an EPC and recommendation report.</paratext>
                        </para>
                      </list.item>
                      <list.item>
                        <para>
                          <paratext>Allow an energy assessor access where it is reasonably necessary for the purposes of preparing an EPC and recommendation report.</paratext>
                        </para>
                      </list.item>
                    </list>
                    <para>
                      <paratext>
                        (
                        <link href="5-525-6615" style="ACTLinkPLCtoPLC">
                          <ital>Regulation 45</ital>
                        </link>
                        , 
                        <ital>EPC Regulations</ital>
                        .)
                      </paratext>
                    </para>
                    <para>
                      <paratext>The obligation in regulation 45 of the EPC Regulations only applies where the landlord is complying with the statutory duty to provide an EPC and recommendation report. The tenant would not be under a statutory duty to co-operate if the landlord chose to prepare an EPC voluntarily. An example of this might be if the landlord commissioned EPCs for a portfolio of properties to determine which properties would benefit from improvement works. This clause extends the requirement to co-operate to those circumstances.</paratext>
                    </para>
                    <para>
                      <paratext>
                        For more information, see 
                        <link anchor="a71501" href="1-383-6068" style="ACTLinkPLCtoPLC">
                          <ital>Practice note, Energy performance certificates (EPCs): drafting implications for commercial property: Co-operation over commissioning a new EPC</ital>
                        </link>
                        .
                      </paratext>
                    </para>
                  </division>
                </drafting.note>
              </subclause2>
            </subclause1>
            <subclause1 id="a494766">
              <identifier>29.2</identifier>
              <para>
                <paratext>The Tenant must not commission an Energy Performance Certificate for the Property unless required to do so by the EPC Regulations.</paratext>
              </para>
              <drafting.note id="a711151" jurisdiction="">
                <head align="left" preservecase="true">
                  <headtext>Prohibition on tenant commissioning EPC unless required</headtext>
                </head>
                <division id="a000144" level="1">
                  <para>
                    <paratext>
                      This 
                      <internal.reference refid="a494766">clause 29.2</internal.reference>
                       prohibits the tenant from commissioning an EPC unless required to do so by the EPC Regulations. If the tenant is required to do so under the EPC Regulations, then, under 
                      <internal.reference refid="a399920">clause 29.3</internal.reference>
                      , it must (at the request of the landlord) either commission it from an Energy Assessor approved by the landlord or pay the landlord's costs of commissioning an EPC (see 
                      <internal.reference refid="a289329">Drafting note, Where tenant has statutory obligation to commission an EPC</internal.reference>
                      ).
                    </paratext>
                  </para>
                  <para>
                    <paratext>
                      The landlord may want to restrict the tenant's ability to commission an EPC to avoid the risk of the tenant's EPC (which may show a lower EPC rating) invalidating an existing EPC for the property. One reason for this is that a lower EPC rating may have implications under the MEES Regulations. For more information, see 
                      <link href="w-016-2974" style="ACTLinkPLCtoPLC">
                        <ital>Practice note, MEES and commercial property: a quick guide</ital>
                      </link>
                      . An outright prohibition on the tenant commissioning an EPC would arguably be ineffective because observing this prohibition could put the tenant in breach of its statutory obligation to produce an EPC (for example, where it is assigning the lease of the Property or granting an underlease of the Property).
                    </paratext>
                  </para>
                  <para>
                    <paratext>
                      For more information, see 
                      <link anchor="a503738" href="1-383-6068" style="ACTLinkPLCtoPLC">
                        <ital>Practice note, Energy performance certificates (EPCs): drafting implications for commercial property: Control when and how the tenant commissions an EPC</ital>
                      </link>
                      .
                    </paratext>
                  </para>
                </division>
              </drafting.note>
            </subclause1>
            <subclause1 id="a399920">
              <identifier>29.3</identifier>
              <para>
                <paratext>Where the Tenant is required by the EPC Regulations to commission an Energy Performance Certificate for the Property, the Tenant must at the request of the Landlord either:</paratext>
              </para>
              <subclause2 id="a404447">
                <identifier>(a)</identifier>
                <para>
                  <paratext>commission an Energy Performance Certificate from an Energy Assessor approved by the Landlord; or</paratext>
                </para>
              </subclause2>
              <subclause2 id="a376610">
                <identifier>(b)</identifier>
                <para>
                  <paratext>pay the costs of the Landlord of commissioning an Energy Performance Certificate for the Property.</paratext>
                </para>
                <drafting.note id="a289329" jurisdiction="">
                  <head align="left" preservecase="true">
                    <headtext>Where tenant has statutory obligation to commission an EPC</headtext>
                  </head>
                  <division id="a000145" level="1">
                    <para>
                      <paratext>
                        <internal.reference refid="a399920">clause 29.3</internal.reference>
                         provides that, if the tenant is required to commission an EPC under the EPC Regulations, the tenant must (at the request of the landlord) either commission it from an Energy Assessor approved by the landlord or pay the landlord's costs of commissioning an EPC.
                      </paratext>
                    </para>
                    <para>
                      <paratext>It may be possible to use an existing EPC (provided this is still valid). If there is no valid EPC on the EPC register, then one will have to be commissioned. Requiring the EPC to be commissioned from an Energy Assessor approved by the landlord ensures that the EPC will be done by someone competent and who has access to data (from the landlord) about the building and its services. This will mean less use of default values in calculating the EPC rating (which is more likely to yield a higher EPC rating).</paratext>
                    </para>
                    <para>
                      <paratext>
                        For more information, see 
                        <link anchor="a503738" href="1-383-6068" style="ACTLinkPLCtoPLC">
                          <ital>Practice note, Energy performance certificates (EPCs): drafting implications for commercial property: Control when and how the tenant commissions an EPC</ital>
                        </link>
                        .
                      </paratext>
                    </para>
                  </division>
                </drafting.note>
              </subclause2>
            </subclause1>
            <subclause1 id="a896505">
              <identifier>29.4</identifier>
              <para>
                <paratext>The Tenant must deliver to the Landlord a copy of any Energy Performance Certificate and Recommendation Report for the Property that is obtained or commissioned by the Tenant or any other occupier of the Property.</paratext>
              </para>
              <drafting.note id="a351061" jurisdiction="">
                <head align="left" preservecase="true">
                  <headtext>Obligation to deliver copy of EPC and Recommendation Report</headtext>
                </head>
                <division id="a000146" level="1">
                  <para>
                    <paratext>It is possible that someone other than the tenant (such as an agent or subtenant) could commission an EPC without the landlord’s knowledge. This provision requires the tenant, for example, to deliver to the landlord, a copy of any EPC that it (or any other occupier) obtains, even where the tenant has not commissioned it. The tenant should ensure that it passes the obligations in these EPC clauses down to any other occupier of the Property, as the tenant will be required to deliver to the landlord a copy of any EPC that is commissioned (or obtained) by any other occupier of the Property.</paratext>
                  </para>
                  <para>
                    <paratext>
                      It is not strictly necessary to require the tenant to produce a copy of the EPC (as opposed to the unique reference number of the EPC). However, it is more convenient for the landlord if the tenant has to provide a copy. Note that the landlord should not necessarily rely on that copy in the future as elements of it may change. The landlord should always check the latest version on the EPC register. For more information, see 
                      <link anchor="a342107" href="3-259-4960" style="ACTLinkPLCtoPLC">
                        <ital>Practice note, Energy performance certificates (EPCs): Ordering an existing individual EPC from the EPC register</ital>
                      </link>
                      .
                    </paratext>
                  </para>
                </division>
              </drafting.note>
            </subclause1>
          </clause>
          <clause id="a172157">
            <identifier>30.</identifier>
            <head align="left" preservecase="true">
              <headtext>Third Party Rights</headtext>
            </head>
            <drafting.note id="a994110" jurisdiction="">
              <head align="left" preservecase="true">
                <headtext>Third Party Rights</headtext>
              </head>
              <division id="a000147" level="1">
                <para>
                  <paratext>Third party rights are the encumbrances that affect the Property at the date of grant of the lease. The definition of Third Party Rights includes those matters disclosed on the title registers or in the title deeds of the landlord's title.</paratext>
                </para>
                <para>
                  <paratext>Where a right in favour of a third party already exists over the Property for the benefit of neighbouring land not owned by the landlord, the lease should be granted subject to that right (although sometimes this type of right is expressed as an exception).</paratext>
                </para>
                <para>
                  <paratext>
                    For general information on the issues to be considered when drafting and negotiating a clause dealing with third party rights, see 
                    <link anchor="a183825" href="7-501-6139" style="ACTLinkPLCtoPLC">
                      <ital>Practice note, Leases: Rights, reservations and exceptions: Third party rights</ital>
                    </link>
                    .
                  </paratext>
                </para>
              </division>
            </drafting.note>
            <subclause1 id="a996682">
              <para>
                <paratext>The Tenant must:</paratext>
              </para>
              <subclause2 id="a264377">
                <identifier>(a)</identifier>
                <para>
                  <paratext>comply with the obligations on the Landlord relating to the Third Party Rights to the extent that those obligations relate to the Property; and</paratext>
                </para>
              </subclause2>
              <subclause2 id="a163879">
                <identifier>(b)</identifier>
                <para>
                  <paratext>not do anything that may interfere with any Third Party Right.</paratext>
                </para>
              </subclause2>
            </subclause1>
          </clause>
          <clause id="a244121">
            <identifier>31.</identifier>
            <head align="left" preservecase="true">
              <headtext>[Superior Lease</headtext>
            </head>
            <drafting.note id="a104773" jurisdiction="">
              <head align="left" preservecase="true">
                <headtext>Superior Lease (optional clause)</headtext>
              </head>
              <division id="a000148" level="1">
                <para>
                  <paratext>Include this clause if the lease to be granted is an underlease.</paratext>
                </para>
                <para>
                  <paratext>The clause is a covenant by the undertenant to comply with the covenants in the superior lease (except the covenants to pay the rents reserved in the superior lease) insofar as they relate to the Property and rights granted to the tenant.</paratext>
                </para>
                <para>
                  <paratext>
                    Include the words in square brackets at the end of this clause if optional 
                    <internal.reference refid="a441879">clause 18.2</internal.reference>
                     is included to qualify the tenant's repairing liability by reference to a schedule of condition (see 
                    <internal.reference refid="a267018">Drafting note, Underleases</internal.reference>
                    ).
                  </paratext>
                </para>
              </division>
            </drafting.note>
            <subclause1 id="a883833">
              <para>
                <paratext>
                  The Tenant must observe and perform the tenant covenants in the Superior Lease (to the extent that they relate to the Property[ and the Rights]) except that this obligation shall not apply to the covenants to pay the rents reserved by the Superior Lease [and the Tenant shall not be required to put the Property into any better state of repair or condition than required by 
                  <internal.reference refid="a441879">clause 18.2</internal.reference>
                  ].
                </paratext>
              </para>
            </subclause1>
          </clause>
          <clause id="a988696">
            <identifier>32.</identifier>
            <head align="left" preservecase="true">
              <headtext>[Registration of this lease</headtext>
            </head>
            <drafting.note id="a186841" jurisdiction="">
              <head align="left" preservecase="true">
                <headtext>Registration of this lease (optional clause)</headtext>
              </head>
              <division id="a000149" level="1">
                <division id="a119206" level="2">
                  <head align="left" preservecase="true">
                    <headtext>Obligations to register</headtext>
                  </head>
                  <para>
                    <paratext>
                      Delete this clause if the lease is not capable of substantive registration. For more information about when leases are registrable, see 
                      <link href="1-107-4669" style="ACTLinkPLCtoPLC">
                        <ital>Practice note, Dealings with registered land under the Land Registration Act 2002</ital>
                      </link>
                      .
                    </paratext>
                  </para>
                  <para>
                    <paratext>The clause aims to:</paratext>
                  </para>
                  <list type="bulleted">
                    <list.item>
                      <para>
                        <paratext>
                          Minimise the registration gap (see 
                          <link href="4-107-4012" style="ACTLinkPLCtoPLC">
                            <ital>Practice note, The registration gap and the case of Brown and Root</ital>
                          </link>
                          ).
                        </paratext>
                      </para>
                    </list.item>
                    <list.item>
                      <para>
                        <paratext>Ensure that the tenant does not overlook the requirement to register the lease.</paratext>
                      </para>
                    </list.item>
                    <list.item>
                      <para>
                        <paratext>Give the landlord a right in damages against the tenant if the landlord suffers loss as a result of the tenant's failure to register. However, a landlord is unlikely to obtain damages for losses that could have been mitigated by inspecting the register.</paratext>
                      </para>
                    </list.item>
                  </list>
                  <para>
                    <paratext>The tenant may want to:</paratext>
                  </para>
                  <list type="bulleted">
                    <list.item>
                      <para>
                        <paratext>Delete the obligation to respond to requisitions: it is belt and braces.</paratext>
                      </para>
                    </list.item>
                    <list.item>
                      <para>
                        <paratext>Amend the obligation to provide official copies, so that the tenant is only obliged to forward a copy of the completion of registration documentation.</paratext>
                      </para>
                    </list.item>
                  </list>
                </division>
                <division id="a588285" level="2">
                  <head align="left" preservecase="true">
                    <headtext>Additional obligations to deal with confidentiality and exempt information</headtext>
                  </head>
                  <para>
                    <paratext>If the lease is capable of substantive registration, it will be open to public inspection unless and to the extent that it is an EID.</paratext>
                  </para>
                  <para>
                    <paratext>
                      If the landlord has confidentiality concerns, it may require a confidentiality agreement and further covenants from the tenant relating to applications to make the lease an EID. The standard document includes optional 
                      <internal.reference refid="a358967">clause 32.2</internal.reference>
                      :
                    </paratext>
                  </para>
                  <list type="bulleted">
                    <list.item>
                      <para>
                        <paratext>
                          <bold>Forbidding the tenant from making an application to have the lease designated as an EID.</bold>
                        </paratext>
                      </para>
                      <para>
                        <paratext>If the tenant were to make its own EID application, then only the form EX1A and the edited-out parts of the lease will be exempt from public inspection (by reason of the tenant's application and assuming the application were to be successful). The form EX1 and any accompanying correspondence will be publicly available.</paratext>
                      </para>
                      <para>
                        <paratext>
                          If the 
                          <bold>landlord</bold>
                           is making its own EID application, it will be concerned to see that any information given by the tenant in connection with the tenant's application (and which will be publicly available) does not conflict with or prejudice the information that the landlord wants to keep confidential.
                        </paratext>
                      </para>
                      <para>
                        <paratext>If the tenant does want to make such an application, the consent of the landlord will be needed and so the landlord would have to approve the extent and form of the application.</paratext>
                      </para>
                      <para>
                        <paratext>The tenant may want the content of any EX1A it prepares to be outside the scope of any need for landlord's consent.</paratext>
                      </para>
                      <para>
                        <paratext>The landlord should resist a tenant's amendment that the landlord will not unreasonably withhold consent: the concept of reasonableness in such a context is likely to be uncertain.</paratext>
                      </para>
                    </list.item>
                  </list>
                  <list type="bulleted">
                    <list.item>
                      <para>
                        <paratext>
                          <bold>Forbidding the tenant from objecting to any EID application made by the landlord</bold>
                          .
                        </paratext>
                      </para>
                      <para>
                        <paratext>
                          In any event, it is difficult for a tenant to object to an EID application by its landlord: if the landlord makes an EID application, the Land Registry is bound to grant it unless the application appears to be groundless (
                          <link href="9-508-8371" style="ACTLinkPLCtoPLC">
                            <ital>rule 136</ital>
                          </link>
                          <ital>, LRR 2003</ital>
                          ). The Land Registry is not required to notify the tenant of the landlord's application. If the tenant has entered into a confidentiality agreement, it would be difficult for it to show that the landlord's application was groundless.
                        </paratext>
                      </para>
                    </list.item>
                  </list>
                  <list type="bulleted">
                    <list.item>
                      <para>
                        <paratext>
                          <bold>Forbidding the tenant from applying for official copies of the full lease (where it has EID status)</bold>
                          .
                        </paratext>
                      </para>
                      <para>
                        <paratext>
                          Such an application could trigger removal of EID status (
                          <link href="2-508-8384" style="ACTLinkPLCtoPLC">
                            <ital>rule 137</ital>
                          </link>
                          <ital>, LRR 2003</ital>
                          ).
                        </paratext>
                      </para>
                      <para>
                        <paratext>Where the landlord is intending to make an EID application (at the time of the grant of the lease), it will need to enter into a confidentiality agreement and these issues can be included in that agreement. Including them as tenant covenants of the lease (even where the (original) landlord is not intending to make its own EID application) means that they are available for a successor in title of the landlord and will bind successors in title of the tenant.</paratext>
                      </para>
                    </list.item>
                  </list>
                  <para>
                    <paratext>For more information on registration clauses, confidentiality agreements and EIDs, see Practice notes:</paratext>
                  </para>
                  <list type="bulleted">
                    <list.item>
                      <para>
                        <paratext>
                          <link href="3-422-4472" style="ACTLinkPLCtoPLC">
                            <ital>Leases: Registration clauses</ital>
                          </link>
                          .
                        </paratext>
                      </para>
                    </list.item>
                    <list.item>
                      <para>
                        <paratext>
                          <link href="1-107-4155" style="ACTLinkPLCtoPLC">
                            <ital>Confidentiality agreements in property transactions</ital>
                          </link>
                          .
                        </paratext>
                      </para>
                    </list.item>
                    <list.item>
                      <para>
                        <paratext>
                          <link href="6-107-4898" style="ACTLinkPLCtoPLC">
                            <ital>Exempt information documents</ital>
                          </link>
                          .
                        </paratext>
                      </para>
                    </list.item>
                  </list>
                </division>
              </division>
            </drafting.note>
            <subclause1 id="a986907">
              <identifier>32.1</identifier>
              <para>
                <paratext>The Tenant must:</paratext>
              </para>
              <subclause2 id="a375989">
                <identifier>(a)</identifier>
                <para>
                  <paratext>apply to register this lease at HM Land Registry promptly [and in any event within [one month]] following the grant of this lease;</paratext>
                </para>
              </subclause2>
              <subclause2 id="a382358">
                <identifier>(b)</identifier>
                <para>
                  <paratext>ensure that any requisitions raised by HM Land Registry in connection with its application to register this lease at HM Land Registry are responded to promptly and properly; and</paratext>
                </para>
              </subclause2>
              <subclause2 id="a270915">
                <identifier>(c)</identifier>
                <para>
                  <paratext>send the Landlord [and the Superior Landlord] official copies of its title within [one month] of completion of the registration.</paratext>
                </para>
              </subclause2>
            </subclause1>
            <subclause1 id="a358967">
              <identifier>32.2</identifier>
              <para>
                <paratext>[The Tenant must not:</paratext>
              </para>
              <subclause2 id="a221035">
                <identifier>(a)</identifier>
                <para>
                  <paratext>apply to HM Land Registry to designate this lease as an exempt information document for the purposes of the Land Registration Rules 2003;</paratext>
                </para>
              </subclause2>
              <subclause2 id="a505629">
                <identifier>(b)</identifier>
                <para>
                  <paratext>object to an application by the Landlord to HM Land Registry to designate this lease as such an exempt information document; or</paratext>
                </para>
              </subclause2>
              <subclause2 id="a841397">
                <identifier>(c)</identifier>
                <para>
                  <paratext>apply for an official copy of any exempt information document version of this lease.]]</paratext>
                </para>
              </subclause2>
            </subclause1>
          </clause>
          <clause id="a127390">
            <identifier>33.</identifier>
            <head align="left" preservecase="true">
              <headtext>[Closure of registered title and] [Removal OR removal] of entries in relation to this lease and easements granted by this lease</headtext>
            </head>
            <drafting.note id="a435740" jurisdiction="">
              <head align="left" preservecase="true">
                <headtext>Closure of registered title (if applicable) and removal of entries in relation to this lease and easements granted by this lease   of registered title</headtext>
              </head>
              <division id="a000150" level="1">
                <para>
                  <paratext>The tenant should not object to the inclusion of this clause. It is standard.</paratext>
                </para>
                <para>
                  <paratext>If the lease is:</paratext>
                </para>
                <list type="bulleted">
                  <list.item>
                    <para>
                      <paratext>
                        <bold>Substantively registrable</bold>
                        , amend the clause title to read “Closure of registered title and removal of entries in relation to this lease and easements granted by this lease” and include the optional words “close the registered title of this lease and” in 
                        <internal.reference refid="a612411">clause 33.1</internal.reference>
                        .
                      </paratext>
                    </para>
                  </list.item>
                  <list.item>
                    <para>
                      <paratext>
                        <bold>Not substantively registrable</bold>
                        , amend the clause title to read “Removal of entries in relation to this lease and easements granted by this lease” and delete the optional words “close the registered title of this lease and” in 
                        <internal.reference refid="a612411">clause 33.1</internal.reference>
                        .
                      </paratext>
                    </para>
                  </list.item>
                </list>
                <para>
                  <paratext>
                    For more information on the issues to be considered when drafting and negotiating registration clauses, see 
                    <link href="3-422-4472" style="ACTLinkPLCtoPLC">
                      <ital>Practice note, Leases: Registration clauses</ital>
                    </link>
                    .
                  </paratext>
                </para>
              </division>
            </drafting.note>
            <subclause1 id="a612411">
              <identifier>33.1</identifier>
              <para>
                <paratext>The Tenant must make an application to HM Land Registry to [close the registered title of this lease and] remove from the Landlord’s title any entries relating to this lease and any easements granted by this lease promptly [(and in any event within [one month])] following the Termination Date.</paratext>
              </para>
            </subclause1>
            <subclause1 id="a437913">
              <identifier>33.2</identifier>
              <para>
                <paratext>The Tenant must:</paratext>
              </para>
              <subclause2 id="a357168">
                <identifier>(a)</identifier>
                <para>
                  <paratext>
                    ensure that any requisitions raised by HM Land Registry in connection with its application to HM Land Registry pursuant to 
                    <internal.reference refid="a612411">clause 33.1</internal.reference>
                     are responded to promptly and properly; and
                  </paratext>
                </para>
              </subclause2>
              <subclause2 id="a366664">
                <identifier>(b)</identifier>
                <para>
                  <paratext>keep the Landlord informed of the progress and completion of that application.</paratext>
                </para>
              </subclause2>
            </subclause1>
          </clause>
          <clause id="a269119">
            <identifier>34.</identifier>
            <head align="left" preservecase="true">
              <headtext>Encroachments and preservation of rights</headtext>
            </head>
            <drafting.note id="a979862" jurisdiction="">
              <head align="left" preservecase="true">
                <headtext>Encroachments and preservation of rights</headtext>
              </head>
              <division id="a000151" level="1">
                <para>
                  <paratext>
                    <internal.reference refid="a269119">clause 34</internal.reference>
                     is concerned with:
                  </paratext>
                </para>
                <list type="bulleted">
                  <list.item>
                    <para>
                      <paratext>
                        Preserving existing rights that benefit the Property (
                        <internal.reference refid="a580504">clause 34.3</internal.reference>
                         and 
                        <internal.reference refid="a549328">clause 34.5</internal.reference>
                        ).
                      </paratext>
                    </para>
                  </list.item>
                  <list.item>
                    <para>
                      <paratext>
                        Preventing rights being acquired that would burden the Property (
                        <internal.reference refid="a443906">clause 34.1</internal.reference>
                         and 
                        <internal.reference refid="a679328">clause 34.2</internal.reference>
                        ).
                      </paratext>
                    </para>
                  </list.item>
                  <list.item>
                    <para>
                      <paratext>
                        Ensuring that the tenant or any other person does not do anything which would interfere with or prevent the prescriptive acquisition of rights that would benefit the Property (
                        <internal.reference refid="a758491">clause 34.4</internal.reference>
                         and 
                        <internal.reference refid="a549328">clause 34.5</internal.reference>
                        ).
                      </paratext>
                    </para>
                  </list.item>
                </list>
                <para>
                  <paratext>
                    Preventing rights being acquired over the Property for the benefit of neighbouring land will be important if the landlord wants to redevelop the Property at the end of the lease. So, for example, a landlord is likely to want to prevent the acquisition of easements (including rights of light) that would burden the Property. For more information on the acquisition of easements (including information about prescription), see 
                    <link href="1-385-9229" style="ACTLinkPLCtoPLC">
                      <ital>Practice note, Easements: creation</ital>
                    </link>
                    .
                  </paratext>
                </para>
                <para>
                  <paratext>
                    Note that 
                    <internal.reference refid="a443906">clause 34.1</internal.reference>
                     and 
                    <internal.reference refid="a679328">clause 34.2</internal.reference>
                     are not limited to preventing rights being acquired over the Property for the benefit of neighbouring property. These clauses are also intended to cover encroachments over the Property by a third party (such as a squatter). For more information, see 
                    <link anchor="a223221" href="0-107-4448" style="ACTLinkPLCtoPLC">
                      <ital>Practice note, Adverse possession before the Land Registration Act 2002: Leaseholds</ital>
                    </link>
                     and paragraph 11.1 of 
                    <link href="5-106-6714" style="ACTLinkPLCtoPLC">
                      <ital>Land Registry Practice Guide 4 - Adverse possession of registered land</ital>
                    </link>
                    .
                  </paratext>
                </para>
                <division id="a236364" level="2">
                  <head align="left" preservecase="true">
                    <headtext>Information obligation</headtext>
                  </head>
                  <para>
                    <paratext>
                      <internal.reference refid="a459623">clause 34.2(a)</internal.reference>
                       and 
                      <internal.reference refid="a123303">clause 34.5(a)</internal.reference>
                       impose two kinds of information obligation on the tenant:
                    </paratext>
                  </para>
                  <list type="bulleted">
                    <list.item>
                      <para>
                        <paratext>To inform the landlord immediately.</paratext>
                      </para>
                    </list.item>
                    <list.item>
                      <para>
                        <paratext>To give the landlord notice.</paratext>
                      </para>
                    </list.item>
                  </list>
                  <para>
                    <paratext>
                      Certain types of information need to be passed to the landlord as soon as possible. Having to comply with the formal notice procedure may prevent this. However, the clause also requires formal notice to be given because the landlord may want a formal written record to reduce the chances of a dispute later. For more information on the formal notice procedure, see 
                      <internal.reference refid="a803600">clause 52</internal.reference>
                      .
                    </paratext>
                  </para>
                </division>
                <division id="a661358" level="2">
                  <head align="left" preservecase="true">
                    <headtext>Steps required of the tenant</headtext>
                  </head>
                  <para>
                    <paratext>
                      <internal.reference refid="a138322">clause 34.2(b)</internal.reference>
                       and 
                      <internal.reference refid="a677675">clause 34.5(b)</internal.reference>
                       require the tenant (at the request and cost of the landlord) to adopt such measures as may be reasonably required or deemed proper for preventing an encroachment or acquisition of a right, or preventing or securing the removal of an obstruction or interference. While this offers the tenant some protection, a tenant may still have concerns. For example:
                    </paratext>
                  </para>
                  <list type="bulleted">
                    <list.item>
                      <para>
                        <paratext>A particular step may be reasonable from the landlord's point of view but it may still have an adverse impact on the tenant.</paratext>
                      </para>
                    </list.item>
                    <list.item>
                      <para>
                        <paratext>Is the tenant prepared to join in litigation in respect of these matters?</paratext>
                      </para>
                    </list.item>
                  </list>
                  <para>
                    <paratext>Essentially, these are matters of risk and costs allocation. The parties' assessment of the risk and view on costs will be influenced by several factors, including the nature and location of the Property, the length of the lease and the likelihood of development of neighbouring land. The parties may wish to tailor this clause, to reflect their assessment of the risk and view on costs.</paratext>
                  </para>
                </division>
              </division>
            </drafting.note>
            <subclause1 id="a443906">
              <identifier>34.1</identifier>
              <para>
                <paratext>The Tenant must not permit any encroachment over the Property or permit any easements or other rights to be acquired over the Property.</paratext>
              </para>
            </subclause1>
            <subclause1 id="a679328">
              <identifier>34.2</identifier>
              <para>
                <paratext>If any encroachment over the Property is made or attempted or any action is taken by which an easement or other right may be acquired over the Property, the Tenant must:</paratext>
              </para>
              <subclause2 id="a459623">
                <identifier>(a)</identifier>
                <para>
                  <paratext>immediately inform the Landlord and give the Landlord notice of that encroachment or action; and</paratext>
                </para>
              </subclause2>
              <subclause2 id="a138322">
                <identifier>(b)</identifier>
                <para>
                  <paratext>at the request and cost of the Landlord, adopt such measures as may be reasonably required or deemed proper for preventing any such encroachment or the acquisition of any such easement or other right.</paratext>
                </para>
              </subclause2>
            </subclause1>
            <subclause1 id="a580504">
              <identifier>34.3</identifier>
              <para>
                <paratext>The Tenant must preserve all rights of light and other easements enjoyed by the Property.</paratext>
              </para>
            </subclause1>
            <subclause1 id="a758491">
              <identifier>34.4</identifier>
              <para>
                <paratext>The Tenant must not prejudice the acquisition of any right of light or other easement for the benefit of the Property by obstructing any window or opening or giving any acknowledgement that the right is enjoyed with the consent of any third party or by any other act or default of the Tenant.</paratext>
              </para>
            </subclause1>
            <subclause1 id="a549328">
              <identifier>34.5</identifier>
              <para>
                <paratext>If any person takes or threatens to take any action to obstruct or interfere with any easement or other right enjoyed by the Property or any such easement in the course of acquisition, the Tenant must:</paratext>
              </para>
              <subclause2 id="a123303">
                <identifier>(a)</identifier>
                <para>
                  <paratext>immediately inform the Landlord and give the Landlord notice of that action; and</paratext>
                </para>
              </subclause2>
              <subclause2 id="a677675">
                <identifier>(b)</identifier>
                <para>
                  <paratext>at the request and cost of the Landlord, adopt such measures as may be reasonably required or deemed proper for preventing or securing the removal of the obstruction or the interference.</paratext>
                </para>
              </subclause2>
            </subclause1>
          </clause>
          <clause id="a381413">
            <identifier>35.</identifier>
            <head align="left" preservecase="true">
              <headtext>[Replacement guarantor</headtext>
            </head>
            <drafting.note id="a726850" jurisdiction="">
              <head align="left" preservecase="true">
                <headtext>Replacement guarantor (optional clause)</headtext>
              </head>
              <division id="a000152" level="1">
                <para>
                  <paratext>
                    This optional clause allows the landlord to require a substitute guarantor, if a forfeiture event occurs in relation to a guarantor. The lease may not include a guarantor as an original party, However, 
                    <internal.reference refid="a946296">clause 13.2(c)</internal.reference>
                     permits the landlord to require a guarantor on an assignment of the lease. Therefore, there may be a guarantor of the lease later during the term.
                  </paratext>
                </para>
              </division>
            </drafting.note>
            <subclause1 id="a766091">
              <identifier>35.1</identifier>
              <para>
                <paratext>
                  Subject to 
                  <internal.reference refid="a106208">clause 35.2</internal.reference>
                  , if:
                </paratext>
              </para>
              <subclause2 id="a108846">
                <identifier>(a)</identifier>
                <para>
                  <paratext>an Insolvency Event occurs in relation to a guarantor; or</paratext>
                </para>
              </subclause2>
              <subclause2 id="a850179">
                <identifier>(b)</identifier>
                <para>
                  <paratext>any guarantor (being an individual) dies or becomes incapable of managing their affairs;</paratext>
                </para>
              </subclause2>
              <para>
                <paratext>the Tenant must, if the Landlord so requests, procure that a person of standing acceptable to the Landlord (acting reasonably), within [NUMBER] working days of that request enters into a replacement or additional guarantee and indemnity of the tenant covenants of this lease in the same form as that entered into by that guarantor.</paratext>
              </para>
            </subclause1>
            <subclause1 id="a106208">
              <identifier>35.2</identifier>
              <para>
                <paratext>
                  <internal.reference refid="a766091">clause 35.1</internal.reference>
                   shall not apply in the case of a person who is a guarantor by reason of having entered into an authorised guarantee agreement.]
                </paratext>
              </para>
              <drafting.note id="a188701" jurisdiction="">
                <head align="left" preservecase="true">
                  <headtext>No right to call for replacement AGA guarantor (optional clause)</headtext>
                </head>
                <division id="a000153" level="1">
                  <para>
                    <paratext>
                      Only an outgoing tenant can give an AGA (
                      <link href="5-508-3506" style="ACTLinkPLCtoPLC">
                        <ital>section 16</ital>
                      </link>
                      <ital>, LTCA 1995</ital>
                      ). A replacement guarantor clause is therefore unlikely to be enforceable in respect of a guarantor under an AGA.
                    </paratext>
                  </para>
                  <para>
                    <paratext>
                      For more information, see 
                      <link anchor="a953543" href="5-500-9253" style="ACTLinkPLCtoPLC">
                        <ital>Practice note, Authorised guarantee agreements: Who can enter into an AGA?.</ital>
                      </link>
                    </paratext>
                  </para>
                </division>
              </drafting.note>
            </subclause1>
          </clause>
          <clause id="a815525">
            <identifier>36.</identifier>
            <head align="left" preservecase="true">
              <headtext>Procure guarantor consent</headtext>
            </head>
            <subclause1 id="a614720">
              <para>
                <paratext>For so long as any guarantor remains liable to the Landlord, the Tenant must, if the Landlord so requests, procure that that guarantor does all or any of the following:</paratext>
              </para>
              <subclause2 id="a598142">
                <identifier>(a)</identifier>
                <para>
                  <paratext>joins in any consent or approval required under this lease; and</paratext>
                </para>
              </subclause2>
              <subclause2 id="a608180">
                <identifier>(b)</identifier>
                <para>
                  <paratext>consents to any variation of the tenant covenants of this lease.</paratext>
                </para>
              </subclause2>
            </subclause1>
          </clause>
          <clause id="a621918">
            <identifier>37.</identifier>
            <head align="left" preservecase="true">
              <headtext>Indemnity</headtext>
            </head>
            <drafting.note id="a283233" jurisdiction="">
              <head align="left" preservecase="true">
                <headtext>Indemnity</headtext>
              </head>
              <division id="a000154" level="1">
                <para>
                  <paratext>
                    For general information on the issues to be considered when drafting and negotiating an indemnity clause, see 
                    <link href="8-386-5496" style="ACTLinkPLCtoPLC">
                      <ital>Practice note, Leases: Indemnity</ital>
                    </link>
                    .
                  </paratext>
                </para>
                <para>
                  <paratext>The tenant might seek to include provisions that:</paratext>
                </para>
                <list type="bulleted">
                  <list.item>
                    <para>
                      <paratext>Give the tenant some or total control over the conduct of third party claims against which the tenant is to indemnify the landlord.</paratext>
                    </para>
                  </list.item>
                  <list.item>
                    <para>
                      <paratext>Provide that the landlord must follow a specified procedure on receipt of a third party claim.</paratext>
                    </para>
                  </list.item>
                </list>
                <para>
                  <paratext>
                    For more information and provisions that can be adapted, see 
                    <link anchor="a877973" href="1-107-3797" style="ACTLinkPLCtoPLC">
                      <ital>Standard clause, Indemnity: Clause 1.4</ital>
                    </link>
                    .
                  </paratext>
                </para>
                <para>
                  <paratext>However, the landlord is likely to object to these provisions and how this issue is resolved will be a matter of negotiation and will depend on the relative bargaining strength of the parties.</paratext>
                </para>
              </division>
            </drafting.note>
            <subclause1 id="a127735">
              <para>
                <paratext>The Tenant must keep the Landlord indemnified against all liabilities, expenses, costs (including, but not limited to, any solicitors' or other professionals' costs and expenses), claims, damages and losses (including, but not limited to, any diminution in the value of the Landlord's interest in the Property and loss of amenity of the Property) suffered or incurred by the Landlord arising out of or in connection with:</paratext>
              </para>
              <subclause2 id="a487380">
                <identifier>(a)</identifier>
                <para>
                  <paratext>any breach of any tenant covenants in this lease;</paratext>
                </para>
              </subclause2>
              <subclause2 id="a922101">
                <identifier>(b)</identifier>
                <para>
                  <paratext>any use or occupation of the Property or the carrying out of any works permitted or required to be carried out under this lease; or</paratext>
                </para>
              </subclause2>
              <subclause2 id="a848478">
                <identifier>(c)</identifier>
                <para>
                  <paratext>any act or omission of the Tenant or any Authorised Person.</paratext>
                </para>
              </subclause2>
            </subclause1>
          </clause>
          <clause id="a695410">
            <identifier>38.</identifier>
            <head align="left" preservecase="true">
              <headtext>Landlord covenants</headtext>
            </head>
            <subclause1 id="a252852">
              <para>
                <paratext>The Landlord covenants with the Tenant to observe and perform the landlord covenants of this lease during the Term.</paratext>
              </para>
            </subclause1>
          </clause>
          <clause id="a460863">
            <identifier>39.</identifier>
            <head align="left" preservecase="true">
              <headtext>Quiet enjoyment</headtext>
            </head>
            <drafting.note id="a938435" jurisdiction="">
              <head align="left" preservecase="true">
                <headtext>Quiet enjoyment</headtext>
              </head>
              <division id="a000155" level="1">
                <para>
                  <paratext>
                    See 
                    <link href="2-382-6304" style="ACTLinkPLCtoPLC">
                      <ital>Practice note, Leases: Quiet enjoyment</ital>
                    </link>
                     covenant for information on:
                  </paratext>
                </para>
                <list type="bulleted">
                  <list.item>
                    <para>
                      <paratext>The meaning of the covenant for "quiet enjoyment".</paratext>
                    </para>
                  </list.item>
                  <list.item>
                    <para>
                      <paratext>Why an express quiet enjoyment covenant should be included in the lease in place of the implied obligations on the landlord to give the tenant quiet enjoyment of the Property.</paratext>
                    </para>
                  </list.item>
                  <list.item>
                    <para>
                      <paratext>How this clause modifies the implied obligations.</paratext>
                    </para>
                  </list.item>
                </list>
              </division>
            </drafting.note>
            <subclause1 id="a844029">
              <para>
                <paratext>The Landlord covenants with the Tenant that the Tenant shall have quiet enjoyment of the Property without any interruption by the Landlord or any person claiming under the Landlord except as otherwise permitted by this lease.</paratext>
              </para>
            </subclause1>
          </clause>
          <clause id="a938054">
            <identifier>40.</identifier>
            <head align="left" preservecase="true">
              <headtext>[Superior Lease obligations</headtext>
            </head>
            <drafting.note id="a764381" jurisdiction="">
              <head align="left" preservecase="true">
                <headtext>Superior Lease obligations (optional clause)</headtext>
              </head>
              <division id="a000156" level="1">
                <para>
                  <paratext>Include this clause if the lease being granted is to be an underlease.</paratext>
                </para>
              </division>
            </drafting.note>
            <subclause1 id="a615164">
              <identifier>40.1</identifier>
              <para>
                <paratext>The Landlord must pay the rents reserved by the Superior Lease and perform the tenant covenants in the Superior Lease so far as the Tenant is not liable for such performance under the terms of this lease.</paratext>
              </para>
              <drafting.note id="a772716" jurisdiction="">
                <head align="left" preservecase="true">
                  <headtext>Obligation on the Landlord to pay rent and perform covenants under superior lease</headtext>
                </head>
                <division id="a000157" level="1">
                  <para>
                    <paratext>If the lease to be granted is an underlease, the tenant will require a contractual commitment from the landlord to pay the rents and perform the covenants in the superior lease so far as the tenant is not liable for such performance in this lease.</paratext>
                  </para>
                  <para>
                    <paratext>
                      This clause should be read in conjunction with 
                      <internal.reference refid="a244121">clause 31</internal.reference>
                       (see 
                      <internal.reference refid="a104773">Drafting note, Superior Lease (optional clause)</internal.reference>
                      ).
                    </paratext>
                  </para>
                </division>
              </drafting.note>
            </subclause1>
            <subclause1 id="a756921">
              <identifier>40.2</identifier>
              <para>
                <paratext>
                  [At the request and cost (on a full indemnity basis) of the Tenant, the 
                  <bold>OR</bold>
                   The] Landlord must use [all] reasonable endeavours to procure that the Superior Landlord complies with the Superior Landlord's Covenants while the Superior Lease subsists [and, if reasonable, the Landlord may require that the Tenant pay it reasonable security in advance in respect of anticipated costs for enforcing such compliance].]
                </paratext>
              </para>
              <drafting.note id="a130559" jurisdiction="">
                <head align="left" preservecase="true">
                  <headtext>Obligation on Landlord to enforce performance of superior landlord covenants</headtext>
                </head>
                <division id="a000158" level="1">
                  <para>
                    <paratext>
                      There is no 
                      <link href="6-107-7057" style="ACTLinkPLCtoPLC">
                        <bold>
                          <ital>privity of estate</ital>
                        </bold>
                      </link>
                       or 
                      <link href="8-107-7056" style="ACTLinkPLCtoPLC">
                        <bold>
                          <ital>privity of contract</ital>
                        </bold>
                      </link>
                       between a superior landlord and an undertenant.
                    </paratext>
                  </para>
                  <para>
                    <paratext>
                      In this clause the landlord covenants with the tenant to use "[all] reasonable endeavours" to ensure that the superior landlord complies with its covenants under the superior lease. For more information, see 
                      <link href="6-380-0482" style="ACTLinkPLCtoPLC">
                        <ital>Practice note, Best or reasonable endeavours?</ital>
                      </link>
                    </paratext>
                  </para>
                  <para>
                    <paratext>This clause includes optional wording for the landlord to recover the costs of the enforcement from the tenant. However, the tenant should resist agreeing to pay for the costs of forcing the superior landlord to perform its covenants, because any such action should also benefit the landlord.</paratext>
                  </para>
                </division>
              </drafting.note>
            </subclause1>
          </clause>
          <clause id="a128925">
            <identifier>41.</identifier>
            <head align="left" preservecase="true">
              <headtext>Exercise of right of entry</headtext>
            </head>
            <subclause1 id="a312744">
              <para>
                <paratext>
                  In exercising any right of entry on to the Property pursuant to 
                  <internal.reference refid="a234357">paragraph 1.2</internal.reference>
                   of 
                  <internal.reference refid="a979993">Schedule 3</internal.reference>
                  , the Landlord must:
                </paratext>
              </para>
              <subclause2 id="a559631">
                <identifier>(a)</identifier>
                <para>
                  <paratext>except in case of emergency, give reasonable notice of its intention to exercise that right to the Tenant;</paratext>
                </para>
              </subclause2>
              <subclause2 id="a635627">
                <identifier>(b)</identifier>
                <para>
                  <paratext>where reasonably required by the Tenant, exercise that right only if accompanied by a representative of the Tenant;</paratext>
                </para>
              </subclause2>
              <subclause2 id="a506831">
                <identifier>(c)</identifier>
                <para>
                  <paratext>cause as little damage as possible to the Property and to any property belonging to or used by the Tenant;</paratext>
                </para>
              </subclause2>
              <subclause2 id="a343315">
                <identifier>(d)</identifier>
                <para>
                  <paratext>cause as little inconvenience as reasonably possible to the Tenant; and</paratext>
                </para>
              </subclause2>
              <subclause2 id="a688269">
                <identifier>(e)</identifier>
                <para>
                  <paratext>promptly make good any physical damage caused to the Property by reason of the Landlord exercising that right.</paratext>
                </para>
              </subclause2>
            </subclause1>
          </clause>
          <clause id="a631455">
            <identifier>42.</identifier>
            <head align="left" preservecase="true">
              <headtext>[Scaffolding</headtext>
            </head>
            <drafting.note id="a178022" jurisdiction="">
              <head align="left" preservecase="true">
                <headtext>Scaffolding (optional clause)</headtext>
              </head>
              <division id="a000159" level="1">
                <para>
                  <paratext>
                    Include this clause if optional 
                    <internal.reference refid="a780065">paragraph 1.5</internal.reference>
                     of 
                    <internal.reference refid="a979993">Schedule 3</internal.reference>
                     is included. Optional 
                    <internal.reference refid="a780065">paragraph 1.5</internal.reference>
                     of 
                    <internal.reference refid="a979993">Schedule 3</internal.reference>
                     allows the landlord to erect scaffolding at the Property and attach it to any part of the Property in connection with any of the Reservations (for example, the Landlord may need to erect scaffolding at the Property to carry out works on the Landlord's Neighbouring Property). However, any scaffolding erected at the Property could adversely impact on the tenant's business. Therefore, to provide some safeguards for the tenant, the landlord must comply with this clause when exercising that right.
                  </paratext>
                </para>
                <para>
                  <paratext>The landlord must:</paratext>
                </para>
                <list type="bulleted">
                  <list.item>
                    <para>
                      <paratext>Ensure that the scaffolding causes as little obstruction as is reasonably practicable to the entrance to the Property.</paratext>
                    </para>
                  </list.item>
                  <list.item>
                    <para>
                      <paratext>Remove the scaffolding as soon as reasonably practicable.</paratext>
                    </para>
                  </list.item>
                  <list.item>
                    <para>
                      <paratext>Make good any damage to the exterior of the Property caused by the scaffolding.</paratext>
                    </para>
                  </list.item>
                  <list.item>
                    <para>
                      <paratext>If the scaffolding obstructs any of the tenant's signs erected at the Property, allow the tenant to display on the exterior of the scaffolding a reasonable number of signs. Those signs must be of sizes and designs and in locations approved by the landlord. The landlord cannot unreasonably withhold or delay approval.</paratext>
                    </para>
                  </list.item>
                </list>
              </division>
            </drafting.note>
            <subclause1 id="a128150">
              <para>
                <paratext>
                  In relation to any scaffolding erected pursuant to 
                  <internal.reference refid="a780065">paragraph 1.5</internal.reference>
                   of 
                  <internal.reference refid="a979993">Schedule 3</internal.reference>
                  , the Landlord must:
                </paratext>
              </para>
              <subclause2 id="a197287">
                <identifier>(a)</identifier>
                <para>
                  <paratext>ensure that the scaffolding causes the least amount of obstruction to the entrances to the Property as is reasonably practicable;</paratext>
                </para>
              </subclause2>
              <subclause2 id="a361582">
                <identifier>(b)</identifier>
                <para>
                  <paratext>remove the scaffolding as soon as reasonably practicable;</paratext>
                </para>
              </subclause2>
              <subclause2 id="a274261">
                <identifier>(c)</identifier>
                <para>
                  <paratext>following removal of the scaffolding, make good any damage to the exterior of the Property caused by the scaffolding; and</paratext>
                </para>
              </subclause2>
              <subclause2 id="a460941">
                <identifier>(d)</identifier>
                <para>
                  <paratext>if the scaffolding obstructs any of the Tenant's Signs erected at the Property, allow the Tenant to display on the exterior of the scaffolding a reasonable number of signs of sizes and designs and in locations approved by the Landlord (such approval not to be unreasonably withheld or delayed).]</paratext>
                </para>
              </subclause2>
            </subclause1>
          </clause>
          <clause id="a729788">
            <identifier>43.</identifier>
            <head align="left" preservecase="true">
              <headtext>[Guarantor covenants</headtext>
            </head>
            <subclause1 id="a887222">
              <para>
                <paratext>
                  The Guarantor covenants with the Landlord on the terms set out in 
                  <internal.reference refid="a241565">Schedule 7</internal.reference>
                  .]
                </paratext>
              </para>
              <drafting.note id="a278918" jurisdiction="">
                <head align="left" preservecase="true">
                  <headtext>Guarantor covenants (optional clause)</headtext>
                </head>
                <division id="a000160" level="1">
                  <para>
                    <paratext>Delete this clause if the Tenant's Guarantor is not a party to the lease.</paratext>
                  </para>
                </division>
              </drafting.note>
            </subclause1>
          </clause>
          <clause id="a781191">
            <identifier>44.</identifier>
            <head align="left" preservecase="true">
              <headtext>Re-entry and forfeiture</headtext>
            </head>
            <drafting.note id="a608524" jurisdiction="">
              <head align="left" preservecase="true">
                <headtext>Re-entry and forfeiture</headtext>
              </head>
              <division id="a000161" level="1">
                <para>
                  <paratext>For a landlord to have a right to re-enter the property (that is, forfeit the lease) for a breach of covenant by the tenant, the lease must expressly reserve that right. By contrast, a landlord has the right to re-enter for any breach of condition by the tenant even if the lease is silent. For the avoidance of doubt, it is prudent to include a specific right to re-enter in both situations.</paratext>
                </para>
                <para>
                  <paratext>
                    For information on the issues to be considered when drafting and negotiating a re-entry clause, see 
                    <link href="4-386-5498" style="ACTLinkPLCtoPLC">
                      <ital>Practice note, Leases: Re-entry and forfeiture</ital>
                    </link>
                    .
                  </paratext>
                </para>
              </division>
            </drafting.note>
            <subclause1 id="a670234">
              <identifier>44.1</identifier>
              <para>
                <paratext>The Landlord may re-enter the Property (or any part of the Property in the name of the whole) at any time after any of the following occurs:</paratext>
              </para>
              <subclause2 id="a334597">
                <identifier>(a)</identifier>
                <para>
                  <paratext>the whole or any part of the Rents is unpaid 21 days after becoming payable (whether it has been formally demanded or not);</paratext>
                </para>
              </subclause2>
              <subclause2 id="a154536">
                <identifier>(b)</identifier>
                <para>
                  <paratext>any breach of any condition of, or tenant covenant in, this lease; or</paratext>
                </para>
              </subclause2>
              <subclause2 id="a892117">
                <identifier>(c)</identifier>
                <para>
                  <paratext>an Insolvency Event.</paratext>
                </para>
              </subclause2>
            </subclause1>
            <subclause1 id="a120762">
              <identifier>44.2</identifier>
              <para>
                <paratext>If the Landlord re-enters the Property (or any part of the Property in the name of the whole) pursuant to this clause, this lease shall immediately end but without prejudice to any right or remedy of the Landlord in respect of any breach of covenant by the Tenant or any guarantor.</paratext>
              </para>
            </subclause1>
          </clause>
          <clause id="a250033">
            <identifier>45.</identifier>
            <head align="left" preservecase="true">
              <headtext>Section 62 of the LPA 1925[, OR and] implied rights [and existing appurtenant rights]</headtext>
            </head>
            <drafting.note id="a883203" jurisdiction="">
              <head align="left" preservecase="true">
                <headtext>Section 62 of the LPA 1925, implied rights and existing appurtenant rights</headtext>
              </head>
              <division id="a000162" level="1">
                <division id="a137016" level="2">
                  <head align="left" preservecase="true">
                    <headtext>Preventing the creation of new rights and easements other than by express grant</headtext>
                  </head>
                  <para>
                    <paratext>
                      On the grant of a lease, new easements that benefit the demised property and burden the landlord's retained land (if any) may be 
                      <bold>created</bold>
                       without an express grant. This may be due to the law of implication (including the rule in 
                      <ital>Wheeldon v Burrows</ital>
                      , the common intention of the parties or by necessity) or by the operation of section 62 of the LPA 1925. For more information, see 
                      <link anchor="a258400" href="1-385-9229" style="ACTLinkPLCtoPLC">
                        <ital>Practice note, Easements: creation: Avoiding implied grants, excluding section 62 and the passing of existing appurtenant rights</ital>
                      </link>
                      .
                    </paratext>
                  </para>
                  <para>
                    <paratext>
                      If a new easement can be created other than by express grant, this could unexpectedly limit the use of the landlord's retained land and could lead to dispute between the parties. Therefore, one purpose of 
                      <internal.reference refid="a757809">clause 45.1</internal.reference>
                       is to prevent the creation of any new easements (by implication or by virtue of section 62 of the LPA 1925) which would benefit the Property and burden the landlord's retained land. If there is no Landlord’s Neighbouring Property and the landlord does not retain any other land, there would be no servient land over which an easement could be implied or created by section 62. However, the wording in 
                      <internal.reference refid="a757809">clause 45.1</internal.reference>
                       should still be included, in case the landlord has inadvertently retained adjoining land and also to ensure that the tenant does not acquire rights (other than easements) by implication.
                    </paratext>
                  </para>
                  <para>
                    <paratext>
                      Instead, any new rights and easements that the tenant needs for the proper use and enjoyment of the Property must be expressly granted in 
                      <internal.reference refid="a856209">paragraph 1</internal.reference>
                       of 
                      <internal.reference refid="a186144">Schedule 2</internal.reference>
                       of this lease. The parties must carefully consider that list of rights in light of the layout of the particular industrial unit or warehouse and the particular tenant's requirements.
                    </paratext>
                  </para>
                </division>
                <division id="a576242" level="2">
                  <head align="left" preservecase="true">
                    <headtext>Preventing the passing of existing easements or other appurtenant rights</headtext>
                  </head>
                  <para>
                    <paratext>
                      A legal easement which is already in existence over third party land passes automatically on a disposition of the estate to which it is appurtenant, without express mention. Section 62 of the LPA 1925 does not alter this fact, regardless of whether it operates or has been expressly excluded from operating. For more information, see 
                      <link anchor="a710293" href="1-385-9229" style="ACTLinkPLCtoPLC">
                        <ital>Practice note, Easements: creation: Effect of section 62 on the passing of existing easements</ital>
                      </link>
                      .
                    </paratext>
                  </para>
                  <para>
                    <paratext>
                      In relation to the grant of a lease, it has been held that the benefit of a right of way appurtenant to land passes to the tenant on a demise of that land without express mention (
                      <ital>Skull v Glenister (1864) 16 CB (NS) 81</ital>
                      ).
                    </paratext>
                  </para>
                  <para>
                    <paratext>
                      However, it is possible to include provisions in the lease to prevent the passing of the benefit of some or all existing easements or other appurtenant rights (see 
                      <link anchor="a625028" href="1-385-9229" style="ACTLinkPLCtoPLC">
                        <ital>Practice note, Easements: creation: Preventing the passing of existing easements</ital>
                      </link>
                      ). This is the purpose of optional 
                      <internal.reference refid="a309608">clause 45.2</internal.reference>
                       and optional 
                      <internal.reference refid="a354463">paragraph 2</internal.reference>
                       of 
                      <internal.reference refid="a186144">Schedule 2</internal.reference>
                      .
                    </paratext>
                  </para>
                  <para>
                    <paratext>
                      The purpose of the phrase “[[TITLE NUMBER(S)] 
                      <bold>OR</bold>
                       [DESCRIPTION OF UNREGISTERED REVERSION]]” in optional 
                      <internal.reference refid="a309608">clause 45.2</internal.reference>
                       is to identify the estate in land out of which the lease is being granted. Insert the landlord’s title number(s) from LR2.1 here if it is registered or describe the landlord’s estate in the land out of which the lease is being granted if it is unregistered.
                    </paratext>
                  </para>
                  <para>
                    <paratext>
                      To work out whether optional 
                      <internal.reference refid="a309608">clause 45.2</internal.reference>
                       should be included and, if so, in which form, the parties must first identify which (if any) existing rights are appurtenant to the landlord’s estate in the land out of which the lease is being granted and whether the parties require any of these rights to pass to the Property. This will be fact specific. For example, if the assumptions are correct that the Property is the whole of the building which does not form part of the estate owned by the landlord, it adjoins a public highway and has direct access to all mains utilities, there may be no existing easements to pass. However, if there are existing easements which burden third party land, the landlord may have no objection to them passing, particularly if the landlord does not own any neighbouring or adjoining land.
                    </paratext>
                  </para>
                  <para>
                    <paratext>
                      Once the relevant rights have been identified, check whether the scope of the original grant of the existing rights are sufficiently clear and appropriate for the tenant’s purposes and that the benefit is capable of passing to the Property. For more information, see 
                      <link anchor="a310078" href="1-385-9229" style="ACTLinkPLCtoPLC">
                        <ital>Practice note, Easements: creation: Land Registry practice on preventing the passing of existing easements in leases</ital>
                      </link>
                      , 
                      <link anchor="a470458" href="1-385-9229" style="ACTLinkPLCtoPLC">
                        <ital>Practice note, Easements: creation: Practical Law Property approach to the passing of existing easements in leases</ital>
                      </link>
                       and 
                      <link anchor="a778417" href="1-385-9229" style="ACTLinkPLCtoPLC">
                        <ital>Worked example: lease of part</ital>
                      </link>
                      . Although this worked example relates to a lease of part, the same principles apply.
                    </paratext>
                  </para>
                  <para>
                    <paratext>If the parties want the Property to be let:</paratext>
                  </para>
                  <list type="bulleted">
                    <list.item>
                      <para>
                        <paratext>Without the benefit of any existing easements or other appurtenant rights:</paratext>
                      </para>
                      <list type="bulleted">
                        <list.item>
                          <para>
                            <paratext>
                              delete the optional words “except those set out in Paragraph 2 of Schedule 2” in optional 
                              <internal.reference refid="a309608">clause 45.2</internal.reference>
                              ;
                            </paratext>
                          </para>
                        </list.item>
                        <list.item>
                          <para>
                            <paratext>
                              amend the title of 
                              <internal.reference refid="a250033">clause 45</internal.reference>
                               so that it refers to “Section 62 of the LPA 1925, implied rights and existing appurtenant rights”;
                            </paratext>
                          </para>
                        </list.item>
                        <list.item>
                          <para>
                            <paratext>
                              delete optional 
                              <internal.reference refid="a354463">paragraph 2</internal.reference>
                               of 
                              <internal.reference refid="a186144">Schedule 2</internal.reference>
                              ; and
                            </paratext>
                          </para>
                        </list.item>
                        <list.item>
                          <para>
                            <paratext>
                              delete the optional words “except those set out in 
                              <internal.reference refid="a354463">paragraph 2</internal.reference>
                               of 
                              <internal.reference refid="a186144">Schedule 2</internal.reference>
                              ” in LR4.
                            </paratext>
                          </para>
                        </list.item>
                      </list>
                    </list.item>
                  </list>
                  <list type="bulleted">
                    <list.item>
                      <para>
                        <paratext>With the benefit of only those existing easements or other appurtenant rights which are expressly referred to in the lease:</paratext>
                      </para>
                      <list type="bulleted">
                        <list.item>
                          <para>
                            <paratext>
                              include the optional words “except those set out in 
                              <internal.reference refid="a354463">paragraph 2</internal.reference>
                               of 
                              <internal.reference refid="a186144">Schedule 2</internal.reference>
                              ” in optional 
                              <internal.reference refid="a309608">clause 45.2</internal.reference>
                              ;
                            </paratext>
                          </para>
                        </list.item>
                        <list.item>
                          <para>
                            <paratext>
                              amend the title of 
                              <internal.reference refid="a250033">clause 45</internal.reference>
                               so that it refers to “Section 62 of the LPA 1925, implied rights and existing appurtenant rights”;
                            </paratext>
                          </para>
                        </list.item>
                        <list.item>
                          <para>
                            <paratext>
                              expressly set out a description of each easement or appurtenant right in optional 
                              <internal.reference refid="a354463">paragraph 2</internal.reference>
                               of 
                              <internal.reference refid="a186144">Schedule 2</internal.reference>
                              ; and
                            </paratext>
                          </para>
                        </list.item>
                        <list.item>
                          <para>
                            <paratext>
                              include the optional words “except those set out in 
                              <internal.reference refid="a354463">paragraph 2</internal.reference>
                               of 
                              <internal.reference refid="a186144">Schedule 2</internal.reference>
                              ” in LR4.
                            </paratext>
                          </para>
                        </list.item>
                      </list>
                    </list.item>
                  </list>
                  <list type="bulleted">
                    <list.item>
                      <para>
                        <paratext>With the benefit of all existing easements or other appurtenant rights:</paratext>
                      </para>
                      <list type="bulleted">
                        <list.item>
                          <para>
                            <paratext>
                              delete optional 
                              <internal.reference refid="a309608">clause 45.2</internal.reference>
                               in full;
                            </paratext>
                          </para>
                        </list.item>
                        <list.item>
                          <para>
                            <paratext>
                              amend the title of 
                              <internal.reference refid="a250033">clause 45</internal.reference>
                               so that it refers only to “Section 62 of the LPA 1925 and implied rights”;
                            </paratext>
                          </para>
                        </list.item>
                        <list.item>
                          <para>
                            <paratext>
                              delete optional 
                              <internal.reference refid="a354463">paragraph 2</internal.reference>
                               of 
                              <internal.reference refid="a186144">Schedule 2</internal.reference>
                              ; and
                            </paratext>
                          </para>
                        </list.item>
                        <list.item>
                          <para>
                            <paratext>
                              delete the optional words “The Property is let without the benefit of any existing easements or other rights which are appurtenant to [[TITLE NUMBER(S)] OR [DESCRIPTION OF UNREGISTERED REVERSION]] [except those set out in 
                              <internal.reference refid="a354463">paragraph 2</internal.reference>
                               of 
                              <internal.reference refid="a186144">Schedule 2</internal.reference>
                              ]” in LR4 in full.
                            </paratext>
                          </para>
                        </list.item>
                      </list>
                    </list.item>
                  </list>
                  <para>
                    <paratext>
                      For more information, see 
                      <internal.reference refid="a719112">Drafting note, Existing easements and other appurtenant rights (optional paragraph)</internal.reference>
                      .
                    </paratext>
                  </para>
                </division>
              </division>
            </drafting.note>
            <subclause1 id="a757809">
              <identifier>45.1</identifier>
              <para>
                <paratext>The grant of this lease does not create by implication any easements or other rights for the benefit of the Property or the Tenant and the operation of section 62 of the LPA 1925 is excluded.</paratext>
              </para>
            </subclause1>
            <subclause1 id="a309608">
              <identifier>45.2</identifier>
              <para>
                <paratext>
                  [The Property is let without the benefit of any existing easements or other rights which are appurtenant to [[TITLE NUMBER(S)] 
                  <bold>OR</bold>
                   [DESCRIPTION OF UNREGISTERED REVERSION]] [except those set out in 
                  <internal.reference refid="a354463">paragraph 2</internal.reference>
                   of 
                  <internal.reference refid="a186144">Schedule 2</internal.reference>
                  ].]
                </paratext>
              </para>
            </subclause1>
          </clause>
          <clause id="a815156">
            <identifier>46.</identifier>
            <head align="left" preservecase="true">
              <headtext>[Exclusion of sections 24 to 28 of the LTA 1954</headtext>
            </head>
            <drafting.note id="a718130" jurisdiction="">
              <head align="left" preservecase="true">
                <headtext>Exclusion of sections 24 to 28 of the LTA 1954 (optional clause)</headtext>
              </head>
              <division id="a000163" level="1">
                <para>
                  <paratext>
                    This optional clause should only be included if the security of tenure provisions in 
                    <link href="3-508-2051" style="ACTLinkPLCtoPLC">
                      <ital>sections 24 to 28</ital>
                    </link>
                     of the LTA 1954 are to be excluded.
                  </paratext>
                </para>
                <para>
                  <paratext>
                    See 
                    <link href="8-382-6136" style="ACTLinkPLCtoPLC">
                      <ital>Practice note, Leases: Excluding security of tenure</ital>
                    </link>
                     for information on the following issues:
                  </paratext>
                </para>
                <list type="bulleted">
                  <list.item>
                    <para>
                      <paratext>When and why a clause is needed in a lease to deal with the exclusion of sections 24 to 28 of the LTA 1954.</paratext>
                    </para>
                  </list.item>
                  <list.item>
                    <para>
                      <paratext>What the tenant's statutory rights are in relation to lease renewals.</paratext>
                    </para>
                  </list.item>
                </list>
                <para>
                  <paratext>
                    For information on the procedure to be followed to exclude the tenant's rights under sections 24 to 28 of the LTA 1954, see 
                    <link href="8-107-4901" style="ACTLinkPLCtoPLC">
                      <ital>Practice note, LTA 1954: procedure for contracting out</ital>
                    </link>
                    .
                  </paratext>
                </para>
                <para>
                  <paratext>
                    If this clause is required, refer to 
                    <link anchor="a148721" href="8-107-4901" style="ACTLinkPLCtoPLC">
                      <ital>Practice note, LTA 1954: procedure for contracting out: Endorsement on lease</ital>
                    </link>
                    . The precise wording of this clause will depend on which of the two procedures for contracting out has been used.
                  </paratext>
                </para>
                <para>
                  <paratext>For the warning notice and declarations for use in connection with the contracting procedure, see Standard documents:</paratext>
                </para>
                <list type="bulleted">
                  <list.item>
                    <para>
                      <paratext>
                        <link href="3-500-3191" style="ACTLinkPLCtoPLC">
                          <ital>Agreement to exclude security of tenure - landlord's warning notice</ital>
                        </link>
                        .
                      </paratext>
                    </para>
                  </list.item>
                  <list.item>
                    <para>
                      <paratext>
                        <link href="7-376-3238" style="ACTLinkPLCtoPLC">
                          <ital>Agreement to exclude security of tenure - statutory declaration by tenant</ital>
                        </link>
                        .
                      </paratext>
                    </para>
                  </list.item>
                  <list.item>
                    <para>
                      <paratext>
                        <link href="2-376-1109" style="ACTLinkPLCtoPLC">
                          <ital>Agreement to exclude security of tenure - simple declaration by tenant</ital>
                        </link>
                        .
                      </paratext>
                    </para>
                  </list.item>
                </list>
              </division>
            </drafting.note>
            <subclause1 id="a173586">
              <identifier>46.1</identifier>
              <para>
                <paratext>[The parties:</paratext>
              </para>
              <subclause2 id="a919794">
                <identifier>(a)</identifier>
                <para>
                  <paratext>confirm that:</paratext>
                </para>
                <subclause3 id="a981010">
                  <identifier>(i)</identifier>
                  <para>
                    <paratext>
                      the Landlord served a notice on the Tenant, as required by section 38A(3)(a) of the LTA 1954, applying to the tenancy created by this lease, [not less than 14 days] before [this lease 
                      <bold>OR</bold>
                       [DETAILS OF AGREEMENT FOR LEASE]] was entered into;
                    </paratext>
                  </para>
                </subclause3>
                <subclause3 id="a698725">
                  <identifier>(ii)</identifier>
                  <para>
                    <paratext>
                      [the Tenant 
                      <bold>OR</bold>
                       [DECLARANT'S NAME] who was duly authorised by the Tenant to do so] made a [statutory] declaration dated [DATE] in accordance with the requirements of section 38A(3)(b) of the LTA 1954; [and]
                    </paratext>
                  </para>
                </subclause3>
                <subclause3 id="a273874">
                  <identifier>(iii)</identifier>
                  <para>
                    <paratext>[there is no agreement for lease to which this lease gives effect; and]</paratext>
                  </para>
                </subclause3>
              </subclause2>
              <subclause2 id="a719141">
                <identifier>(b)</identifier>
                <para>
                  <paratext>agree that the provisions of sections 24 to 28 of the LTA 1954 are excluded in relation to the tenancy created by this lease.]</paratext>
                </para>
              </subclause2>
            </subclause1>
            <subclause1 id="a819474">
              <identifier>46.2</identifier>
              <para>
                <paratext>[The parties confirm that:</paratext>
              </para>
              <subclause2 id="a970522">
                <identifier>(a)</identifier>
                <para>
                  <paratext>
                    the Landlord served a notice on the Guarantor, as required by section 38A(3)(a) of the LTA 1954, applying to the tenancy to be entered into by the Guarantor pursuant to 
                    <internal.reference refid="a790425">paragraph 4.1</internal.reference>
                     of 
                    <internal.reference refid="a241565">Schedule 7</internal.reference>
                    , [not less than 14 days] before [this lease 
                    <bold>OR</bold>
                     [DETAILS OF AGREEMENT FOR LEASE]] was entered into; and
                  </paratext>
                </para>
              </subclause2>
              <subclause2 id="a476744">
                <identifier>(b)</identifier>
                <para>
                  <paratext>
                    [the Guarantor 
                    <bold>OR</bold>
                     [DECLARANT'S NAME], who was duly authorised by the Guarantor to do so,] made a [statutory] declaration dated [DATE] in accordance with the requirements of section 38A(3)(b) of the LTA 1954.]]
                  </paratext>
                </para>
                <drafting.note id="a217823" jurisdiction="">
                  <head align="left" preservecase="true">
                    <headtext>Exclusion of security of tenure where the landlord can require the Guarantor to take a new lease (optional clause)</headtext>
                  </head>
                  <division id="a000164" level="1">
                    <para>
                      <paratext>Include this clause if the tenant's guarantor is a party to the lease and the guarantee obliges the guarantor to take a new lease of the Property in certain circumstances in the future.</paratext>
                    </para>
                    <para>
                      <paratext>Where the guarantee allows the landlord to require the guarantor to take a replacement lease of the Property in the future, the precautionary approach is to follow one of the contracting-out procedures in respect of any guarantor before completion of the guarantee. This is because the replacement lease will also need to be excluded.</paratext>
                    </para>
                    <para>
                      <paratext>If there is more than one guarantor, then the procedure should be followed in respect of each guarantor.</paratext>
                    </para>
                    <para>
                      <paratext>
                        For more information, see 
                        <link anchor="a202098" href="8-107-4901" style="ACTLinkPLCtoPLC">
                          <ital>Practice note, LTA 1954: procedure for contracting out: The landlord can require the guarantor to take a new lease</ital>
                        </link>
                        .
                      </paratext>
                    </para>
                  </division>
                </drafting.note>
              </subclause2>
            </subclause1>
          </clause>
          <clause id="a988362">
            <identifier>47.</identifier>
            <head align="left" preservecase="true">
              <headtext>[Compensation on vacating</headtext>
            </head>
            <drafting.note id="a195448" jurisdiction="">
              <head align="left" preservecase="true">
                <headtext>Compensation on vacating (optional clause)</headtext>
              </head>
              <division id="a000165" level="1">
                <para>
                  <paratext>A business tenant may have several statutory rights to compensation on vacating its demised premises. These are:</paratext>
                </para>
                <list type="bulleted">
                  <list.item>
                    <para>
                      <paratext>
                        A right to compensation for improvements under the 
                        <link href="4-508-2526" style="ACTLinkPLCtoPLC">
                          <ital>LTA 1927</ital>
                        </link>
                        . This right cannot be excluded and this standard document does not exclude the right. For more information, see 
                        <link anchor="a647500" href="6-422-4357" style="ACTLinkPLCtoPLC">
                          <ital>Practice note, Leases: Exclusion of statutory compensation: Restrictions on contracting out: Landlord and Tenant Act 1927</ital>
                        </link>
                        .
                      </paratext>
                    </para>
                  </list.item>
                  <list.item>
                    <para>
                      <paratext>
                        A right to compensation for misrepresentation under 
                        <link href="9-508-6126" style="ACTLinkPLCtoPLC">
                          <ital>section 37A</ital>
                        </link>
                         of the LTA 1954. This right cannot be excluded.
                      </paratext>
                    </para>
                  </list.item>
                  <list.item>
                    <para>
                      <paratext>A right to compensation if a lease is not renewed under the LTA 1954. This right can be excluded in limited circumstances. The landlord should consider excluding the right as it will make a difference in the following situations, where the lease is granted for a term of:</paratext>
                    </para>
                    <list type="bulleted">
                      <list.item>
                        <para>
                          <paratext>less than five years;</paratext>
                        </para>
                      </list.item>
                      <list.item>
                        <para>
                          <paratext>five years or more and the tenant quits within five years, before the expiry of the term; and</paratext>
                        </para>
                      </list.item>
                      <list.item>
                        <para>
                          <paratext>five years or more and there is a change in the occupier and the business carried on at the property within the five years preceding the date on which the tenant quits.</paratext>
                        </para>
                      </list.item>
                    </list>
                  </list.item>
                </list>
                <para>
                  <paratext>
                    For a full explanation of these rights and when they can be excluded, see 
                    <link href="6-422-4357" style="ACTLinkPLCtoPLC">
                      <ital>Practice note, Leases: Exclusion of statutory compensation</ital>
                    </link>
                    .
                  </paratext>
                </para>
              </division>
            </drafting.note>
            <subclause1 id="a749376">
              <para>
                <paratext>Any right of the Tenant (or anyone deriving title under the Tenant) to claim compensation from the Landlord on leaving the Property under the LTA 1954 is excluded (except to the extent that the legislation prevents that right being excluded).]</paratext>
              </para>
            </subclause1>
          </clause>
          <clause id="a492497">
            <identifier>48.</identifier>
            <head align="left" preservecase="true">
              <headtext>No restriction on Landlord's use</headtext>
            </head>
            <drafting.note id="a143216" jurisdiction="">
              <head align="left" preservecase="true">
                <headtext>No restriction on Landlord's use</headtext>
              </head>
              <division id="a000166" level="1">
                <division id="a413972" level="2">
                  <head align="left" preservecase="true">
                    <headtext>Avoiding claims for derogation from grant</headtext>
                  </head>
                  <para>
                    <paratext>
                      <internal.reference refid="a492497">clause 48</internal.reference>
                       should preserve the landlord's freedom to act as it chooses (so long as it does not derogate from its grant (see 
                      <link anchor="a833556" href="2-382-6304" style="ACTLinkPLCtoPLC">
                        <ital>Practice note, Leases: Quiet enjoyment covenant: Quiet enjoyment and derogation from grant</ital>
                      </link>
                      )). See also the optional reservation to the landlord of freedom to redevelop at 
                      <internal.reference refid="a572885">paragraph 1.4</internal.reference>
                       of 
                      <internal.reference refid="a979993">Schedule 3</internal.reference>
                      .
                    </paratext>
                  </para>
                </division>
              </division>
            </drafting.note>
            <subclause1 id="a115442">
              <para>
                <paratext>Nothing in this lease shall impose or be deemed to impose any restriction on the use by the Landlord of [the Landlord's Neighbouring Property or] any [other] neighbouring or adjoining property.</paratext>
              </para>
            </subclause1>
          </clause>
          <clause id="a438057">
            <identifier>49.</identifier>
            <head align="left" preservecase="true">
              <headtext>Limitation of liability</headtext>
            </head>
            <drafting.note id="a424623" jurisdiction="">
              <head align="left" preservecase="true">
                <headtext>Limitation of liability</headtext>
              </head>
              <division id="a000167" level="1">
                <para>
                  <paratext>This clause aims to ensure that the landlord is not liable for a breach of any of the landlord's covenants which it did not (or could not) know about.</paratext>
                </para>
                <para>
                  <paratext>The parties will need to consider which sort of limitation (if any) is appropriate, bearing in mind all the circumstances, including the nature of the parties and the premises.</paratext>
                </para>
              </division>
            </drafting.note>
            <subclause1 id="a391147">
              <para>
                <paratext>The Landlord shall not be liable to the Tenant for any failure of the Landlord to perform any landlord covenant in this lease unless the Landlord knows it has failed to perform the covenant (or reasonably should know this) and has not remedied that failure within a reasonable time.</paratext>
              </para>
            </subclause1>
          </clause>
          <clause id="a467704">
            <identifier>50.</identifier>
            <head align="left" preservecase="true">
              <headtext>[[Landlord's OR Tenant's OR Mutual] option to break</headtext>
            </head>
            <drafting.note id="a724649" jurisdiction="">
              <head align="left" preservecase="true">
                <headtext>Option to break (optional clause)</headtext>
              </head>
              <division id="a000168" level="1">
                <para>
                  <paratext>
                    For more information on break clauses generally, see 
                    <link href="3-107-4395" style="ACTLinkPLCtoPLC">
                      <ital>Practice note, Break clauses in leases</ital>
                    </link>
                    .
                  </paratext>
                </para>
                <para>
                  <paratext>
                    Time is of the essence in relation to time limits in a break clause. Therefore, this does not need to be expressly stated in the lease (
                    <link href="D-009-7073" style="ACTLinkPLCtoPLC">
                      <ital>United Scientific Holdings Ltd v Burnley BC [1978] AC 904</ital>
                    </link>
                    ).
                  </paratext>
                </para>
                <para>
                  <paratext>For:</paratext>
                </para>
                <list type="bulleted">
                  <list.item>
                    <para>
                      <paratext>
                        More details on exercising the break, see 
                        <link anchor="co_anchor_a558750" href="https://uk.practicallaw.thomsonreuters.com/3-107-4395?originationContext=document&amp;amp;transitionType=DocumentItem&amp;amp;contextData=%28sc.Default%29&amp;amp;navId=3FA500A66A9E667ED8898600D8B88EC2&amp;amp;comp=pluk" style="ACTLinkURL">
                          <ital>Practice note, Break clauses in leases: Compliance with terms of break clause</ital>
                        </link>
                        .
                      </paratext>
                    </para>
                  </list.item>
                  <list.item>
                    <para>
                      <paratext>
                        A discussion on the relationship between the break clause and the rent review clause, see 
                        <link anchor="a956550" href="3-107-4395" style="ACTLinkPLCtoPLC">
                          <ital>Practice notes, Break clauses in leases: Rent review clauses</ital>
                        </link>
                         and 
                        <link anchor="a147252" href="1-107-3957" style="ACTLinkPLCtoPLC">
                          <ital>Time of the essence and rent review clauses: Break clauses</ital>
                        </link>
                        .
                      </paratext>
                    </para>
                  </list.item>
                </list>
                <para>
                  <paratext>
                    A party serving a notice to break should consider any potential registration gap issues. The notice may need to be served on, or by, a former landlord or tenant. For more information, see 
                    <link anchor="a866319" href="4-107-4012" style="ACTLinkPLCtoPLC">
                      <ital>Practice note, The registration gap and the case of Brown and Root: Serving notices</ital>
                    </link>
                    .
                  </paratext>
                </para>
              </division>
            </drafting.note>
            <subclause1 id="a192734">
              <identifier>50.1</identifier>
              <para>
                <paratext>
                  [[The Landlord 
                  <bold>OR</bold>
                   The Tenant 
                  <bold>OR</bold>
                   Either the Landlord or the Tenant] may terminate this lease by serving a Break Notice on the [Tenant 
                  <bold>OR</bold>
                   Landlord 
                  <bold>OR</bold>
                   other party] at least [NUMBER] [weeks 
                  <bold>OR</bold>
                   months] before the [relevant] Break Date.
                </paratext>
              </para>
              <para>
                <paratext>
                  <bold>OR</bold>
                </paratext>
              </para>
              <para>
                <paratext>
                  [The Landlord 
                  <bold>OR</bold>
                   The Tenant 
                  <bold>OR</bold>
                   Either the Landlord or the Tenant] may terminate this lease by serving a Break Notice on the [Tenant 
                  <bold>OR</bold>
                   Landlord 
                  <bold>OR</bold>
                   other party] at any time [on or after [EARLIEST DATE FOR SERVICE OF THE BREAK NOTICE]].]
                </paratext>
              </para>
              <drafting.note id="a189202" jurisdiction="">
                <head align="left" preservecase="true">
                  <headtext>Break clause (optional clause)</headtext>
                </head>
                <division id="a000169" level="1">
                  <para>
                    <paratext>
                      <internal.reference refid="a192734">clause 50.1</internal.reference>
                       contains two options depending on whether the parties have agreed a break clause by reference to fixed Break Date(s) or a rolling break. Choose:
                    </paratext>
                  </para>
                  <list type="bulleted">
                    <list.item>
                      <para>
                        <paratext>The first option if the Break Date is to be a fixed date.</paratext>
                      </para>
                    </list.item>
                    <list.item>
                      <para>
                        <paratext>The second option if the break right is to be a rolling break exercisable at any time during the term or at any time after a specified date.</paratext>
                      </para>
                    </list.item>
                  </list>
                  <para>
                    <paratext>Each option contains optional wording to choose between a landlord's right to break, a tenant's right to break or a mutual right.</paratext>
                  </para>
                  <para>
                    <paratext>
                      For a rolling break, the parties may require that the Break Notice should not be served until after a certain period of the term has elapsed. If this is the case, the earliest date from which a Break Notice may be served on the other party should be inserted at the end of the second option in 
                      <internal.reference refid="a192734">clause 50.1</internal.reference>
                      <ital>.</ital>
                    </paratext>
                  </para>
                  <para>
                    <paratext>
                      For information on the relationship between a break clause and an underlease, see 
                      <internal.reference refid="a593386">Drafting note, Break clauses and underletting (optional clause)</internal.reference>
                      .
                    </paratext>
                  </para>
                </division>
              </drafting.note>
            </subclause1>
            <subclause1 id="a148578">
              <identifier>50.2</identifier>
              <para>
                <paratext>[A Break Notice served by the Tenant shall be of no effect if at the Break Date stated in the Break Notice:</paratext>
              </para>
              <subclause2 id="a780054">
                <identifier>(a)</identifier>
                <para>
                  <paratext>
                    the Tenant has not paid by way of cleared funds any part of the Annual Rent [and Insurance Rent] (plus any VAT) which was due to have been paid[. 
                    <bold>OR</bold>
                     ; [or]]
                  </paratext>
                </para>
              </subclause2>
              <subclause2 id="a101357">
                <identifier>(b)</identifier>
                <para>
                  <paratext>
                    [the Tenant has not vacated the Property and returned the Property to the Landlord free from any occupier or third party right to occupation or possession[. 
                    <bold>OR</bold>
                     ; [or]]
                  </paratext>
                </para>
              </subclause2>
              <subclause2 id="a330443">
                <identifier>(c)</identifier>
                <para>
                  <paratext>
                    [there is a subsisting material breach of any of the tenant covenants of this lease relating to the state of repair and condition of the Property][. 
                    <bold>OR</bold>
                     ; or]
                  </paratext>
                </para>
              </subclause2>
              <subclause2 id="a396399">
                <identifier>(d)</identifier>
                <para>
                  <paratext>[the Tenant has not paid £[AMOUNT] by way of cleared funds to the Landlord.]]</paratext>
                </para>
                <drafting.note id="a856216" jurisdiction="">
                  <head align="left" preservecase="true">
                    <headtext>Conditions to a tenant's break (optional clause)</headtext>
                  </head>
                  <division id="a000170" level="1">
                    <para>
                      <paratext>
                        If the tenant has the option to break the lease, the landlord may want to include 
                        <internal.reference refid="a148578">clause 50.2</internal.reference>
                        .
                      </paratext>
                    </para>
                    <para>
                      <paratext>
                        For details of conditions to a right to break and waiver of those conditions, see 
                        <link anchor="co_anchor_a367810" href="https://uk.practicallaw.thomsonreuters.com/3-107-4395?originationContext=document&amp;amp;transitionType=DocumentItem&amp;amp;contextData=%28sc.Default%29" style="ACTLinkURL">
                          <ital>Practice note, Break clauses in leases: Conditions</ital>
                        </link>
                        .
                      </paratext>
                    </para>
                    <division id="a868217" level="2">
                      <head align="left" preservecase="true">
                        <headtext>Payment of main rent and other sums</headtext>
                      </head>
                      <para>
                        <paratext>
                          In addition to the Annual Rent, the landlord may want to make the break conditional on payment of any Insurance Rent that has become due. In which case, include the optional words in square brackets in 
                          <internal.reference refid="a780054">clause 50.2(a)</internal.reference>
                          . The tenant is likely to object to the break being conditional on the payment of "all sums due under the lease". However, limiting the condition to payment of the Annual Rent and Insurance Rent may be an acceptable compromise for the parties.
                        </paratext>
                      </para>
                    </division>
                    <division id="a826870" level="2">
                      <head align="left" preservecase="true">
                        <headtext>Vacant possession</headtext>
                      </head>
                      <para>
                        <paratext>
                          Tenants often object to a condition that requires them to provide vacant possession of the Property as this is considered too onerous and open to dispute. The landlord will have other remedies if vacant possession is not provided in accordance with the tenant's yielding up obligations (see 
                          <internal.reference refid="a506253">clause 22</internal.reference>
                          ). For more details, see 
                          <link anchor="a920944" href="3-107-4395" style="ACTLinkPLCtoPLC">
                            <ital>Practice note, Break clauses in leases: Condition requiring vacant possession</ital>
                          </link>
                          .
                        </paratext>
                      </para>
                      <para>
                        <paratext>
                          Therefore, 
                          <internal.reference refid="a101357">clause 50.2(b)</internal.reference>
                           attempts to provide some compromise wording that simply requires the tenant to vacate the Property and requires the tenant to return the Property free from any third party occupation (or right to occupy).
                        </paratext>
                      </para>
                    </division>
                    <division id="a501051" level="2">
                      <head align="left" preservecase="true">
                        <headtext>State of repair and condition of the Property</headtext>
                      </head>
                      <para>
                        <paratext>
                          The landlord should consider whether to include 
                          <internal.reference refid="a330443">clause 50.2(c)</internal.reference>
                           in the first draft. Tenants generally object to this condition. The landlord will have other remedies if there is a breach of any tenant covenant.
                        </paratext>
                      </para>
                      <para>
                        <paratext>
                          For a summary of the court's interpretation of the term "material", see 
                          <link anchor="co_anchor_a701744" href="https://uk.practicallaw.thomsonreuters.com/3-107-4395?originationContext=document&amp;amp;transitionType=DocumentItem&amp;amp;contextData=%28sc.Default%29" style="ACTLinkURL">
                            <ital>Practice note, Break clauses in leases: Qualified conditions on the right to break</ital>
                          </link>
                          .
                        </paratext>
                      </para>
                      <para>
                        <paratext>
                          If this condition is included, then, before exercising the break, the tenant should consider carrying out an audit of its repair obligations and seeking the landlord's approval to its proposals before starting the works. However, this will not protect the tenant if it is still in breach of its obligations (
                          <link href="https://uk.practicallaw.thomsonreuters.com/D-007-7168?originationContext=document&amp;amp;transitionType=PLDocumentLink&amp;amp;contextData=%28sc.Default%29" style="ACTLinkURL">
                            <ital>Fitzroy House Epworth Street (No 1) Ltd v Financial Times Ltd [2005] EWHC 2391</ital>
                          </link>
                          ) and the landlord will be under no obligation to respond.
                        </paratext>
                      </para>
                    </division>
                    <division id="a392716" level="2">
                      <head align="left" preservecase="true">
                        <headtext>Payment of premium on break</headtext>
                      </head>
                      <para>
                        <paratext>
                          The parties may have agreed that the tenant's right to break is subject to the tenant paying an additional sum of money to the landlord before the break date. If so, 
                          <internal.reference refid="a396399">clause 50.2(d)</internal.reference>
                           should be included and the amount due added. The landlord will want this to be by way of cleared funds so that there is no question that the monies have been paid.
                        </paratext>
                      </para>
                    </division>
                  </division>
                </drafting.note>
              </subclause2>
            </subclause1>
            <subclause1 id="a302997">
              <identifier>50.3</identifier>
              <para>
                <paratext>
                  [Subject to 
                  <internal.reference refid="a148578">clause 50.2</internal.reference>
                  , following 
                  <bold>OR</bold>
                   Following] service of a Break Notice this lease shall terminate on the [relevant] Break Date.
                </paratext>
              </para>
              <drafting.note id="a945762" jurisdiction="">
                <head align="left" preservecase="true">
                  <headtext>Termination on the Break Date</headtext>
                </head>
                <division id="a000171" level="1">
                  <para>
                    <paratext>
                      Include the option referring to 
                      <internal.reference refid="a148578">clause 50.2</internal.reference>
                       in the first set of square brackets if the tenant has a right to terminate the lease and that right is subject to conditions set out in 
                      <internal.reference refid="a148578">clause 50.2</internal.reference>
                      .
                    </paratext>
                  </para>
                  <para>
                    <paratext>
                      The exercise of the break clause will bring the lease to an end, subject to any statutory right of the tenant to remain. Therefore, when the landlord has a right to break the lease, ideally the lease should be excluded from the 
                      <link href="0-503-9375" style="ACTLinkPLCtoPLC">
                        <ital>LTA 1954</ital>
                      </link>
                      . For details of the position if the lease is not contracted out of the LTA 1954, see 
                      <link anchor="a63364" href="3-107-4395" style="ACTLinkPLCtoPLC">
                        <ital>Practice note, Break clauses in leases: The effect of the Landlord and Tenant Act 1954</ital>
                      </link>
                      .
                    </paratext>
                  </para>
                  <para>
                    <paratext>
                      If a superior lease is terminated by the exercise of a break clause, then any underlease also ends. This applies whether the break was exercised by the landlord or the tenant and even where the underlease was granted with the consent of the head landlord (
                      <link href="D-009-4375" style="ACTLinkPLCtoPLC">
                        <ital>Pennell v Payne [1995] QB 192</ital>
                      </link>
                       and 
                      <link href="D-009-6917" style="ACTLinkPLCtoPLC">
                        <ital>Barrett v Morgan [2000] 2 AC 264</ital>
                      </link>
                      ). For more information on the effect on underleases, see 
                      <internal.reference refid="a593386">Drafting note, Break clauses and underletting (optional clause)</internal.reference>
                       and 
                      <link anchor="a668154" href="3-107-4395" style="ACTLinkPLCtoPLC">
                        <ital>Practice note, Break clauses in leases: Effect of a break notice on an underlease and an undertenant</ital>
                      </link>
                      .
                    </paratext>
                  </para>
                  <para>
                    <paratext>
                      If the lease is registered at the Land Registry, 
                      <internal.reference refid="a127390">clause 33</internal.reference>
                       obliges the tenant to close the leasehold title after the lease terminates on the Break Date. For more information, see 
                      <link anchor="a489349" href="3-107-4395" style="ACTLinkPLCtoPLC">
                        <ital>Practice note, Break clauses in leases: Closure of leasehold title after termination by break</ital>
                      </link>
                      .
                    </paratext>
                  </para>
                </division>
              </drafting.note>
            </subclause1>
            <subclause1 id="a731862">
              <identifier>50.4</identifier>
              <para>
                <paratext>
                  Termination of this lease on [the 
                  <bold>OR</bold>
                   a] Break Date shall not affect any other right or remedy that either party may have in relation to any earlier breach of this lease.
                </paratext>
              </para>
              <drafting.note id="a741392" jurisdiction="">
                <head align="left" preservecase="true">
                  <headtext>Other rights and remedies</headtext>
                </head>
                <division id="a000172" level="1">
                  <para>
                    <paratext>
                      <internal.reference refid="a731862">clause 50.4</internal.reference>
                       expressly reserves the rights of both parties in respect of any prior breaches. If the clause were silent, this would be implied anyway in respect of a claim for damages (
                      <link href="https://uk.practicallaw.thomsonreuters.com/D-009-4369?originationContext=document&amp;amp;transitionType=PLDocumentLink&amp;amp;contextData=%28sc.Default%29" style="ACTLinkURL">
                        <ital>Blore v Giuliani [1902] 1 KB 356</ital>
                      </link>
                      ).
                    </paratext>
                  </para>
                  <para>
                    <paratext>
                      The presence of this provision does not lessen the requirement for satisfaction of conditions before the break can be exercised (
                      <link href="https://uk.practicallaw.thomsonreuters.com/D-009-4368?originationContext=document&amp;amp;transitionType=PLDocumentLink&amp;amp;contextData=%28sc.Default%29" style="ACTLinkURL">
                        <ital>Reed Personnel Services plc v American Express Ltd [1997] 1 EGLR 229</ital>
                      </link>
                      ).
                    </paratext>
                  </para>
                  <para>
                    <paratext>Even if there are no conditions to the right to break, a landlord can still pursue a dilapidations claim. However, it might be in a weaker negotiating position once the lease has ended.</paratext>
                  </para>
                </division>
              </drafting.note>
            </subclause1>
            <subclause1 id="a638151">
              <identifier>50.5</identifier>
              <para>
                <paratext>
                  If this lease terminates in accordance with 
                  <internal.reference refid="a302997">clause 50.3</internal.reference>
                  , then, within [ten] working days of the [relevant] Break Date, the Landlord must refund to the Tenant the proportion (calculated on a daily basis) of any Annual Rent (and any VAT paid in respect of it) paid in advance by the Tenant for the period from but excluding the [relevant] Break Date up to but excluding the next Rent Payment Date.
                </paratext>
              </para>
              <drafting.note id="a239818" jurisdiction="">
                <head align="left" preservecase="true">
                  <headtext>Repayment of Annual Rent</headtext>
                </head>
                <division id="a000173" level="1">
                  <para>
                    <paratext>
                      <internal.reference refid="a638151">clause 50.5</internal.reference>
                       allows the tenant to recover rent paid in advance that relates to the period after the Break Date. The ten working day time limit is intended to give the landlord enough time to check that vacant possession has been given (if that is a condition of the break) and to make the necessary administrative arrangements but the period can be amended to suit the particular circumstances.
                    </paratext>
                  </para>
                  <para>
                    <paratext>
                      If this express clause is not included, the tenant is not entitled to a refund. In 
                      <link href="https://uk.practicallaw.thomsonreuters.com/D-035-6102?originationContext=document&amp;amp;transitionType=PLDocumentLink&amp;amp;contextData=%28sc.Default%29" style="ACTLinkURL">
                        <ital>Marks and Spencer plc v BNP Paribas Securities Services Trust Company (Jersey) Ltd and another [2015] UKSC 72</ital>
                      </link>
                      , the Supreme Court held that it was not appropriate to imply a term into the lease that entitled the tenant to a refund of the rent and other monies that it had paid in advance in accordance with the express terms of the lease. For more information, see 
                      <link anchor="co_anchor_a140011" href="https://uk.practicallaw.thomsonreuters.com/3-107-4395?originationContext=document&amp;amp;transitionType=DocumentItem&amp;amp;contextData=%28sc.Default%29" style="ACTLinkURL">
                        <ital>Practice note, Break clauses in leases: What if the break date is in the middle of a rental period?</ital>
                      </link>
                      .
                    </paratext>
                  </para>
                  <para>
                    <paratext>
                      The tenant will want any VAT paid in advance to also be refunded. For more information, see 
                      <link anchor="a710831" href="3-107-4395" style="ACTLinkPLCtoPLC">
                        <ital>Practice note, Break clauses in leases: VAT on any refund</ital>
                      </link>
                      .
                    </paratext>
                  </para>
                </division>
              </drafting.note>
            </subclause1>
          </clause>
          <clause id="a599971">
            <identifier>51.</identifier>
            <head align="left" preservecase="true">
              <headtext>Breach of repair and maintenance obligation</headtext>
            </head>
            <drafting.note id="a920531" jurisdiction="">
              <head align="left" preservecase="true">
                <headtext>Breach of repair and maintenance obligation</headtext>
              </head>
              <division id="a000174" level="1">
                <para>
                  <paratext>
                    For general information on the issues to be considered when drafting and negotiating a clause giving the landlord the right to enter a property and carry out repairs and then recover the cost from the tenant (that is, a 
                    <ital>Jervis v Harris</ital>
                     clause), see 
                    <link href="6-386-5497" style="ACTLinkPLCtoPLC">
                      <ital>Practice note, Leases: Breach of repair and maintenance obligations</ital>
                    </link>
                    .
                  </paratext>
                </para>
              </division>
            </drafting.note>
            <subclause1 id="a521381">
              <identifier>51.1</identifier>
              <para>
                <paratext>The Landlord may enter the Property to inspect its condition and state of repair and give the Tenant a notice of any breach of any of the tenant covenants in this lease relating to the condition or repair of the Property.</paratext>
              </para>
            </subclause1>
            <subclause1 id="a824008">
              <identifier>51.2</identifier>
              <para>
                <paratext>
                  Following the service of a notice pursuant to 
                  <internal.reference refid="a521381">clause 51.1</internal.reference>
                  , the Landlord may enter the Property and carry out the required works if the Tenant:
                </paratext>
              </para>
              <subclause2 id="a602012">
                <identifier>(a)</identifier>
                <para>
                  <paratext>has not begun any works required to remedy any breach specified in that notice within two months of the notice or, if works are required as a matter of emergency, immediately; or</paratext>
                </para>
              </subclause2>
              <subclause2 id="a324430">
                <identifier>(b)</identifier>
                <para>
                  <paratext>is not carrying out the required works with all due speed.</paratext>
                </para>
                <drafting.note id="a795522" jurisdiction="">
                  <head align="left" preservecase="true">
                    <headtext>Right to enter to carry out repairs</headtext>
                  </head>
                  <division id="a000175" level="1">
                    <para>
                      <paratext>
                        A clause that allows a landlord to enter the property to carry out repairs if the tenant is in default of its repairing obligations gives the landlord a way of ensuring that the repairs are done without the restrictions of the 
                        <link href="7-508-2718" style="ACTLinkPLCtoPLC">
                          <ital>Leasehold Property (Repairs) Act 1938</ital>
                        </link>
                         and 
                        <link href="1-508-2759" style="ACTLinkPLCtoPLC">
                          <ital>section 18(1)</ital>
                        </link>
                         of the LTA 1927.
                      </paratext>
                    </para>
                    <para>
                      <paratext>For more information, see Practice notes:</paratext>
                    </para>
                    <list type="bulleted">
                      <list.item>
                        <para>
                          <paratext>
                            <link anchor="a943690" href="6-386-5497" style="ACTLinkPLCtoPLC">
                              <ital>Leases: Breach of repair and maintenance obligations: Leasehold Property (Repairs) Act 1938</ital>
                            </link>
                            .
                          </paratext>
                        </para>
                      </list.item>
                      <list.item>
                        <para>
                          <paratext>
                            <link anchor="a409624" href="6-386-5497" style="ACTLinkPLCtoPLC">
                              <ital>Leases: Breach of repair and maintenance obligations: Section 18(1) of the Landlord and Tenant Act 1927</ital>
                            </link>
                            .
                          </paratext>
                        </para>
                      </list.item>
                    </list>
                  </division>
                </drafting.note>
              </subclause2>
            </subclause1>
            <subclause1 id="a101028">
              <identifier>51.3</identifier>
              <para>
                <paratext>
                  The costs incurred by the Landlord in carrying out any works pursuant to 
                  <internal.reference refid="a824008">clause 51.2</internal.reference>
                   (and any professional fees and any VAT in respect of those costs) shall be a debt due from the Tenant to the Landlord and payable on demand.
                </paratext>
              </para>
              <drafting.note id="a591195" jurisdiction="">
                <head align="left" preservecase="true">
                  <headtext>Costs incurred are a debt</headtext>
                </head>
                <division id="a000176" level="1">
                  <para>
                    <paratext>
                      In 
                      <link href="D-000-2759" style="ACTLinkPLCtoPLC">
                        <ital>Jervis v Harris (1996) Ch 195</ital>
                      </link>
                      , the Court of Appeal held that the costs incurred by a landlord in remedying a breach of the tenant's repairing covenant was a debt owed by the tenant to the landlord rather than a claim for damages. As such, the landlord did not need the court's consent before taking action against the tenant. It is therefore prudent to state that the recovery of the landlord's costs incurred in rectifying a tenant's breach of its repairing obligation is a debt.
                    </paratext>
                  </para>
                  <para>
                    <paratext>
                      For more information, see 
                      <link anchor="a210724" href="6-386-5497" style="ACTLinkPLCtoPLC">
                        <ital>Practice note, Leases: Breach of repair and maintenance obligations: Jervis v Harris clauses</ital>
                      </link>
                      .
                    </paratext>
                  </para>
                </division>
              </drafting.note>
            </subclause1>
            <subclause1 id="a711017">
              <identifier>51.4</identifier>
              <para>
                <paratext>
                  Any action taken by the Landlord pursuant to this 
                  <internal.reference refid="a599971">clause 51</internal.reference>
                   shall be without prejudice to the Landlord's other rights (including those under 
                  <internal.reference refid="a781191">clause 44</internal.reference>
                  ).
                </paratext>
              </para>
              <drafting.note id="a659233" jurisdiction="">
                <head align="left" preservecase="true">
                  <headtext>No prejudice to forfeiture</headtext>
                </head>
                <division id="a000177" level="1">
                  <para>
                    <paratext>
                      It is prudent to include a clause in the lease that makes it clear that the landlord's remedies under this clause are 
                      <bold>in addition to</bold>
                       (and not instead of) the landlord's right to re-enter the Property (that is, forfeit the lease).
                    </paratext>
                  </para>
                </division>
              </drafting.note>
            </subclause1>
          </clause>
          <clause id="a803600">
            <identifier>52.</identifier>
            <head align="left" preservecase="true">
              <headtext>Notices</headtext>
            </head>
            <drafting.note id="a203120" jurisdiction="">
              <head align="left" preservecase="true">
                <headtext>Notices</headtext>
              </head>
              <division id="a000178" level="1">
                <para>
                  <paratext>This notices clause is drafted only in relation to notices, not other communications. Imposing the notice formalities on all communications is likely to be commercially undesirable. There are some situations where a party will want to receive information immediately (for example, if there is an emergency). If the tenant followed the formal notice procedure, the landlord might not get the information it needs for days. As such, the lease may require some information to be communicated immediately. It may also require a subsequent formal notice, to ensure that there is a proper record.</paratext>
                </para>
                <para>
                  <paratext>
                    This clause requires notices to be given in writing. 
                    <internal.reference refid="a130971">clause 1.16</internal.reference>
                     expressly states that email will not be in "writing" (see 
                    <internal.reference refid="a670232">Drafting note, In writing: fax and email</internal.reference>
                    ). 
                    <internal.reference refid="a130971">clause 1.16</internal.reference>
                     also provides the option of excluding fax as being in "writing". If that option is chosen, notices cannot be given by fax and optional 
                    <internal.reference refid="a569154">clause 52.1(c)</internal.reference>
                     and 
                    <internal.reference refid="a921143">clause 52.2(c)</internal.reference>
                     should be deleted.
                  </paratext>
                </para>
                <para>
                  <paratext>
                    The clause provides that the notice "shall be" in writing and "shall be" given by one of the specified delivery methods. This wording indicates that those requirements should be followed. If the requirements are not complied with, it would ultimately be for a court to decide on the facts and as a matter of interpretation whether a particular notice is nevertheless valid. The type of notice being served may be relevant. For example, it is considered more likely that a court would find that the requirements should be complied with for a unilateral contractual notice to be valid. The recipient's conduct after receiving the notice might also be taken into account, particularly if it could give rise to an estoppel or to an argument that it had waived the requirement for the notice to be served in the specified way. If the parties wish for the requirements to be mandatory in respect of all notices, in all situations, the clause would require amendment to set out the consequences of non-compliance, such as by providing that a notice will be ineffective unless sent by one of the specified delivery methods. Similarly, if the parties wish to expressly permit all types of notice to be served by other methods the clause could be amended to provide that the specified methods "may" be used, or substituted with a provision that simply permits service in accordance with 
                    <link href="3-508-2635" style="ACTLinkPLCtoPLC">
                      <ital>section 196</ital>
                    </link>
                     of the LPA 1925.
                  </paratext>
                </para>
                <para>
                  <paratext>The clause specifies a variety of delivery methods. One of these must be followed to be certain that the notice is validly given. In practice, anyone sending an important notice (such as a notice to exercise a break clause) would probably choose to send the notice as securely as possible and by a method that gives proof of postage.</paratext>
                </para>
                <para>
                  <paratext>The clause provides that the requirements for notices to be made in writing and given using a specified delivery method do not apply where the lease expressly states that a notice need not be in writing (for example, a request to have access to the demised premises to carry out repairs). The sender need not comply with those requirements in these situations but, should they choose to do so, the clause enables them to benefit from the deemed receipt provisions.</paratext>
                </para>
                <para>
                  <paratext>
                    For information on notice provisions, see 
                    <link href="3-107-3843" style="ACTLinkPLCtoPLC">
                      <ital>Practice note, Notice clauses</ital>
                    </link>
                    .
                  </paratext>
                </para>
              </division>
            </drafting.note>
            <subclause1 id="a526584">
              <identifier>52.1</identifier>
              <para>
                <paratext>Except where this lease specifically states that a notice need not be in writing, any notice given under or in connection with this lease shall be in writing and given:</paratext>
              </para>
              <subclause2 id="a698082">
                <identifier>(a)</identifier>
                <para>
                  <paratext>by hand:</paratext>
                </para>
                <subclause3 id="a783885">
                  <identifier>(i)</identifier>
                  <para>
                    <paratext>if the party is a company incorporated in the United Kingdom, at that party's registered office address;</paratext>
                  </para>
                </subclause3>
                <subclause3 id="a487963">
                  <identifier>(ii)</identifier>
                  <para>
                    <paratext>if the party is a company not incorporated in the United Kingdom, at that party's principal place of business in the United Kingdom; or</paratext>
                  </para>
                </subclause3>
                <subclause3 id="a843691">
                  <identifier>(iii)</identifier>
                  <para>
                    <paratext>in any other case, at that party's last known place of abode or business in the United Kingdom; [or]</paratext>
                  </para>
                </subclause3>
              </subclause2>
              <subclause2 id="a230893">
                <identifier>(b)</identifier>
                <para>
                  <paratext>by pre-paid first-class post or other next working day delivery service:</paratext>
                </para>
                <subclause3 id="a472132">
                  <identifier>(i)</identifier>
                  <para>
                    <paratext>if the party is a company incorporated in the United Kingdom, at that party's registered office address;</paratext>
                  </para>
                </subclause3>
                <subclause3 id="a256015">
                  <identifier>(ii)</identifier>
                  <para>
                    <paratext>if the party is a company not incorporated in the United Kingdom, at that party's principal place of business in the United Kingdom; or</paratext>
                  </para>
                </subclause3>
                <subclause3 id="a600057">
                  <identifier>(iii)</identifier>
                  <para>
                    <paratext>
                      in any other case, at that party's last known place of abode or business in the United Kingdom[. 
                      <bold>OR</bold>
                       ; or]
                    </paratext>
                  </para>
                </subclause3>
              </subclause2>
              <subclause2 id="a569154">
                <identifier>(c)</identifier>
                <para>
                  <paratext>[by fax to the party's main fax number.]</paratext>
                </para>
              </subclause2>
            </subclause1>
            <subclause1 id="a320988">
              <identifier>52.2</identifier>
              <para>
                <paratext>
                  If a notice complies with the criteria in 
                  <internal.reference refid="a526584">clause 52.1</internal.reference>
                  , whether or not this lease requires that notice to be in writing, it shall be deemed to have been received if:
                </paratext>
              </para>
              <subclause2 id="a549246">
                <identifier>(a)</identifier>
                <para>
                  <paratext>delivered by hand, at the time the notice is left at the proper address; [or]</paratext>
                </para>
              </subclause2>
              <subclause2 id="a145831">
                <identifier>(b)</identifier>
                <para>
                  <paratext>
                    sent by pre-paid first-class post or other next working day delivery service, on the [second] working day after posting[. 
                    <bold>OR</bold>
                     ; or]
                  </paratext>
                </para>
              </subclause2>
              <subclause2 id="a921143">
                <identifier>(c)</identifier>
                <para>
                  <paratext>[sent by fax, at [9.00 am] on the next working day after transmission.]</paratext>
                </para>
              </subclause2>
            </subclause1>
            <subclause1 id="a440773">
              <identifier>52.3</identifier>
              <para>
                <paratext>This clause does not apply to the service of any proceedings or other documents in any legal action or, where applicable, any arbitration or other method of dispute resolution.</paratext>
              </para>
            </subclause1>
          </clause>
          <clause id="a656807">
            <identifier>53.</identifier>
            <head align="left" preservecase="true">
              <headtext>Consents and approvals</headtext>
            </head>
            <drafting.note id="a914717" jurisdiction="">
              <head align="left" preservecase="true">
                <headtext>Consents and approvals</headtext>
              </head>
              <division id="a000179" level="1">
                <para>
                  <paratext>
                    The standard document distinguishes between a landlord's 
                    <bold>consent</bold>
                     and a landlord's 
                    <bold>approval</bold>
                    .
                  </paratext>
                </para>
                <para>
                  <paratext>
                    This is because, unless it is clear from the lease that the landlord's consent means only its consent given in a formal licence (and there has been no variation or waiver of this), a landlord may be held to have given consent in correspondence either from itself or from its agents (see 
                    <ital>Next plc v National Farmers' Union Mutual Insurance Co Ltd [1997] EGCS 181</ital>
                    , 
                    <link href="D-008-7654" style="ACTLinkPLCtoPLC">
                      <ital>Prudential Assurance Co Ltd v Mount Eden Land Ltd (1997) 74 P&amp;CR 377</ital>
                    </link>
                     and 
                    <link href="D-000-2787" style="ACTLinkPLCtoPLC">
                      <ital>Aubergine Enterprises Ltd v Lakewood International Ltd [2002] EWCA Civ 177</ital>
                    </link>
                    ).
                  </paratext>
                </para>
                <para>
                  <paratext>Therefore, wording is needed to prevent consent being given when it is not (or not yet) intended. However, when introducing the degree of formality needed to give that protection, it is also important that the need for a formal licence does not (inadvertently) also cover situations where a formal licence would be inconvenient.</paratext>
                </para>
                <para>
                  <paratext>
                    Where a formal licence is required, the word 
                    <bold>consent</bold>
                     is used and, where a formal licence is not needed, the word 
                    <bold>approval</bold>
                     is used. An approval must generally still be in writing.
                  </paratext>
                </para>
              </division>
            </drafting.note>
            <subclause1 id="a117374">
              <identifier>53.1</identifier>
              <para>
                <paratext>Where the consent of the Landlord is required under this lease, a consent shall only be valid if it is given by deed unless:</paratext>
              </para>
              <subclause2 id="a590239">
                <identifier>(a)</identifier>
                <para>
                  <paratext>it is given in writing and signed by the Landlord or a person duly authorised on its behalf; and</paratext>
                </para>
              </subclause2>
              <subclause2 id="a383445">
                <identifier>(b)</identifier>
                <para>
                  <paratext>it expressly states that the Landlord waives the requirement for a deed in that particular case.</paratext>
                </para>
              </subclause2>
            </subclause1>
            <subclause1 id="a241907">
              <identifier>53.2</identifier>
              <para>
                <paratext>
                  If a waiver is given pursuant to 
                  <internal.reference refid="a117374">clause 53.1</internal.reference>
                  , it shall not affect the requirement for a deed for any other consent.
                </paratext>
              </para>
            </subclause1>
            <subclause1 id="a384810">
              <identifier>53.3</identifier>
              <para>
                <paratext>Where the approval of the Landlord is required under this lease, an approval shall only be valid if it is in writing and signed by or on behalf of the Landlord unless:</paratext>
              </para>
              <subclause2 id="a662698">
                <identifier>(a)</identifier>
                <para>
                  <paratext>the approval is being given in a case of emergency; or</paratext>
                </para>
              </subclause2>
              <subclause2 id="a893818">
                <identifier>(b)</identifier>
                <para>
                  <paratext>this lease expressly states that the approval need not be in writing.</paratext>
                </para>
              </subclause2>
            </subclause1>
            <subclause1 id="a304549">
              <identifier>53.4</identifier>
              <para>
                <paratext>If the Landlord gives a consent or approval under this lease, the giving of that consent or approval shall not:</paratext>
              </para>
              <subclause2 id="a766239">
                <identifier>(a)</identifier>
                <para>
                  <paratext>imply that any consent or approval required from a third party has been obtained; or</paratext>
                </para>
              </subclause2>
              <subclause2 id="a290105">
                <identifier>(b)</identifier>
                <para>
                  <paratext>obviate the need to obtain any consent or approval from a third party.</paratext>
                </para>
              </subclause2>
            </subclause1>
            <subclause1 id="a972093">
              <identifier>53.5</identifier>
              <para>
                <paratext>
                  Where the Tenant requires the consent or approval of [the Superior Landlord or] any mortgagee to any act or omission under this lease, then (subject to 
                  <internal.reference refid="a913187">clause 1.12</internal.reference>
                  ) at the cost of the Tenant the Landlord must use [all] reasonable endeavours to obtain that consent or approval.
                </paratext>
              </para>
              <drafting.note id="a209499" jurisdiction="">
                <head align="left" preservecase="true">
                  <headtext>[All] reasonable endeavours</headtext>
                </head>
                <division id="a000180" level="1">
                  <para>
                    <paratext>
                      In this clause the landlord covenants with the tenant to use "[all] reasonable endeavours" to obtain the relevant consent or approval. For more information, see 
                      <link href="6-380-0482" style="ACTLinkPLCtoPLC">
                        <ital>Practice note, Best or reasonable endeavours?</ital>
                      </link>
                    </paratext>
                  </para>
                </division>
              </drafting.note>
            </subclause1>
            <subclause1 id="a528096">
              <identifier>53.6</identifier>
              <para>
                <paratext>Where:</paratext>
              </para>
              <subclause2 id="a464202">
                <identifier>(a)</identifier>
                <para>
                  <paratext>the consent of [the Superior Landlord or] a mortgagee is required under this lease, a consent shall only be valid if it would be valid as a consent given under the terms of the [Superior Lease or] mortgage; or</paratext>
                </para>
              </subclause2>
              <subclause2 id="a225555">
                <identifier>(b)</identifier>
                <para>
                  <paratext>the approval of [the Superior Landlord or] a mortgagee is required under this lease, an approval shall only be valid if it would be valid as an approval given under the terms of the [Superior Lease or] mortgage.</paratext>
                </para>
                <drafting.note id="a118546" jurisdiction="">
                  <head align="left" preservecase="true">
                    <headtext>Validity of consent of approvals where the consent or approval of the Superior Landlord or mortgagee is required</headtext>
                  </head>
                  <division id="a000181" level="1">
                    <para>
                      <paratext>Include the optional wording relating to the Superior Landlord and the Superior Lease if the lease to be granted is an underlease.</paratext>
                    </para>
                    <para>
                      <paratext>
                        This clause should be read in conjunction with 
                        <internal.reference refid="a913187">clause 1.12</internal.reference>
                         (see 
                        <internal.reference refid="a342444">Drafting note, Consents and approvals</internal.reference>
                        ).
                      </paratext>
                    </para>
                  </division>
                </drafting.note>
              </subclause2>
            </subclause1>
          </clause>
          <clause id="a999881">
            <identifier>54.</identifier>
            <head align="left" preservecase="true">
              <headtext>[Disputes under the Superior Lease</headtext>
            </head>
            <drafting.note id="a986322" jurisdiction="">
              <head align="left" preservecase="true">
                <headtext>Disputes under the Superior Lease (optional clause)</headtext>
              </head>
              <division id="a000182" level="1">
                <para>
                  <paratext>Include this clause if the lease to be granted is an underlease.</paratext>
                </para>
                <para>
                  <paratext>Certain issues may fall to be determined under the superior lease.</paratext>
                </para>
                <para>
                  <paratext>The landlord's conveyancer should ensure that the landlord does not get caught between the superior landlord and the tenant on these types of issues.</paratext>
                </para>
                <para>
                  <paratext>The tenant's conveyancer should ensure that they are happy with how matters are determined under the terms of the superior lease. In reality, following the determination provisions of the superior lease will often be something the tenant will have to accept.</paratext>
                </para>
                <para>
                  <paratext>
                    Insert the optional wording at the end of the clause if this lease includes a rent review (see 
                    <internal.reference refid="a594018">Schedule 5</internal.reference>
                    ).
                  </paratext>
                </para>
              </division>
            </drafting.note>
            <subclause1 id="a760945">
              <para>
                <paratext>Notwithstanding the other terms of this lease, if any dispute, issue, question or matter arising out of or under or relating to the Superior Lease also affects or relates to the provisions of this lease, the determination of that dispute, issue, question or matter pursuant to the provisions of the Superior Lease shall be binding on the Tenant as well as the Landlord for the purposes both of the Superior Lease and this lease [provided that this provision shall not apply to the provisions for the review of Annual Rent payable under this lease].]</paratext>
              </para>
            </subclause1>
          </clause>
          <clause id="a553787">
            <identifier>55.</identifier>
            <head align="left" preservecase="true">
              <headtext>VAT</headtext>
            </head>
            <drafting.note id="a660678" jurisdiction="">
              <head align="left" preservecase="true">
                <headtext>VAT</headtext>
              </head>
              <division id="a000183" level="1">
                <para>
                  <paratext>
                    It is important to include VAT provisions making it clear that any sums payable by either party to the other are expressed to be exclusive of VAT and that, if VAT is chargeable, this must be paid in addition. For more information on the issues to be considered when drafting and negotiating a VAT clause, see 
                    <link href="0-500-3461" style="ACTLinkPLCtoPLC">
                      <ital>Practice note, Leases: VAT</ital>
                    </link>
                    .
                  </paratext>
                </para>
                <para>
                  <paratext>
                    The provisions of this clause (except optional 
                    <internal.reference refid="a441699">clause 55.4</internal.reference>
                    ) apply to both the landlord and the tenant. As a matter of principle, the landlord should not object to a mutual VAT clause, particularly where the landlord is able to recover as input VAT any VAT charged by the tenant. It would be unusual for the landlord of this type of building not to have opted to tax the building. If the landlord has opted to tax, this would allow it to recover any input tax and, therefore, any VAT charged would not be a cost. However, if the landlord has not opted to tax, it would not be able to recover any VAT and any VAT charged would be a cost. Accordingly, if the landlord has not opted to tax, it may not want to accept a mutual VAT clause.
                  </paratext>
                </para>
                <para>
                  <paratext>
                    Even if no option to tax has been exercised, it is still possible for supplies under the lease to be standard rated if they fall within the specific VAT charge for the supply of self-storage (
                    <ital>Item (ka), </ital>
                    <link href="https://uk.practicallaw.thomsonreuters.com/w-020-1435?originationContext=document&amp;amp;transitionType=PLDocumentLink&amp;amp;contextData=(sc.Default)&amp;amp;ppcid=03cfc13cd7444c818f2a4f12c84f1661" style="ACTLinkURL">
                      <ital>Group 1</ital>
                    </link>
                    <ital>, </ital>
                    <link href="2-505-8768" style="ACTLinkPLCtoPLC">
                      <ital>Schedule 9</ital>
                    </link>
                    <ital>, </ital>
                    <link href="5-505-8762" style="ACTLinkPLCtoPLC">
                      <ital>VATA 1994</ital>
                    </link>
                    ), This may be the case even if there are other uses to which the property is being put, provided that storage is the primary use. If the use changes at any point during the term of the lease, then this may result in the VAT liability also changing (see 
                    <link href="3-523-8627" style="ACTLinkPLCtoPLC">
                      <ital>Practice note, VAT and storage: issues for owners and occupiers</ital>
                    </link>
                    ).
                  </paratext>
                </para>
                <para>
                  <paratext>
                    Landlords need to know the exact use to which the premises are put and to be kept informed by the tenant of any changes in use. If, therefore, there is a possible self-storage use to which the property may be put, the landlord may wish to include optional 
                    <internal.reference refid="a643154">clause 24</internal.reference>
                    . For more information, see 
                    <internal.reference refid="a575597">Drafting note, Provision of information on change of use (optional clause)</internal.reference>
                    .
                  </paratext>
                </para>
                <division id="a918666" level="2">
                  <head align="left" preservecase="true">
                    <headtext>Disapplication</headtext>
                  </head>
                  <para>
                    <paratext>
                      Optional 
                      <internal.reference refid="a441699">clause 55.4</internal.reference>
                       is designed to afford protection for the landlord should the landlord's option to tax be disapplied under the anti-avoidance provisions in Schedule 10 to VATA 1994 (see 
                      <link anchor="a501273" href="6-508-0343" style="ACTLinkPLCtoPLC">
                        <ital>Practice note, The option to tax: disapplication: Anti-avoidance rules</ital>
                      </link>
                      ). The consequences of the landlord's option to tax being disapplied are likely to be severe and, therefore, the landlord will want to insist on the inclusion of this provision.
                    </paratext>
                  </para>
                </division>
                <division id="a569404" level="2">
                  <head align="left" preservecase="true">
                    <headtext>VAT invoices</headtext>
                  </head>
                  <para>
                    <paratext>Some leases provide that the tenant will not have to make any payment of VAT unless and until the landlord provides the tenant with a VAT invoice. The standard document does not contain such a clause.</paratext>
                  </para>
                  <para>
                    <paratext>
                      If a landlord issues a VAT invoice for the rent, it will have to account for the VAT in the landlord's next VAT return even if the tenant has not paid the rent. Therefore, some landlords issue a rent demand (rather than a VAT invoice) and only issue a VAT invoice when the rent (and VAT) is paid. By adopting this method, the landlord avoids having to account for VAT on the rent before the tenant pays it. Although a landlord can claim bad debt relief if (among other things), the rent owing is written off in the landlord's accounts (see 
                      <link anchor="a649070" href="2-517-7016" style="ACTLinkPLCtoPLC">
                        <ital>Practice note, VAT: bad debt relief: Conditions for relief</ital>
                      </link>
                      ), issuing a VAT invoice before payment creates a potential avoidable cash flow disadvantage for the landlord. However, some landlords choose to issue VAT invoices without first issuing rent demands (because of the inconvenience of adding an extra administrative layer to the collection of rent).
                    </paratext>
                  </para>
                  <para>
                    <paratext>
                      From a tenant's perspective, input tax (relating to the rent) cannot be deducted until it receives a VAT invoice. Although the landlord is under a statutory obligation to issue a VAT invoice within 30 days of the time of supply, the tenant may prefer a contractual obligation to provide an invoice before payment. In the case of a large, well-run landlord, the risk to the tenant of not receiving a VAT invoice in good time is likely to be low. In other cases, the tenant might want to include the following as a new sub-clause at the end of this 
                      <internal.reference refid="a553787">clause 55</internal.reference>
                      :
                    </paratext>
                  </para>
                  <display.quote>
                    <para>
                      <paratext>"The Tenant shall not be required to make any payment of VAT unless and until the Landlord provides to the Tenant a valid VAT invoice addressed to the Tenant".</paratext>
                    </para>
                  </display.quote>
                  <para>
                    <paratext>Alternatively, the landlord could agree to provide a VAT invoice within a specified number of days of payment (for example, seven days).</paratext>
                  </para>
                </division>
              </division>
            </drafting.note>
            <subclause1 id="a403236">
              <identifier>55.1</identifier>
              <para>
                <paratext>All sums payable by either party under or in connection with this lease are exclusive of any VAT that may be chargeable.</paratext>
              </para>
            </subclause1>
            <subclause1 id="a153493">
              <identifier>55.2</identifier>
              <para>
                <paratext>A party to this lease must pay VAT in respect of all taxable supplies made to that party in connection with this lease on the due date for making any payment or, if earlier, the date on which that supply is made for VAT purposes.</paratext>
              </para>
            </subclause1>
            <subclause1 id="a697043">
              <identifier>55.3</identifier>
              <para>
                <paratext>Every obligation on either party, under or in connection with this lease, to pay any sum by way of a refund or indemnity, includes an obligation to pay an amount equal to any VAT incurred on that sum by the receiving party (except to the extent that the receiving party obtains credit for such VAT).</paratext>
              </para>
            </subclause1>
            <subclause1 id="a441699">
              <identifier>55.4</identifier>
              <para>
                <paratext>[The Tenant warrants that it does not intend or expect that the Property will become exempt land (within paragraph 12 of Schedule 10 to the Value Added Tax Act 1994) and that the purposes for which the Property are or are to be used will not affect the application or effect of any option to tax made by the Landlord in respect of the Property.]</paratext>
              </para>
            </subclause1>
          </clause>
          <clause id="a195411">
            <identifier>56.</identifier>
            <head align="left" preservecase="true">
              <headtext>Joint and several liability</headtext>
            </head>
            <drafting.note id="a140196" jurisdiction="">
              <head align="left" preservecase="true">
                <headtext>Joint and several liability</headtext>
              </head>
              <division id="a000184" level="1">
                <para>
                  <paratext>
                    For information on joint and several liability clauses, see 
                    <link href="0-107-3811" style="ACTLinkPLCtoPLC">
                      <ital>Standard clause, Joint and several liability</ital>
                    </link>
                    . For general information on joint and several liability, see 
                    <link href="1-200-4741" style="ACTLinkPLCtoPLC">
                      <ital>Practice note, Joint, several and joint and several liability</ital>
                    </link>
                    .
                  </paratext>
                </para>
              </division>
            </drafting.note>
            <subclause1 id="a472811">
              <para>
                <paratext>Where a party comprises more than one person, those persons shall be jointly and severally liable for the obligations and liabilities of that party arising under this lease. The party to whom those obligations and liabilities are owed may take action against, or release or compromise the liability of, or grant time or other indulgence to, any one of those persons without affecting the liability of any other of them.</paratext>
              </para>
            </subclause1>
          </clause>
          <clause id="a300624">
            <identifier>57.</identifier>
            <head align="left" preservecase="true">
              <headtext>Entire agreement</headtext>
            </head>
            <drafting.note id="a255041" jurisdiction="">
              <head align="left" preservecase="true">
                <headtext>Entire agreement</headtext>
              </head>
              <division id="a000185" level="1">
                <para>
                  <paratext>
                    For general information, see the integrated drafting notes to 
                    <link href="7-504-3977" style="ACTLinkPLCtoPLC">
                      <ital>Standard clause, Entire agreement: property documents</ital>
                    </link>
                    .
                  </paratext>
                </para>
                <para>
                  <paratext>This clause limits the parties' reliance on representations and warranties but includes an optional provision allowing reliance by the tenant on formal replies to enquiries.</paratext>
                </para>
                <para>
                  <paratext>
                    There is no reference to parties, when entering into the lease, relying on other representations or warranties specified in the lease. This is because it would be unusual to refer to those matters in the body of the lease. However, if that wording is appropriate, see 
                    <link href="7-504-3977" style="ACTLinkPLCtoPLC">
                      <ital>Standard clause, Entire agreement: property documents</ital>
                    </link>
                    .
                  </paratext>
                </para>
                <para>
                  <paratext>
                    If the lease is being entered into pursuant to an agreement for lease, and any obligations under the agreement for lease will continue after the grant of the lease, the agreement for lease should be annexed to the lease. If the agreement is not annexed to the lease, consider amending 
                    <internal.reference refid="a480846">clause 57.1</internal.reference>
                     to refer to the agreement for lease.
                  </paratext>
                </para>
              </division>
            </drafting.note>
            <subclause1 id="a480846">
              <identifier>57.1</identifier>
              <para>
                <paratext>
                  This lease [and the documents annexed to it] constitute[s] the whole agreement between the parties and supersede[s] all previous discussions, correspondence, negotiations, arrangements, understandings and agreements between them relating to [its 
                  <bold>OR</bold>
                   their] subject matter.
                </paratext>
              </para>
            </subclause1>
            <subclause1 id="a595383">
              <identifier>57.2</identifier>
              <para>
                <paratext>Each party acknowledges that in entering into this lease [and any documents annexed to it] it does not rely on[, and shall have no remedies in respect of,] any representation or warranty (whether made innocently or negligently) [other than those contained in any Written Replies].</paratext>
              </para>
            </subclause1>
            <subclause1 id="a125386">
              <identifier>57.3</identifier>
              <para>
                <paratext>Nothing in this lease constitutes or shall constitute a representation or warranty that the Property may lawfully be used for any purpose allowed by this lease.</paratext>
              </para>
            </subclause1>
            <subclause1 id="a174843">
              <identifier>57.4</identifier>
              <para>
                <paratext>[Nothing in this clause shall limit or exclude any liability for fraud.]</paratext>
              </para>
            </subclause1>
          </clause>
          <clause id="a928267">
            <identifier>58.</identifier>
            <head align="left" preservecase="true">
              <headtext>Contracts (Rights of Third Parties) Act 1999</headtext>
            </head>
            <drafting.note id="a799028" jurisdiction="">
              <head align="left" preservecase="true">
                <headtext>Contracts (Rights of Third Parties) Act 1999</headtext>
              </head>
              <division id="a000186" level="1">
                <para>
                  <paratext>
                    The 
                    <link href="9-505-5610" style="ACTLinkPLCtoPLC">
                      <ital>CRTPA 1999</ital>
                    </link>
                     gives a party who is not a party to a contract the statutory right to enforce a term of a contract if either of the following apply:
                  </paratext>
                </para>
                <list type="bulleted">
                  <list.item>
                    <para>
                      <paratext>The contract expressly provides that they may.</paratext>
                    </para>
                  </list.item>
                  <list.item>
                    <para>
                      <paratext>The term purports to confer a benefit on them (unless, on a proper construction of the contract, it appears that the parties did not intend the term to be enforceable by the third party).</paratext>
                    </para>
                  </list.item>
                </list>
                <para>
                  <paratext>
                    (
                    <link href="7-505-5611" style="ACTLinkPLCtoPLC">
                      <ital>Section 1(1) and (2)</ital>
                    </link>
                    <ital>,</ital>
                    <ital>CRTPA 1999</ital>
                    .)
                  </paratext>
                </para>
                <para>
                  <paratext>
                    This clause, which is based on 
                    <link href="6-107-3846" style="ACTLinkPLCtoPLC">
                      <ital>Standard clause, Third party rights</ital>
                    </link>
                    , excludes these third party rights.
                  </paratext>
                </para>
                <para>
                  <paratext>For more information on:</paratext>
                </para>
                <list type="bulleted">
                  <list.item>
                    <para>
                      <paratext>
                        The CRTPA 1999, see 
                        <link href="8-380-8057" style="ACTLinkPLCtoPLC">
                          <ital>Practice note, Contracts: privity and third party rights and obligations</ital>
                        </link>
                        .
                      </paratext>
                    </para>
                  </list.item>
                  <list.item>
                    <para>
                      <paratext>
                        The drafting of this clause, see 
                        <link href="6-107-3846" style="ACTLinkPLCtoPLC">
                          <ital>Standard clause, Third party rights</ital>
                        </link>
                        .
                      </paratext>
                    </para>
                  </list.item>
                </list>
              </division>
            </drafting.note>
            <subclause1 id="a501654">
              <para>
                <paratext>This lease does not give rise to any rights under the Contracts (Rights of Third Parties) Act 1999 to enforce any term of this lease.</paratext>
              </para>
            </subclause1>
          </clause>
          <clause id="a555739">
            <identifier>59.</identifier>
            <head align="left" preservecase="true">
              <headtext>Governing Law</headtext>
            </head>
            <drafting.note id="a165644" jurisdiction="">
              <head align="left" preservecase="true">
                <headtext>Governing Law</headtext>
              </head>
              <division id="a000187" level="1">
                <para>
                  <paratext>The governing law clause provides that the law of England and Wales governs the performance and interpretation of the lease and governs disputes arising under it. It covers both contractual and non-contractual obligations and disputes.</paratext>
                </para>
                <para>
                  <paratext>
                    For information on governing law clauses, see 
                    <link href="8-107-3850" style="ACTLinkPLCtoPLC">
                      <ital>Standard clause, Governing law</ital>
                    </link>
                     and 
                    <link href="4-107-3852" style="ACTLinkPLCtoPLC">
                      <ital>Practice note, Governing law and jurisdiction clauses</ital>
                    </link>
                    .
                  </paratext>
                </para>
              </division>
            </drafting.note>
            <subclause1 id="a914944">
              <para>
                <paratext>This lease and any dispute or claim (including non-contractual disputes or claims) arising out of or in connection with it or its subject matter or formation shall be governed by and construed in accordance with the law of England and Wales.</paratext>
              </para>
            </subclause1>
          </clause>
          <clause id="a108012">
            <identifier>60.</identifier>
            <head align="left" preservecase="true">
              <headtext>Jurisdiction</headtext>
            </head>
            <drafting.note id="a257676" jurisdiction="">
              <head align="left" preservecase="true">
                <headtext>Jurisdiction</headtext>
              </head>
              <division id="a000188" level="1">
                <para>
                  <paratext>The jurisdiction clause relates to the place where a dispute arising under the lease will be heard. There is an option for exclusive or non-exclusive jurisdiction:</paratext>
                </para>
                <list type="bulleted">
                  <list.item>
                    <para>
                      <paratext>The option for exclusive jurisdiction is intended to prevent one party from bringing proceedings against the other in the courts of any country other than the country set out in the agreement.</paratext>
                    </para>
                  </list.item>
                  <list.item>
                    <para>
                      <paratext>The option for non-exclusive jurisdiction is intended to enable either party to bring proceedings against the other, either in the courts of the chosen country, or in the courts of any other country which has jurisdiction over the dispute under their own jurisdictional rules.</paratext>
                    </para>
                  </list.item>
                </list>
                <para>
                  <paratext>
                    The ability of a party to bring proceedings in the jurisdiction specified will also depend on the type of claim. For more information, see 
                    <link href="3-502-0888" style="ACTLinkPLCtoPLC">
                      <ital>Practice note, Jurisdiction: an overview</ital>
                    </link>
                    .
                  </paratext>
                </para>
                <para>
                  <paratext>
                    The standard document is drafted on the assumption that the parties are located in England and Wales. Where any of the parties is based outside England and Wales, it is usually advisable to include an additional provision appointing an agent in England or Wales for service of process. For more information, see 
                    <link href="9-522-6848" style="ACTLinkPLCtoPLC">
                      <ital>Standard clause, Jurisdiction</ital>
                    </link>
                    .
                  </paratext>
                </para>
                <para>
                  <paratext>For general information on jurisdiction clauses, see:</paratext>
                </para>
                <list type="bulleted">
                  <list.item>
                    <para>
                      <paratext>
                        <link href="9-522-6848" style="ACTLinkPLCtoPLC">
                          <ital>Standard clause, Jurisdiction</ital>
                        </link>
                        .
                      </paratext>
                    </para>
                  </list.item>
                  <list.item>
                    <para>
                      <paratext>
                        <link href="4-107-3852" style="ACTLinkPLCtoPLC">
                          <ital>Practice note, Governing law and jurisdiction clauses</ital>
                        </link>
                        .
                      </paratext>
                    </para>
                  </list.item>
                  <list.item>
                    <para>
                      <paratext>
                        <link href="3-502-0888" style="ACTLinkPLCtoPLC">
                          <ital>Practice note, Jurisdiction: an overview</ital>
                        </link>
                        .
                      </paratext>
                    </para>
                  </list.item>
                </list>
              </division>
            </drafting.note>
            <subclause1 id="a902263">
              <para>
                <paratext>
                  [Subject to 
                  <internal.reference refid="a878413">paragraph 2</internal.reference>
                   of 
                  <internal.reference refid="a667118">Part 5</internal.reference>
                   of 
                  <internal.reference refid="a594018">Schedule 5</internal.reference>
                  , each, 
                  <bold>OR</bold>
                   Each] party irrevocably agrees that the courts of England and Wales shall have [exclusive 
                  <bold>OR</bold>
                   non-exclusive] jurisdiction to settle any dispute or claim (including non-contractual disputes or claims) arising out of or in connection with this lease or its subject matter or formation.
                </paratext>
              </para>
            </subclause1>
          </clause>
        </operative>
        <testimonium default="false" wording="contract">
          <para>
            <paratext>This document has been executed as a deed and is delivered and takes effect on the date stated at the beginning of it.</paratext>
          </para>
        </testimonium>
        <disclosure.schedule>
          <schedule id="a266154">
            <identifier>Schedule 1</identifier>
            <head align="left" preservecase="true">
              <headtext>Property</headtext>
            </head>
            <drafting.note id="a707745" jurisdiction="">
              <head align="left" preservecase="true">
                <headtext>Property description</headtext>
              </head>
              <division id="a000189" level="1">
                <para>
                  <paratext>The description of the extent of the Property is important as it impacts both on grant and obligations. A plan will be used in most cases.</paratext>
                </para>
                <para>
                  <paratext>
                    The definition 
                    <bold>must</bold>
                     be tailored to the particular premises to be demised.
                  </paratext>
                </para>
                <division id="a292026" level="2">
                  <head align="left" preservecase="true">
                    <headtext>Requirements of LRR 2003</headtext>
                  </head>
                  <para>
                    <paratext>
                      If the lease is registrable, the requirements of the 
                      <link href="0-505-7500" style="ACTLinkPLCtoPLC">
                        <ital>LRR 2003</ital>
                      </link>
                       must be followed. These are:
                    </paratext>
                  </para>
                  <list type="bulleted">
                    <list.item>
                      <para>
                        <paratext>
                          If the lease is granted out of a registered title, there must be a lease plan. This is unless the landlord's title plan clearly identifies the land which is leased, in which case the leased land may be described in writing only (
                          <link href="1-513-4386" style="ACTLinkPLCtoPLC">
                            <ital>rule 213</ital>
                          </link>
                          , 
                          <ital>LRR 2003</ital>
                          ).
                        </paratext>
                      </para>
                    </list.item>
                    <list.item>
                      <para>
                        <paratext>
                          If the lease is granted out of unregistered land, the leased land must be clearly identifiable on the Ordnance Survey map. Although the rules allow this to be done by "plan or otherwise", in practice a plan based on the Ordnance Survey should be used (
                          <link href="9-513-4387" style="ACTLinkPLCtoPLC">
                            <ital>rule 24</ital>
                          </link>
                          , 
                          <ital>LRR 2003</ital>
                           and 
                          <link href="6-521-4917" style="ACTLinkPLCtoPLC">
                            <ital>LR Practice Guide 40 Supplement 2</ital>
                          </link>
                          ).
                        </paratext>
                      </para>
                    </list.item>
                  </list>
                  <para>
                    <paratext>Where the lease has a written description of the property and a plan, there must not be any discrepancy between the two.</paratext>
                  </para>
                  <para>
                    <paratext>Plans must be signed by the landlord. It is good practice for the plans to be signed by the tenant as well as this may assist in avoiding disputes in the future. Where a company is a party to the lease, it should execute the plan in the same manner as it executes the lease itself.</paratext>
                  </para>
                  <para>
                    <paratext>
                      The Land Registry has detailed guidance on plans. For more information, see 
                      <link href="1-201-2562" style="ACTLinkPLCtoPLC">
                        <ital>Checklist, Land registration: submitting plans</ital>
                      </link>
                      .
                    </paratext>
                  </para>
                </division>
                <division id="a513316" level="2">
                  <head align="left" preservecase="true">
                    <headtext>Airspace and subsoil</headtext>
                  </head>
                  <para>
                    <paratext>
                      Unless they are specifically excluded or outside stated boundaries, the airspace above (at least to the height necessary for the ordinary use and enjoyment of a property (
                      <link href="D-002-4403" style="ACTLinkPLCtoPLC">
                        <ital>Bernstein v Skyviews and General Ltd [1978] Q.B. 479</ital>
                      </link>
                      ) and the subsoil below will be included in the demise. For more information, see 
                      <link anchor="a518010" href="2-107-4452" style="ACTLinkPLCtoPLC">
                        <ital>Practice note, Boundaries and boundary rules: Leasehold land</ital>
                      </link>
                      .
                    </paratext>
                  </para>
                  <para>
                    <paratext>If the landlord does not want to demise to the tenant either the airspace above or the subsoil below, this Schedule should be amended to expressly exclude them.</paratext>
                  </para>
                </division>
                <division id="a872093" level="2">
                  <head align="left" preservecase="true">
                    <headtext>Fixtures</headtext>
                  </head>
                  <para>
                    <paratext>
                      <link href="8-202-2732" style="ACTLinkPLCtoPLC">
                        <bold>
                          <ital>Fixtures</ital>
                        </bold>
                      </link>
                       (including those installed during the term) will be part of the Property (and so, for example, within the scope of the repairing obligations).
                    </paratext>
                  </para>
                  <para>
                    <paratext>
                      A tenant has the right to remove certain of its trade fixtures at the end of the term (see 
                      <link anchor="a457441" href="4-384-3152" style="ACTLinkPLCtoPLC">
                        <ital>Practice note, Leases: Yield up clauses: Tenant's fixtures</ital>
                      </link>
                      ).
                    </paratext>
                  </para>
                </division>
                <division id="a674297" level="2">
                  <head align="left" preservecase="true">
                    <headtext>Party walls</headtext>
                  </head>
                  <para>
                    <paratext>
                      If the Property is not detached from other buildings, the parties conveyancers must consider the issue of 
                      <link href="3-202-2739" style="ACTLinkPLCtoPLC">
                        <ital>party walls</ital>
                      </link>
                       and may need to include the optional wording "including one half severed vertically of any party [fence] walls separating those premises from any adjoining premises".
                    </paratext>
                  </para>
                  <para>
                    <paratext>If the building forming part of the Property is detached, the optional wording will only be required where there is a party fence or wall in the demised curtilage of the building that divides the Property from the adjacent property.</paratext>
                  </para>
                  <para>
                    <paratext>For more information on party walls, see:</paratext>
                  </para>
                  <list type="bulleted">
                    <list.item>
                      <para>
                        <paratext>
                          <link href="8-383-5739" style="ACTLinkPLCtoPLC">
                            <ital>Practice note, The Party Wall etc. Act 1996: overview</ital>
                          </link>
                          .
                        </paratext>
                      </para>
                    </list.item>
                    <list.item>
                      <para>
                        <paratext>
                          <link href="2-516-4288" style="ACTLinkPLCtoPLC">
                            <ital>Party Wall etc Act 1996 toolkit</ital>
                          </link>
                          .
                        </paratext>
                      </para>
                    </list.item>
                  </list>
                </division>
              </division>
            </drafting.note>
            <clause id="a378631" numbering="none">
              <para>
                <paratext>The land and building[s] known as [ADDRESS] and shown edged red on the Property Plan [including one half severed vertically of any party [fence] walls separating those premises from any adjoining premises].</paratext>
              </para>
            </clause>
          </schedule>
          <schedule id="a186144">
            <identifier>Schedule 2</identifier>
            <head align="left" preservecase="true">
              <headtext>[Rights</headtext>
            </head>
            <drafting.note id="a657989" jurisdiction="">
              <head align="left" preservecase="true">
                <headtext>Rights granted (optional schedule)</headtext>
              </head>
              <division id="a000190" level="1">
                <para>
                  <paratext>The standard document is drafted on the assumption that the Property:</paratext>
                </para>
                <list type="bulleted">
                  <list.item>
                    <para>
                      <paratext>Does not form part of an estate owned by the landlord.</paratext>
                    </para>
                  </list.item>
                  <list.item>
                    <para>
                      <paratext>Adjoins a public highway.</paratext>
                    </para>
                  </list.item>
                  <list.item>
                    <para>
                      <paratext>Has direct access to all mains utilities.</paratext>
                    </para>
                  </list.item>
                </list>
                <para>
                  <paratext>Therefore, it may not be necessary to grant any Rights. Whether any Rights are required will be dependent upon the particular circumstances. It is important that the parties think carefully about what easements (if any) will need to be granted for the proper use and enjoyment of the Property.</paratext>
                </para>
                <para>
                  <paratext>
                    If it is not necessary to grant any Rights, 
                    <internal.reference refid="a856209">paragraph 1</internal.reference>
                     of this Schedule and all references to the Rights throughout the standard document can be deleted.
                  </paratext>
                </para>
                <para>
                  <paratext>
                    For general information on the issues to be considered when drafting and negotiating a clause granting rights to the tenant, see 
                    <link href="7-501-6139" style="ACTLinkPLCtoPLC">
                      <ital>Practice note, Leases: Rights, reservations and exceptions</ital>
                    </link>
                    .
                  </paratext>
                </para>
                <division id="a914567" level="2">
                  <head align="left" preservecase="true">
                    <headtext>Granting easements: identifying the dominant tenement</headtext>
                  </head>
                  <para>
                    <paratext>
                      If the lease does grant easements, it is good drafting practice to identify the dominant tenement clearly. Therefore, the opening wording of 
                      <internal.reference refid="a856209">paragraph 1</internal.reference>
                       of this Schedule states that the easements granted in this Schedule are granted “for the benefit of the Property”. This enables the parties to be clear about exactly which land has the benefit of the easements granted by the lease.
                    </paratext>
                  </para>
                  <para>
                    <paratext>Although failure to clearly identify the dominant tenement in the lease will not necessarily be fatal to the grant of an easement (because external evidence is admissible to identify it in the absence of express definition), it is not as satisfactory and can lead to disagreement in the future. Problems may also be encountered with registration and, if the easement is not registered correctly, it will not take effect as a legal easement.</paratext>
                  </para>
                </division>
                <division id="a604791" level="2">
                  <head align="left" preservecase="true">
                    <headtext>Protecting leasehold easements</headtext>
                  </head>
                  <para>
                    <paratext>
                      Legal easements in leases granted after 13 October 2003 must be noted on the title if they affect registered land. This is the case even if the lease itself is incapable of substantive registration (
                      <link href="5-508-2658" style="ACTLinkPLCtoPLC">
                        <ital>section 27(2)</ital>
                      </link>
                       and 
                      <link href="9-508-2958" style="ACTLinkPLCtoPLC">
                        <ital>Schedule 2</ital>
                      </link>
                      , LRA 2002). If the easements are not registered, they only take effect in equity.
                    </paratext>
                  </para>
                  <para>
                    <paratext>
                      For more information, see 
                      <link anchor="a608420" href="5-385-9232" style="ACTLinkPLCtoPLC">
                        <ital>Practice note, Easements: Land registration protection: Protecting a leasehold easement granted after 13 October 2003</ital>
                      </link>
                      .
                    </paratext>
                  </para>
                </division>
              </division>
            </drafting.note>
            <clause id="a856209">
              <identifier>1.</identifier>
              <para>
                <paratext>[In common with the Landlord and any other person authorised by the Landlord, the Landlord grants to the Tenant the following easements (for the benefit of the Property) and the following other rights:</paratext>
              </para>
              <subclause1 id="a584028">
                <identifier>1.1</identifier>
                <para>
                  <paratext>[The right to support and protection for the Property from the Landlord's Neighbouring Property to the extent that the Landlord's Neighbouring Property provides support and protection to the Property at the date of this lease.]</paratext>
                </para>
              </subclause1>
              <subclause1 id="a548372">
                <identifier>1.2</identifier>
                <para>
                  <paratext>[[OTHER RIGHTS].]]</paratext>
                </para>
              </subclause1>
            </clause>
            <clause id="a354463">
              <identifier>2.</identifier>
              <para>
                <paratext>
                  [For the purposes of 
                  <internal.reference refid="a309608">clause 45.2</internal.reference>
                  , the Property is let with the benefit of the following easements or other appurtenant rights:
                </paratext>
              </para>
              <subclause1 id="a803241">
                <identifier>2.1</identifier>
                <para>
                  <paratext>
                    [DESCRIPTION OF EACH EASEMENT OR OTHER APPURTENANT RIGHT THAT IS TO BE INCLUDED IN THE GRANT OF THIS LEASE] [which [is 
                    <bold>OR</bold>
                     are] referred to in the property register of [TITLE NUMBER[S]] 
                    <bold>OR</bold>
                     which benefit[s] [TITLE NUMBER[S]]] at the date of this lease 
                    <bold>OR</bold>
                     which benefit[s] [DESCRIPTION OF UNREGISTERED REVERSION] at the date of this lease].]
                  </paratext>
                </para>
                <drafting.note id="a719112" jurisdiction="">
                  <head align="left" preservecase="true">
                    <headtext>Existing easements and other appurtenant rights (optional paragraph)</headtext>
                  </head>
                  <division id="a000191" level="1">
                    <para>
                      <paratext>
                        Delete this optional 
                        <internal.reference refid="a354463">paragraph 2</internal.reference>
                         in full if either of the following apply:
                      </paratext>
                    </para>
                    <list type="bulleted">
                      <list.item>
                        <para>
                          <paratext>
                            Optional 
                            <internal.reference refid="a309608">clause 45.2</internal.reference>
                             has been deleted because the parties want the Property to be let with the benefit of all existing easements or other appurtenant rights.
                          </paratext>
                        </para>
                      </list.item>
                      <list.item>
                        <para>
                          <paratext>
                            The parties want the Property to be let without the benefit of any existing easements or other appurtenant rights. For more information, see 
                            <internal.reference refid="a576242">Drafting note, Preventing the passing of existing easements or other appurtenant rights</internal.reference>
                            .
                          </paratext>
                        </para>
                      </list.item>
                    </list>
                    <para>
                      <paratext>
                        Include this optional 
                        <internal.reference refid="a354463">paragraph 2</internal.reference>
                         if the parties want the Property to be let with the benefit of some existing easements or other appurtenant rights.
                      </paratext>
                    </para>
                    <para>
                      <paratext>
                        The parties must first identify which existing rights are appurtenant to the landlord's estate in the land out of which the lease is being granted and whether the parties require any of these rights to pass to the Property. Once the relevant rights have been identified, check whether the benefit is capable of passing to the Property. For more information, see 
                        <link anchor="a470458" href="1-385-9229" style="ACTLinkPLCtoPLC">
                          <ital>Practice note, Easements: creation: Practical Law Property approach to the passing of existing easements in leases</ital>
                        </link>
                         and 
                        <link anchor="a778417" href="1-385-9229" style="ACTLinkPLCtoPLC">
                          <ital>Worked example: lease of part</ital>
                        </link>
                        . Although this worked example relates to a lease of part, the same principles apply.
                      </paratext>
                    </para>
                    <para>
                      <paratext>
                        Following the description of each easement or other appurtenant right in 
                        <internal.reference refid="a803241">paragraph 2.1</internal.reference>
                        , use:
                      </paratext>
                    </para>
                    <list type="bulleted">
                      <list.item>
                        <para>
                          <paratext>
                            The optional wording “which [is 
                            <bold>OR</bold>
                             are] referred to in the property register of [TITLE NUMBER[S]]” if the easements or other appurtenant rights are referred to in the property register of the relevant title number.
                          </paratext>
                        </para>
                      </list.item>
                      <list.item>
                        <para>
                          <paratext>
                            The optional wording “which benefit[s] [TITLE NUMBER[S]]] at the date of this lease” if the easements or other appurtenant rights are not set out in the property register of the relevant title number. Even though the Land Registry will only carry forward to the tenant’s title the entries in the landlord’s title expressly referred to in the lease, it is still important to include them in this 
                            <internal.reference refid="a354463">paragraph 2</internal.reference>
                            . This is because 
                            <internal.reference refid="a309608">clause 45.2</internal.reference>
                             provides that, if the rights are not set out in 
                            <internal.reference refid="a354463">paragraph 2</internal.reference>
                             of 
                            <internal.reference refid="a186144">Schedule 2</internal.reference>
                            , the benefit will not pass to the Property.
                          </paratext>
                        </para>
                      </list.item>
                      <list.item>
                        <para>
                          <paratext>The optional wording “which benefit[s] [DESCRIPTION OF UNREGISTERED REVERSION] at the date of this lease” if the landlord’s title is unregistered.</paratext>
                        </para>
                      </list.item>
                    </list>
                    <para>
                      <paratext>
                        For more information, see 
                        <link anchor="a310078" href="1-385-9229" style="ACTLinkPLCtoPLC">
                          <ital>Practice note, Easements: creation: Land Registry practice on preventing the passing of existing easements in leases</ital>
                        </link>
                         and 
                        <internal.reference refid="a311885">Drafting note, LR4. Property</internal.reference>
                        .
                      </paratext>
                    </para>
                  </division>
                </drafting.note>
              </subclause1>
            </clause>
          </schedule>
          <schedule id="a979993">
            <identifier>Schedule 3</identifier>
            <head align="left" preservecase="true">
              <headtext>Reservations</headtext>
            </head>
            <drafting.note id="a543290" jurisdiction="">
              <head align="left" preservecase="true">
                <headtext>Reservations: overview</headtext>
              </head>
              <division id="a000192" level="1">
                <para>
                  <paratext>
                    For general information on the issues to be considered when drafting and negotiating provisions excepting and reserving rights to the landlord, see 
                    <link href="7-501-6139" style="ACTLinkPLCtoPLC">
                      <ital>Practice note, Leases: Rights, reservations and exceptions</ital>
                    </link>
                    .
                  </paratext>
                </para>
                <para>
                  <paratext>This Schedule deals with:</paratext>
                </para>
                <list type="bulleted">
                  <list.item>
                    <para>
                      <paratext>
                        Optional easements that benefit the Landlord's Neighbouring Property (if any). For more information, see 
                        <internal.reference refid="a647681">Drafting note, Reserving easements: identifying the dominant land</internal.reference>
                        .
                      </paratext>
                    </para>
                  </list.item>
                  <list.item>
                    <para>
                      <paratext>
                        Optional rights enabling the landlord, without interference and as the Landlord may think fit, to develop the Landlord's Neighbouring Property (if any) and (to the extent possible) any adjoining or neighbouring property in which the landlord acquires an interest during the term. For more information, see 
                        <link anchor="a59169" href="9-385-9230" style="ACTLinkPLCtoPLC">
                          <ital>Practice note, Easements: interference and remedies: Rights to redevelop</ital>
                        </link>
                        .
                      </paratext>
                    </para>
                  </list.item>
                  <list.item>
                    <para>
                      <paratext>Rights that assist the landlord (in its capacity as landlord as opposed to owner of neighbouring property) in ensuring the tenant complies with the terms of the lease.</paratext>
                    </para>
                  </list.item>
                </list>
                <para>
                  <paratext>
                    The Reservations in 
                    <internal.reference refid="a482168">paragraph 1</internal.reference>
                     of this Schedule are excepted and reserved subject to 
                    <internal.reference refid="a122385">paragraph 2</internal.reference>
                     and 
                    <internal.reference refid="a308253">paragraph 3</internal.reference>
                     of this Schedule.
                  </paratext>
                </para>
                <para>
                  <paratext>
                    <internal.reference refid="a122385">Paragraph 2</internal.reference>
                     of this Schedule provides that the Reservations:
                  </paratext>
                </para>
                <list type="bulleted">
                  <list.item>
                    <para>
                      <paratext>Are excepted and reserved notwithstanding that their exercise or the works carried out pursuant to them may result in:</paratext>
                    </para>
                    <list type="bulleted">
                      <list.item>
                        <para>
                          <paratext>a reduction in the flow of light or air to the Property; or</paratext>
                        </para>
                      </list.item>
                      <list.item>
                        <para>
                          <paratext>a loss of amenity for the Property.</paratext>
                        </para>
                      </list.item>
                    </list>
                  </list.item>
                </list>
                <list type="bulleted">
                  <list.item>
                    <para>
                      <paratext>May be exercised by the Landlord, (where applicable) the Superior Landlord, anyone else who is or becomes entitled to exercise them and anyone authorised by the Landlord and (where applicable) the Superior Landlord.</paratext>
                    </para>
                  </list.item>
                  <list.item>
                    <para>
                      <paratext>
                        Are excepted and reserved to the extent possible for the benefit of any neighbouring or adjoining property in which the landlord acquires an interest during the term. For more information, see 
                        <internal.reference refid="a194125">Drafting note, Reservations: future acquired property</internal.reference>
                        .
                      </paratext>
                    </para>
                  </list.item>
                </list>
                <para>
                  <paratext>
                    <internal.reference refid="a308253">paragraph 3</internal.reference>
                     is an exclusion of liability clause. For more information about exclusion of liability clauses in the context of reservations in leases and amendments the tenant may require to narrow this exclusion, see 
                    <link anchor="a350477" href="7-501-6139" style="ACTLinkPLCtoPLC">
                      <ital>Practice note, Leases: Rights, reservations and exceptions: Rights of entry to the Property</ital>
                    </link>
                    .
                  </paratext>
                </para>
                <division id="a647681" level="2">
                  <head align="left" preservecase="true">
                    <headtext>Reserving easements: identifying the dominant land</headtext>
                  </head>
                  <para>
                    <paratext>
                      If the lease is to reserve easements that benefit the Landlord's Neighbouring Property, include the optional wording "easements (for the benefit of the Landlord's Neighbouring Property) and the following other" in the opening wording of 
                      <internal.reference refid="a482168">paragraph 1</internal.reference>
                       of this Schedule. It is good drafting practice to identify the dominant tenement clearly. Therefore, that optional wording sets out which land has the benefit of the easements reserved in 
                      <internal.reference refid="a482168">paragraph 1</internal.reference>
                      .
                    </paratext>
                  </para>
                  <para>
                    <paratext>
                      Although failure to clearly identify the dominant tenement in the lease will not necessarily be fatal to the reservation of an easement (because external evidence is admissible to identify it in the absence of express definition), it is not as satisfactory and can lead to disagreement in the future. Problems may also be encountered with registration and, if the easement is not registered correctly, it will not take effect as a legal easement. Note that if the lease reserves easements for the benefit of the Landlord’s Neighbouring Property, a reference to the title number of the Landlord’s Neighbouring Property should be inserted in LR2.2, see 
                      <internal.reference refid="a862085">Drafting note, LR2.2 Other title numbers</internal.reference>
                      .
                    </paratext>
                  </para>
                </division>
                <division id="a194125" level="2">
                  <head align="left" preservecase="true">
                    <headtext>Reservations: future acquired property</headtext>
                  </head>
                  <para>
                    <paratext>
                      Optional 
                      <internal.reference refid="a726186">paragraph 2.3</internal.reference>
                       of this Schedule provides that the Reservations are excepted and reserved to the extent possible for the benefit of any neighbouring or adjoining property in which the Landlord acquires an interest during the Term. When the lease is granted, it is not possible to reserve easements which benefit property which the landlord may acquire after the grant of the lease. This is because there is no identifiable dominant tenement as at the date of the lease. For more information, see 
                      <link anchor="a591912" href="3-385-9228" style="ACTLinkPLCtoPLC">
                        <ital>Practice note, Easements: characteristics: Dominant and servient lands</ital>
                      </link>
                      .
                    </paratext>
                  </para>
                  <para>
                    <paratext>
                      In 
                      <link href="D-008-7696" style="ACTLinkPLCtoPLC">
                        <ital>London and Blenheim Estates Ltd v Ladbroke Retail Parks Ltd [1994] 1 WLR 31</ital>
                      </link>
                      , the Court of Appeal held that:
                    </paratext>
                  </para>
                  <list type="bulleted">
                    <list.item>
                      <para>
                        <paratext>The grant of a right to nominate additional land to be identified in the future as the dominant land did not create an interest in land which bound successors in title to the servient land.</paratext>
                      </para>
                    </list.item>
                    <list.item>
                      <para>
                        <paratext>There should be an identifiable dominant tenement before there could be a grant, or a contract for the grant, of an easement sufficient to create an interest in land binding successors in title to the servient land.</paratext>
                      </para>
                    </list.item>
                    <list.item>
                      <para>
                        <paratext>The grantee of a right to nominate a dominant tenement should have an effective contractual right against the grantor (provided that the right to nominate was exercised before any disposition of the servient tenement).</paratext>
                      </para>
                    </list.item>
                  </list>
                  <para>
                    <paratext>
                      It follows that, although the inclusion of optional 
                      <internal.reference refid="a726186">paragraph 2.3</internal.reference>
                       of this Schedule is not sufficient to create an interest in land to bind successors in title at the date of grant, this wording may possibly be sufficient to create a contractual obligation between the original parties. The position remains unclear as to whether an interest in land could arise between the original parties on the occurrence of an event (such as the future acquisition of neighbouring or adjoining property) after the grant of the relevant rights. For more information, see 
                      <link anchor="a405372" href="4-618-0069" style="ACTLinkPLCtoPLC">
                        <ital>Practice note, Easements: unity of seisin: Will an interest in land arise at a later stage?</ital>
                      </link>
                      .
                    </paratext>
                  </para>
                </division>
              </division>
            </drafting.note>
            <clause id="a482168">
              <identifier>1.</identifier>
              <para>
                <paratext>
                  Subject to 
                  <internal.reference refid="a122385">paragraph 2</internal.reference>
                   and 
                  <internal.reference refid="a308253">paragraph 3</internal.reference>
                   of this Schedule, the Landlord excepts and reserves from this lease the following [easements (for the benefit of the Landlord's Neighbouring Property) and the following other] rights:
                </paratext>
              </para>
              <subclause1 id="a563327">
                <identifier>1.1</identifier>
                <para>
                  <paratext>[Rights of light, air, support and protection to the extent those rights are capable of being enjoyed at any time during the Term.]</paratext>
                </para>
              </subclause1>
              <subclause1 id="a234357">
                <identifier>1.2</identifier>
                <para>
                  <paratext>
                    Subject to the Landlord complying with 
                    <internal.reference refid="a128925">clause 41</internal.reference>
                    , the right to enter the Property: for any other purpose mentioned in or connected with:
                  </paratext>
                </para>
                <subclause2 id="a892559">
                  <identifier>(a)</identifier>
                  <para>
                    <paratext>this lease;</paratext>
                  </para>
                </subclause2>
                <subclause2 id="a349728">
                  <identifier>(b)</identifier>
                  <para>
                    <paratext>[the Superior Lease and the Superior Landlord's interest in the Property;]</paratext>
                  </para>
                </subclause2>
                <subclause2 id="a508162">
                  <identifier>(c)</identifier>
                  <para>
                    <paratext>the Reservations; or</paratext>
                  </para>
                </subclause2>
                <subclause2 id="a514465">
                  <identifier>(d)</identifier>
                  <para>
                    <paratext>
                      the Landlord's interest in the Property [, 
                      <bold>OR</bold>
                       or] [the Landlord's Neighbouring Property] [or] [any neighbouring or adjoining property in which the Landlord acquires an interest during the Term].
                    </paratext>
                  </para>
                </subclause2>
              </subclause1>
              <subclause1 id="a285452">
                <identifier>1.3</identifier>
                <para>
                  <paratext>[The right to:</paratext>
                </para>
                <subclause2 id="a402443">
                  <identifier>(a)</identifier>
                  <para>
                    <paratext>use and connect into Service Media at the Property which are in existence at the date of this lease or which are installed or constructed during the Term; [and]</paratext>
                  </para>
                </subclause2>
                <subclause2 id="a100953">
                  <identifier>(b)</identifier>
                  <para>
                    <paratext>[install and construct Service Media at the Property to serve [the Landlord's Neighbouring Property] [or] [any neighbouring or adjoining property in which the Landlord acquires an interest during the Term]; and]</paratext>
                  </para>
                </subclause2>
                <subclause2 id="a208508">
                  <identifier>(c)</identifier>
                  <para>
                    <paratext>re-route and replace any Service Media referred to in this paragraph.]</paratext>
                  </para>
                </subclause2>
              </subclause1>
              <subclause1 id="a572885">
                <identifier>1.4</identifier>
                <para>
                  <paratext>[At any time during the Term, the full and free right to build, rebuild, alter or develop [the Landlord's Neighbouring Property] [or] [any neighbouring or adjoining property in which the Landlord acquires an interest during the Term] as the Landlord may think fit.]</paratext>
                </para>
              </subclause1>
              <subclause1 id="a780065">
                <identifier>1.5</identifier>
                <para>
                  <paratext>
                    [Subject to the Landlord complying with 
                    <internal.reference refid="a631455">clause 42</internal.reference>
                    , the right to erect scaffolding at the Property and attach it to any part of the Property in connection with any of the Reservations.]
                  </paratext>
                </para>
              </subclause1>
              <subclause1 id="a382532">
                <identifier>1.6</identifier>
                <para>
                  <paratext>[[OTHER RESERVATIONS].]</paratext>
                </para>
              </subclause1>
            </clause>
            <clause id="a122385">
              <identifier>2.</identifier>
              <para>
                <paratext>The Reservations:</paratext>
              </para>
              <subclause1 id="a473612">
                <identifier>2.1</identifier>
                <para>
                  <paratext>Are excepted and reserved notwithstanding that the exercise of any of the Reservations or the works carried out pursuant to them result in a reduction in the flow of light or air to the Property or loss of amenity for the Property [provided that they do not materially adversely affect the use and enjoyment of the Property for the Permitted Use].</paratext>
                </para>
              </subclause1>
              <subclause1 id="a333086">
                <identifier>2.2</identifier>
                <para>
                  <paratext>May be exercised by:</paratext>
                </para>
                <subclause2 id="a762003">
                  <identifier>(a)</identifier>
                  <para>
                    <paratext>the Landlord;</paratext>
                  </para>
                </subclause2>
                <subclause2 id="a837011">
                  <identifier>(b)</identifier>
                  <para>
                    <paratext>[the Superior Landlord</paratext>
                  </para>
                </subclause2>
                <subclause2 id="a582727">
                  <identifier>(c)</identifier>
                  <para>
                    <paratext>anyone else who is or becomes entitled to exercise them; and</paratext>
                  </para>
                </subclause2>
                <subclause2 id="a440401">
                  <identifier>(d)</identifier>
                  <para>
                    <paratext>anyone authorised by the Landlord [or the Superior Landlord].</paratext>
                  </para>
                </subclause2>
              </subclause1>
              <subclause1 id="a726186">
                <identifier>2.3</identifier>
                <para>
                  <paratext>[Are excepted and reserved to the extent possible for the benefit of any neighbouring or adjoining property in which the Landlord acquires an interest during the Term.]</paratext>
                </para>
              </subclause1>
            </clause>
            <clause id="a308253">
              <identifier>3.</identifier>
              <para>
                <paratext>No party exercising any of the Reservations, nor its workers, contractors, agents and professional advisers, shall be liable to the Tenant or to any undertenant or other occupier of or person at the Property for any loss, damage, injury, nuisance or inconvenience arising by reason of its exercising any of the Reservations except for:</paratext>
              </para>
              <subclause1 id="a136858">
                <identifier>3.1</identifier>
                <para>
                  <paratext>Physical damage to the Property.</paratext>
                </para>
              </subclause1>
              <subclause1 id="a869025">
                <identifier>3.2</identifier>
                <para>
                  <paratext>Any loss, damage, injury, nuisance or inconvenience in relation to which the law prevents the Landlord from excluding liability.</paratext>
                </para>
              </subclause1>
            </clause>
          </schedule>
          <schedule id="a333479">
            <identifier>Schedule 4</identifier>
            <head align="left" preservecase="true">
              <headtext>Third Party Rights</headtext>
            </head>
            <drafting.note id="a424201" jurisdiction="">
              <head align="left" preservecase="true">
                <headtext>Third Party Rights</headtext>
              </head>
              <division id="a000193" level="1">
                <para>
                  <paratext>Third party rights are the encumbrances that affect the Property at the date of grant of the lease. The definition of Third Party Rights includes those matters disclosed on the title registers or in the title deeds of the landlord’s title. The title number(s) inserted into this Schedule should match the title number(s) inserted into LR2.1.</paratext>
                </para>
                <para>
                  <paratext>
                    For more information, see 
                    <internal.reference refid="a994110">Drafting note, Third Party Rights</internal.reference>
                    .
                  </paratext>
                </para>
              </division>
            </drafting.note>
            <clause id="a196478">
              <identifier>1.</identifier>
              <para>
                <paratext>
                  All easements and other rights, covenants and restrictions affecting the Property [and any land over which the Rights are granted] [including those [set out or referred to in the register entries of [[TITLE NUMBER[S]] as at the date of this lease 
                  <bold>OR</bold>
                   [DETAILS OF HOW THE RIGHTS ARE SET OUT OR REFERRED TO IN THE UNREGISTERED TITLE]]].
                </paratext>
              </para>
            </clause>
            <clause id="a463517">
              <identifier>2.</identifier>
              <para>
                <paratext>[[OTHER THIRD PARTY RIGHTS].]</paratext>
              </para>
            </clause>
          </schedule>
          <schedule id="a594018">
            <identifier>Schedule 5</identifier>
            <head align="left" preservecase="true">
              <headtext>[Rent review</headtext>
            </head>
            <drafting.note id="a448470" jurisdiction="">
              <head align="left" preservecase="true">
                <headtext>Rent review (optional schedule)</headtext>
              </head>
              <division id="a000194" level="1">
                <para>
                  <paratext>Include this optional schedule if the rent payable under the lease will be reviewed on an upwards only basis to a market rent.</paratext>
                </para>
                <para>
                  <paratext>As with any other provision of a lease, the rent review clause must reflect the agreement between the parties. Even fairly simple market rent review provisions are still quite complicated and apparently minor changes to the wording can have undesirable consequences. The circumstances of the transaction (such as the nature of the property and other terms of the lease) may change the effect of the rent review wording. Therefore, the parties should seek the advice of a rent review surveyor before agreeing the rent review wording.</paratext>
                </para>
                <para>
                  <paratext>For additional information about rent reviews generally, see Practice notes:</paratext>
                </para>
                <list type="bulleted">
                  <list.item>
                    <para>
                      <paratext>
                        <link href="https://uk.practicallaw.thomsonreuters.com/2-328-1954?originationContext=document&amp;amp;transitionType=DocumentItem&amp;amp;contextData=%28sc.Default%29" style="ACTLinkURL">
                          <ital>Rent and rent review</ital>
                        </link>
                        .
                      </paratext>
                    </para>
                  </list.item>
                  <list.item>
                    <para>
                      <paratext>
                        <link anchor="a775159" href="8-107-4821" style="ACTLinkPLCtoPLC">
                          <ital>SDLT: leases: Contingent, uncertain, unascertained or variable rent</ital>
                        </link>
                        .
                      </paratext>
                    </para>
                  </list.item>
                  <list.item>
                    <para>
                      <paratext>
                        <link anchor="a628741" href="w-008-3514" style="ACTLinkPLCtoPLC">
                          <ital>Welsh LTT: leases: Contingent, uncertain, unascertained or variable rent</ital>
                        </link>
                      </paratext>
                    </para>
                  </list.item>
                  <list.item>
                    <para>
                      <paratext>
                        <link href="1-107-3957" style="ACTLinkPLCtoPLC">
                          <ital>Time of the essence and rent review clauses</ital>
                        </link>
                        .
                      </paratext>
                    </para>
                  </list.item>
                </list>
                <division id="a174075" level="2">
                  <head align="left" preservecase="true">
                    <headtext>Drafting assumptions</headtext>
                  </head>
                  <para>
                    <paratext>This Schedule:</paratext>
                  </para>
                  <list type="bulleted">
                    <list.item>
                      <para>
                        <paratext>
                          Does not allow for a 
                          <link href="https://uk.practicallaw.thomsonreuters.com/4-107-6681?originationContext=document&amp;amp;transitionType=DocumentItem&amp;amp;contextData=%28sc.Default%29" style="ACTLinkURL">
                            <bold>
                              <ital>headline rent</ital>
                            </bold>
                          </link>
                          .
                        </paratext>
                      </para>
                    </list.item>
                    <list.item>
                      <para>
                        <paratext>
                          If the parties cannot agree on the new rent, 
                          <internal.reference refid="a878413">paragraph 2</internal.reference>
                           of 
                          <internal.reference refid="a667118">Part 5</internal.reference>
                           of 
                          <internal.reference refid="a594018">Schedule 5</internal.reference>
                           provides that an independent surveyor (acting as an expert) may determine the rent on review (see 
                          <internal.reference refid="a269531">Drafting note, Determination by the Expert</internal.reference>
                          ).
                        </paratext>
                      </para>
                    </list.item>
                    <list.item>
                      <para>
                        <paratext>Provides for the landlord and tenant to agree on the new rent and, in the absence of that agreement, provides for an "upwards only" review based on the open market rent.</paratext>
                      </para>
                    </list.item>
                    <list.item>
                      <para>
                        <paratext>Allows either party to start the rent review process.</paratext>
                      </para>
                    </list.item>
                    <list.item>
                      <para>
                        <paratext>Does not require any "trigger notices" to be served before the rent review process can commence.</paratext>
                      </para>
                    </list.item>
                    <list.item>
                      <para>
                        <paratext>Expressly states that time is not of the essence.</paratext>
                      </para>
                    </list.item>
                  </list>
                </division>
                <division id="a865533" level="2">
                  <head align="left" preservecase="true">
                    <headtext>Alternative types of review</headtext>
                  </head>
                  <para>
                    <paratext>
                      There are other ways to review rent. For more information, see 
                      <link anchor="a131432" href="2-328-1954" style="ACTLinkPLCtoPLC">
                        <ital>Practice note, Rent and rent review: Types of rent review</ital>
                      </link>
                      .
                    </paratext>
                  </para>
                  <para>
                    <paratext>For examples of clauses that provide for indexed increases to the rent, see Standard clauses:</paratext>
                  </para>
                  <list type="bulleted">
                    <list.item>
                      <para>
                        <paratext>
                          <link href="https://uk.practicallaw.thomsonreuters.com/2-379-0668?originationContext=document&amp;amp;transitionType=DocumentItem&amp;amp;contextData=%28sc.Default%29" style="ACTLinkURL">
                            <ital>Indexed rent review clause based on RPI</ital>
                          </link>
                          .
                        </paratext>
                      </para>
                    </list.item>
                    <list.item>
                      <para>
                        <paratext>
                          <link href="https://uk.practicallaw.thomsonreuters.com/7-566-1690?originationContext=document&amp;amp;transitionType=DocumentItem&amp;amp;contextData=%28sc.Default%29" style="ACTLinkURL">
                            <ital>Indexed rent review clause based on RPI subject to cap and collar (annual review)</ital>
                          </link>
                          .
                        </paratext>
                      </para>
                    </list.item>
                    <list.item>
                      <para>
                        <paratext>
                          <link href="https://uk.practicallaw.thomsonreuters.com/7-572-8025?originationContext=document&amp;amp;transitionType=DocumentItem&amp;amp;contextData=%28sc.Default%29" style="ACTLinkURL">
                            <ital>Indexed rent review clause based on RPI subject to cap and collar (non-annual review)</ital>
                          </link>
                          .
                        </paratext>
                      </para>
                    </list.item>
                    <list.item>
                      <para>
                        <paratext>
                          <link href="w-034-5666" style="ACTLinkPLCtoPLC">
                            <ital>Clause for rent review to higher of open market rent and rent based on RPI (non-annual review)</ital>
                          </link>
                          .
                        </paratext>
                      </para>
                    </list.item>
                  </list>
                </division>
              </division>
            </drafting.note>
            <part id="a104038">
              <identifier>Part 1</identifier>
              <head align="left" preservecase="true">
                <headtext>Definitions</headtext>
              </head>
              <clause id="a763682">
                <identifier>1.</identifier>
                <head align="left" preservecase="true">
                  <headtext>Definitions</headtext>
                </head>
                <para>
                  <paratext>
                    The following definitions apply in this 
                    <internal.reference refid="a594018">Schedule 5</internal.reference>
                    .
                  </paratext>
                </para>
                <defn.item id="a719173">
                  <defn.term>Assumptions</defn.term>
                  <defn>
                    <para>
                      <paratext>
                        the assumptions set out in 
                        <internal.reference refid="a644944">Part 2</internal.reference>
                         of this 
                        <internal.reference refid="a594018">Schedule 5</internal.reference>
                        .
                      </paratext>
                    </para>
                  </defn>
                  <drafting.note id="a382006" jurisdiction="">
                    <head align="left" preservecase="true">
                      <headtext>Assumptions</headtext>
                    </head>
                    <division id="a000195" level="1">
                      <para>
                        <paratext>The terms on which the rent is to be reviewed can make an enormous difference to the amount of rent payable and there are many cases where the exact effect of a given phrase in a rent review clause led to a dispute. The parties should take great care to make sure that the assumptions are appropriate for the lease. The parties should get expert advice on the assumptions (and any proposed amendments) from a surveyor with experience in rent reviews.</paratext>
                      </para>
                      <para>
                        <paratext>
                          For more information, see 
                          <link href="2-328-1954#a893348" style="ACTLinkPLCtoPLC">
                            <ital>Practice note, Rent and rent review: Valuation criteria (hypothetical leases, assumptions and disregards)</ital>
                          </link>
                          .
                        </paratext>
                      </para>
                    </division>
                  </drafting.note>
                </defn.item>
                <defn.item id="a332992">
                  <defn.term>Disregards</defn.term>
                  <defn>
                    <para>
                      <paratext>
                        the disregards set out in 
                        <internal.reference refid="a653972">Part 3</internal.reference>
                         of this 
                        <internal.reference refid="a594018">Schedule 5</internal.reference>
                        .
                      </paratext>
                    </para>
                  </defn>
                  <drafting.note id="a865833" jurisdiction="">
                    <head align="left" preservecase="true">
                      <headtext>Disregards</headtext>
                    </head>
                    <division id="a000196" level="1">
                      <para>
                        <paratext>The terms on which the rent is to be reviewed can make an enormous difference to the amount of rent payable and there are many cases where the exact effect of a given phrase in a rent review clause led to a dispute. The parties should take great care to make sure that the disregards are appropriate for the lease. The parties should get expert advice on the disregards (and any proposed amendments) from a surveyor with experience in rent reviews.</paratext>
                      </para>
                      <para>
                        <paratext>
                          Most leases base their disregards around those set out in 
                          <link href="2-508-3008" style="ACTLinkPLCtoPLC">
                            <ital>section 34</ital>
                          </link>
                           of the LTA 1954.
                        </paratext>
                      </para>
                      <para>
                        <paratext>
                          For more information on assumptions and disregards generally, see 
                          <link href="2-328-1954#a893348" style="ACTLinkPLCtoPLC">
                            <ital>Practice note, Rent and rent review: Valuation criteria (hypothetical leases, assumptions and disregards)</ital>
                          </link>
                          .
                        </paratext>
                      </para>
                    </division>
                  </drafting.note>
                </defn.item>
                <defn.item id="a558217">
                  <defn.term>Hypothetical Lease</defn.term>
                  <defn>
                    <para>
                      <paratext>
                        the lease described in 
                        <internal.reference refid="a631728">Part 4</internal.reference>
                         of this 
                        <internal.reference refid="a594018">Schedule 5</internal.reference>
                        .
                      </paratext>
                    </para>
                  </defn>
                </defn.item>
                <defn.item id="a766164">
                  <defn.term>Maximum Rent</defn.term>
                  <defn>
                    <para>
                      <paratext>
                        [[PERCENTAGE]% of the Annual Rent payable immediately before the [relevant] Review Date (or which would then be payable but for any abatement, suspension, concession or reduction of the Annual Rent or restriction on the right to collect it) 
                        <bold>OR</bold>
                         £[AGREED AMOUNT]].]
                      </paratext>
                    </para>
                  </defn>
                  <drafting.note id="a595523" jurisdiction="">
                    <head align="left" preservecase="true">
                      <headtext>Maximum Rent (optional definition)</headtext>
                    </head>
                    <division id="a000197" level="1">
                      <para>
                        <paratext>
                          Include this definition if 
                          <internal.reference refid="a475312">paragraph 1.2</internal.reference>
                           of 
                          <internal.reference refid="a667118">Part 5</internal.reference>
                           of this Schedule is included in the lease. That paragraph provides for a cap and collar on the reviewed rent. A cap and collar clause should only be included where the parties have expressly agreed it. For more information, see 
                          <internal.reference refid="a208694">Drafting note, Cap and collar (optional paragraph)</internal.reference>
                          .
                        </paratext>
                      </para>
                      <para>
                        <paratext>This definition provides the option for the Maximum Rent to be defined by either of the following:</paratext>
                      </para>
                      <list type="bulleted">
                        <list.item>
                          <para>
                            <paratext>
                              A fixed figure (see 
                              <internal.reference refid="a312873">Drafting note, Fixed figure</internal.reference>
                              ).
                            </paratext>
                          </para>
                        </list.item>
                        <list.item>
                          <para>
                            <paratext>
                              A percentage of the Annual Rent (see 
                              <internal.reference refid="a908164">Drafting note, Percentage of the Annual Rent</internal.reference>
                              ).
                            </paratext>
                          </para>
                        </list.item>
                      </list>
                      <para>
                        <paratext>
                          This is only one way of structuring the cap on a subsequent review; see 
                          <link anchor="a655407" href="2-328-1954" style="ACTLinkPLCtoPLC">
                            <ital>Practice note, Rent and rent review: Structuring capped and collared indexation</ital>
                          </link>
                          . This definition could be changed to follow one of the other structures explained in that practice note.
                        </paratext>
                      </para>
                      <division id="a312873" level="2">
                        <head align="left" preservecase="true">
                          <headtext>Fixed figure</headtext>
                        </head>
                        <para>
                          <paratext>The fixed figure option is suitable when there is only one rent review or where the parties have agreed that the rent will never be higher than a fixed figure, irrespective of the number of reviews.</paratext>
                        </para>
                      </division>
                      <division id="a908164" level="2">
                        <head align="left" preservecase="true">
                          <headtext>Percentage of the Annual Rent</headtext>
                        </head>
                        <para>
                          <paratext>If there is more than one rent review, the Maximum Rent should be defined by reference to a percentage of the Annual Rent payable at the relevant Review Date (or which would then be payable but for any abatement, suspension, concession or reduction of the Annual Rent or restriction on the right to collect it). The percentage inserted into this definition must always be greater than 100%. For example:</paratext>
                        </para>
                        <list type="bulleted">
                          <list.item>
                            <para>
                              <paratext>The Annual Rent payable at the review date is £50,000 per annum.</paratext>
                            </para>
                          </list.item>
                          <list.item>
                            <para>
                              <paratext>The parties agree that the Open Market Rent will increase by a maximum of 5%.</paratext>
                            </para>
                          </list.item>
                          <list.item>
                            <para>
                              <paratext>The figure included in the definition must then be 105%.</paratext>
                            </para>
                          </list.item>
                          <list.item>
                            <para>
                              <paratext>The Maximum Rent will be £50,000 x 105% = £52,500 per annum.</paratext>
                            </para>
                          </list.item>
                        </list>
                        <para>
                          <paratext>The Maximum Rent will then change at each review, in line with the Annual Rent payable. For example, if the Annual Rent increases to £52,500 per annum after the first review, the Maximum Rent for the next review would be 105% of £52,500, which is £55,125 per annum.</paratext>
                        </para>
                      </division>
                    </division>
                  </drafting.note>
                </defn.item>
                <defn.item id="a546985">
                  <defn.term>Minimum Rent</defn.term>
                  <defn>
                    <para>
                      <paratext>
                        [[PERCENTAGE]% of the Annual Rent payable immediately before the [relevant] Review Date (or which would then be payable but for any abatement, suspension, concession or reduction of the Annual Rent or restriction on the right to collect it) 
                        <bold>OR</bold>
                         £[AGREED AMOUNT]].]
                      </paratext>
                    </para>
                  </defn>
                  <drafting.note id="a304753" jurisdiction="">
                    <head align="left" preservecase="true">
                      <headtext>Minimum Rent (optional definition)</headtext>
                    </head>
                    <division id="a000198" level="1">
                      <para>
                        <paratext>
                          Include this definition if 
                          <internal.reference refid="a475312">paragraph 1.2</internal.reference>
                           of 
                          <internal.reference refid="a667118">Part 5</internal.reference>
                           of this Schedule is included in the lease. That paragraph provides for a cap and collar on the reviewed rent. A cap and collar clause should only be included where the parties have expressly agreed it. For more information, see 
                          <internal.reference refid="a208694">Drafting note, Cap and collar (optional paragraph)</internal.reference>
                          .
                        </paratext>
                      </para>
                      <para>
                        <paratext>The definition provides the option for the minimum rent to be defined by either of the following:</paratext>
                      </para>
                      <list type="bulleted">
                        <list.item>
                          <para>
                            <paratext>
                              A fixed figure (see 
                              <internal.reference refid="a842467">Drafting note, Fixed figure</internal.reference>
                              ).
                            </paratext>
                          </para>
                        </list.item>
                        <list.item>
                          <para>
                            <paratext>
                              A percentage of the Annual Rent (see 
                              <internal.reference refid="a496512">Drafting note, Percentage of the Annual Rent</internal.reference>
                              ).
                            </paratext>
                          </para>
                        </list.item>
                      </list>
                      <para>
                        <paratext>
                          This is only one way of structuring the collar on a subsequent review; see 
                          <link anchor="a655407" href="2-328-1954" style="ACTLinkPLCtoPLC">
                            <ital>Practice note, Rent and rent review: Structuring capped and collared indexation</ital>
                          </link>
                          . This definition could be changed to follow one of the other structures explained in that practice note.
                        </paratext>
                      </para>
                      <division id="a842467" level="2">
                        <head align="left" preservecase="true">
                          <headtext>Fixed figure</headtext>
                        </head>
                        <para>
                          <paratext>The fixed figure option is suitable when there is only one rent review or where the parties have agreed that the rent will never be lower than a fixed figure, irrespective of the number of reviews.</paratext>
                        </para>
                      </division>
                      <division id="a496512" level="2">
                        <head align="left" preservecase="true">
                          <headtext>Percentage of the Annual Rent</headtext>
                        </head>
                        <para>
                          <paratext>If there is more than one rent review, the Minimum Rent should be defined by reference to a percentage of the Annual Rent payable at the relevant Review Date (or which would then be payable but for any abatement, suspension, concession or reduction of the Annual Rent or restriction on the right to collect it). The percentage inserted into this definition must always be greater than 100%. For example:</paratext>
                        </para>
                        <list type="bulleted">
                          <list.item>
                            <para>
                              <paratext>The Annual Rent payable at the review date is £50,000 per annum.</paratext>
                            </para>
                          </list.item>
                          <list.item>
                            <para>
                              <paratext>The parties agree that the Open Market Rent will increase by a minimum of 3%.</paratext>
                            </para>
                          </list.item>
                          <list.item>
                            <para>
                              <paratext>The figure included in the definition must then be 103%.</paratext>
                            </para>
                          </list.item>
                          <list.item>
                            <para>
                              <paratext>The Minimum Rent will be £50,000 x 103% = £51,500 per annum.</paratext>
                            </para>
                          </list.item>
                        </list>
                        <para>
                          <paratext>The Minimum Rent will then change at each review, in line with the Annual Rent payable. For example, if the Annual Rent increases to £51,500 per annum after the first review, the Minimum Rent for the next review would be 103% of £51,500, which is £53,045 per annum.</paratext>
                        </para>
                      </division>
                    </division>
                  </drafting.note>
                </defn.item>
                <defn.item id="a372941">
                  <defn.term>Open Market Rent</defn.term>
                  <defn>
                    <para>
                      <paratext>the best annual rent (exclusive of VAT) at which the Property could reasonably be expected to be let:</paratext>
                    </para>
                    <list type="loweralpha">
                      <list.item>
                        <para>
                          <paratext>in the open market;</paratext>
                        </para>
                      </list.item>
                      <list.item>
                        <para>
                          <paratext>at the [relevant] Review Date; and</paratext>
                        </para>
                      </list.item>
                      <list.item>
                        <para>
                          <paratext>applying the Assumptions and Disregards.</paratext>
                        </para>
                      </list.item>
                    </list>
                  </defn>
                </defn.item>
                <defn.item id="a252452">
                  <defn.term>Review Date[s]</defn.term>
                  <defn>
                    <para>
                      <paratext>[DATE] [and [DATE]].</paratext>
                    </para>
                  </defn>
                  <drafting.note id="a939798" jurisdiction="">
                    <head align="left" preservecase="true">
                      <headtext>Review Date[s]</headtext>
                    </head>
                    <division id="a000199" level="1">
                      <para>
                        <paratext>For clarity, the standard document provides for the exact date(s) on which the rent review is to take place to be inserted into this definition. The definition should be amended to reflect the number of rent reviews that will occur during the term.</paratext>
                      </para>
                      <para>
                        <paratext>If the review date is left blank in this definition so that the correct date or dates can be inserted later, it is good practice to add a note or a tag to the engrossment, as a reminder of the need to fill in the details on completion.</paratext>
                      </para>
                    </division>
                  </drafting.note>
                </defn.item>
                <defn.item id="a954761">
                  <defn.term>Shortfall Payment Date</defn.term>
                  <defn>
                    <para>
                      <paratext>the date [which is [ten] working days from and including the date] that the revised Annual Rent is agreed or determined.</paratext>
                    </para>
                  </defn>
                  <drafting.note id="a117274" jurisdiction="">
                    <head align="left" preservecase="true">
                      <headtext>Shortfall Payment Date</headtext>
                    </head>
                    <division id="a000200" level="1">
                      <para>
                        <paratext>
                          This definition is used in 
                          <internal.reference refid="a706057">paragraph 3.1(b)</internal.reference>
                           of 
                          <internal.reference refid="a667118">Part 5</internal.reference>
                           of this Schedule. That paragraph applies where the reviewed rent is not agreed or determined until after the relevant Review Date. In those circumstances:
                        </paratext>
                      </para>
                      <list type="bulleted">
                        <list.item>
                          <para>
                            <paratext>The tenant must continue to pay the Annual Rent at the rate that was payable immediately before the relevant Review Date.</paratext>
                          </para>
                        </list.item>
                        <list.item>
                          <para>
                            <paratext>When the reviewed rent is agreed or determined, the tenant must pay the difference between the amount of Annual Rent it has paid and the amount of Annual Rent that would have been due if the reviewed rent had been agreed by the Review Date (shortfall) together with interest on that shortfall.</paratext>
                          </para>
                        </list.item>
                      </list>
                      <para>
                        <paratext>The Shortfall Payment Date is the date on which the tenant must pay the shortfall and interest.</paratext>
                      </para>
                      <para>
                        <paratext>The tenant may argue that it is not feasible to pay a potentially large shortfall of rent on the same day as the rent review concludes. Accordingly, the tenant may try to negotiate a grace period in which to pay the shortfall and interest. Include the optional wording in this definition if a grace period has been agreed.</paratext>
                      </para>
                      <para>
                        <paratext>
                          For more information, see 
                          <internal.reference refid="a352571">Drafting note, Shortfall payments</internal.reference>
                          .
                        </paratext>
                      </para>
                    </division>
                  </drafting.note>
                </defn.item>
              </clause>
            </part>
            <part id="a644944">
              <identifier>Part 2</identifier>
              <head align="left" preservecase="true">
                <headtext>Assumptions</headtext>
              </head>
              <clause id="a652118">
                <identifier>1.</identifier>
                <para>
                  <paratext>The matters to be assumed are:</paratext>
                </para>
                <subclause1 id="a318687">
                  <identifier>1.1</identifier>
                  <para>
                    <paratext>The Property is available to let in the open market:</paratext>
                  </para>
                  <subclause2 id="a257420">
                    <identifier>(a)</identifier>
                    <para>
                      <paratext>on the terms of the Hypothetical Lease;</paratext>
                    </para>
                  </subclause2>
                  <subclause2 id="a221196">
                    <identifier>(b)</identifier>
                    <para>
                      <paratext>by a willing landlord to a willing tenant;</paratext>
                    </para>
                  </subclause2>
                  <subclause2 id="a768997">
                    <identifier>(c)</identifier>
                    <para>
                      <paratext>with vacant possession; and</paratext>
                    </para>
                  </subclause2>
                  <subclause2 id="a478665">
                    <identifier>(d)</identifier>
                    <para>
                      <paratext>without a fine or a premium.</paratext>
                    </para>
                  </subclause2>
                </subclause1>
                <subclause1 id="a889401">
                  <identifier>1.2</identifier>
                  <para>
                    <paratext>The willing tenant has had the benefit of any rent-free or other concession or contribution which would be offered in the open market at the [relevant] Review Date in relation to fitting-out works at the Property.</paratext>
                  </para>
                </subclause1>
                <subclause1 id="a550613">
                  <identifier>1.3</identifier>
                  <para>
                    <paratext>The Property may lawfully be used, and is in a physical state to enable it to be lawfully used, by the willing tenant (or any potential undertenant or assignee of the willing tenant) for any use permitted by this lease.</paratext>
                  </para>
                  <drafting.note id="a951414" jurisdiction="">
                    <head align="left" preservecase="true">
                      <headtext>Use</headtext>
                    </head>
                    <division id="a000201" level="1">
                      <para>
                        <paratext>This provision contains an assumption that the use of the premises for the purposes set out in the lease is lawful. Sometimes, this assumption is widened to cover uses beyond those permitted by the lease. This assumption could be widened to cover all the permitted uses to which the property could lawfully be put, in spite of the lease's restrictions. This may have a limited effect on rent reviews unless the hypothetical lease is assumed to contain less restrictive user provisions than the actual lease.</paratext>
                      </para>
                      <division id="a154939" level="2">
                        <head align="left" preservecase="true">
                          <headtext>Impact of MEES on rent review</headtext>
                        </head>
                        <para>
                          <paratext>
                            This 
                            <internal.reference refid="a594018">Schedule 5</internal.reference>
                             does not contain any particular wording to address the potential impact of the MEES on the rent review. For more information on MEES generally, see 
                            <link href="w-016-2974" style="ACTLinkPLCtoPLC">
                              <ital>Practice notes, MEES and commercial property: a quick guide</ital>
                            </link>
                             and 
                            <link href="8-578-9565" style="ACTLinkPLCtoPLC">
                              <ital>MEES: minimum energy efficiency standards toolkit</ital>
                            </link>
                            .
                          </paratext>
                        </para>
                        <para>
                          <paratext>
                            Although not exhaustive, the possible rent review assumptions and disregards that may arise in an attempt to address MEES could include a disregard of any works that result in a lower EPC rating, an assumption that the property has a particular EPC rating on review or an assumption that the property can "lawfully be let". These are discussed in more detail in 
                            <link anchor="a827366" href="w-012-9627" style="ACTLinkPLCtoPLC">
                              <ital>Practice note, MEES: minimum energy efficiency standards: overview: Artificial assumptions at rent review may backfire</ital>
                            </link>
                            .
                          </paratext>
                        </para>
                        <para>
                          <paratext>
                            The main intention of the assumption that the property can "lawfully be let" is to counter any argument that, if the property is sub-standard at the review date, the landlord would be in breach of the MEES Regulations by granting a hypothetical lease, and that such a lease would command either a lower rent or no rent (which would have a negative effect on the reviewed rent for the actual lease). However, there are several difficulties with such an assumption and these are discussed in more detail in 
                            <link anchor="a289962" href="w-012-9627" style="ACTLinkPLCtoPLC">
                              <ital>Practice note, MEES: minimum energy efficiency standards: overview: An assumption that the property can "lawfully be let"</ital>
                            </link>
                            .
                          </paratext>
                        </para>
                        <para>
                          <paratext>
                            As even minor changes to rent review provisions can have profound and unexpected consequences on rent, these amendments should be given careful consideration by the parties. The advice of a rent review surveyor should be obtained to understand the potential impact of any proposed amendments before any bespoke assumptions or disregards to address MEES are added. The surveyor should be able to advise on the consequences of an amendment, which may vary depending on factors such as the nature and condition of the property. For more information, see 
                            <link anchor="a333445" href="w-012-9627" style="ACTLinkPLCtoPLC">
                              <ital>Practice note, MEES: minimum energy efficiency standards: overview: Conclusion on artificial assumptions on rent review</ital>
                            </link>
                            .
                          </paratext>
                        </para>
                      </division>
                    </division>
                  </drafting.note>
                </subclause1>
                <subclause1 id="a306146">
                  <identifier>1.4</identifier>
                  <para>
                    <paratext>The Tenant and the Landlord [(except where the Landlord is in material and persistent breach)] have fully complied with their obligations in this lease.</paratext>
                  </para>
                  <drafting.note id="a392089" jurisdiction="">
                    <head align="left" preservecase="true">
                      <headtext>Material and persistent breach</headtext>
                    </head>
                    <division id="a000202" level="1">
                      <para>
                        <paratext>The landlord may not want to offer the optional words in square brackets in the first draft of the lease. However, a well-advised tenant will usually require this wording to prevent the landlord from taking advantage of its own breach on review and the landlord will often concede it.</paratext>
                      </para>
                    </division>
                  </drafting.note>
                </subclause1>
                <subclause1 id="a215867">
                  <identifier>1.5</identifier>
                  <para>
                    <paratext>If the Property or any means of access to it or any Service Media serving the Property has been destroyed or damaged, it has been fully restored.</paratext>
                  </para>
                </subclause1>
                <subclause1 id="a928979">
                  <identifier>1.6</identifier>
                  <para>
                    <paratext>
                      No work has been carried out on the Property [(including any Previous Lease Alterations)] that has diminished its rental value [other than work carried out in compliance with 
                      <internal.reference refid="a801884">clause 28</internal.reference>
                      ].
                    </paratext>
                  </para>
                  <drafting.note id="a561918" jurisdiction="">
                    <head align="left" preservecase="true">
                      <headtext>Obligation to carry out works</headtext>
                    </head>
                    <division id="a000203" level="1">
                      <para>
                        <paratext>The tenant might carry out works that reduce the rental value of the Property and the landlord is likely to want to provide that the rent review valuation will be made on the basis that no such works have been carried out. However, it is possible for the tenant to be obliged by law to carry out works that diminish the value of the Property. In such a case, assuming that there has been no diminution in the rental value is arguably unfair to the tenant.</paratext>
                      </para>
                      <para>
                        <paratext>
                          The optional wording at the end of this paragraph deals with this situation by referring to the tenant's obligation to comply with statute set out in 
                          <internal.reference refid="a801884">clause 28</internal.reference>
                          . Another alternative is to restrict the assumption using wording such as "other than work carried out pursuant to statutory requirements or the requirements of any local authority or other public body."
                        </paratext>
                      </para>
                    </division>
                  </drafting.note>
                </subclause1>
                <subclause1 id="a334217">
                  <identifier>1.7</identifier>
                  <para>
                    <paratext>Any fixtures, fittings, machinery or equipment supplied to the Property by the Landlord that have been removed by or at the request of the Tenant, or any undertenant or their respective predecessors in title (otherwise than to comply with any law) remain at the Property.</paratext>
                  </para>
                </subclause1>
                <subclause1 id="a363606">
                  <identifier>1.8</identifier>
                  <para>
                    <paratext>[The willing tenant and its potential assignees and undertenants shall not be disadvantaged by any actual or potential exercise of an option to tax under Part 1 of Schedule 10 to the Value Added Tax Act 1994 in relation to the Property.]</paratext>
                  </para>
                  <drafting.note id="a927821" jurisdiction="">
                    <head align="left" preservecase="true">
                      <headtext>Assumption as to VAT (optional paragraph)</headtext>
                    </head>
                    <division id="a000204" level="1">
                      <para>
                        <paratext>This clause assumes that the willing tenant (and its assignees and undertenants) are not disadvantaged by the landlord having opted to tax.</paratext>
                      </para>
                      <para>
                        <paratext>If this assumption generally accords with reality, then it would normally be acceptable to the tenant. However, in cases where the willing tenant (and its assignees and undertenants) are likely to be VAT-exempt businesses, this could have adverse valuation consequences for the tenant. The assumption could artificially increase the rent on a review with the potential result that the actual lease becomes too onerous and difficult to assign so, in turn, deflating the rent. The parties may therefore want to omit this assumption where it does not reflect reality.</paratext>
                      </para>
                      <para>
                        <paratext>Where a rent review clause is silent as to VAT, the VAT provisions in the actual lease will be assumed to be in the hypothetical lease.</paratext>
                      </para>
                      <para>
                        <paratext>For more information on the option to tax, and likely VAT-exempt business, see Practice notes:</paratext>
                      </para>
                      <list type="bulleted">
                        <list.item>
                          <para>
                            <paratext>
                              <link href="8-508-0101" style="ACTLinkPLCtoPLC">
                                <ital>The option to tax: overview</ital>
                              </link>
                              .
                            </paratext>
                          </para>
                        </list.item>
                        <list.item>
                          <para>
                            <paratext>
                              <link anchor="a670804" href="1-508-0227" style="ACTLinkPLCtoPLC">
                                <ital>The option to tax: differences between opted and unopted properties: VAT-averse tenants</ital>
                              </link>
                              .
                            </paratext>
                          </para>
                        </list.item>
                      </list>
                    </division>
                  </drafting.note>
                </subclause1>
                <subclause1 id="a185558">
                  <identifier>1.9</identifier>
                  <para>
                    <paratext>[[ANY ADDITIONAL ASSUMPTIONS SPECIFIC TO THE LETTING].]</paratext>
                  </para>
                </subclause1>
              </clause>
            </part>
            <part id="a653972">
              <identifier>Part 3</identifier>
              <head align="left" preservecase="true">
                <headtext>Disregards</headtext>
              </head>
              <clause id="a733969">
                <identifier>1.</identifier>
                <para>
                  <paratext>The matters to be disregarded are:</paratext>
                </para>
                <subclause1 id="a538667">
                  <identifier>1.1</identifier>
                  <para>
                    <paratext>Any effect on rent of the fact that the Tenant or any authorised undertenant has been in occupation of the Property.</paratext>
                  </para>
                </subclause1>
                <subclause1 id="a604944">
                  <identifier>1.2</identifier>
                  <para>
                    <paratext>Any goodwill attached to the Property by reason of any business carried out there by the Tenant or by any authorised undertenant or by any of their predecessors in business.</paratext>
                  </para>
                </subclause1>
                <subclause1 id="a543198">
                  <identifier>1.3</identifier>
                  <para>
                    <paratext>Any effect on rent attributable to any physical improvement to the Property carried out before or after the date of this lease (including any physical improvement to any Service Media servicing the Property), by or at the expense of the Tenant or any authorised undertenant with all necessary consents, approvals and authorisations and not pursuant to an obligation to the Landlord (other than an obligation to comply with any law).</paratext>
                  </para>
                </subclause1>
                <subclause1 id="a603863">
                  <identifier>1.4</identifier>
                  <para>
                    <paratext>[Any effect on the rent attributable to any Previous Lease Alterations.]</paratext>
                  </para>
                  <drafting.note id="a706380" jurisdiction="">
                    <head align="left" preservecase="true">
                      <headtext>Disregard of Previous Lease Alterations (optional paragraph)</headtext>
                    </head>
                    <division id="a000205" level="1">
                      <para>
                        <paratext>
                          Include this optional paragraph if the lease being granted is a renewal lease and any alterations carried out under the Previous Lease are to be disregarded on review (see 
                          <internal.reference refid="a415160">Drafting note, Previous Lease Alterations (optional definition)</internal.reference>
                          ).
                        </paratext>
                      </para>
                    </division>
                  </drafting.note>
                </subclause1>
                <subclause1 id="a133330">
                  <identifier>1.5</identifier>
                  <para>
                    <paratext>Any effect on rent of any obligation on the Tenant [to fit-out the Property or] to reinstate the Property to the condition or design it was in before any alterations or improvements were carried out.</paratext>
                  </para>
                </subclause1>
                <subclause1 id="a334742">
                  <identifier>1.6</identifier>
                  <para>
                    <paratext>[Any effect on rent of the installation of a mezzanine floor in the Property.]</paratext>
                  </para>
                  <drafting.note id="a924750" jurisdiction="">
                    <head align="left" preservecase="true">
                      <headtext>Disregarding the effect of a mezzanine floor (optional paragraph)</headtext>
                    </head>
                    <division id="a000206" level="1">
                      <para>
                        <paratext>
                          If the tenant has installed a mezzanine floor, any effect on rent might then be disregarded under 
                          <internal.reference refid="a543198">paragraph 1.3</internal.reference>
                           of this Part of this Schedule.
                        </paratext>
                      </para>
                      <para>
                        <paratext>However, the tenant may still want an express disregard or the parties might agree to disregard the effect on rent when the mezzanine floor was installed by another party (such as the landlord or a previous tenant). Express client instructions should be taken when there is a mezzanine floor (or the potential for one in the future).</paratext>
                      </para>
                    </division>
                  </drafting.note>
                </subclause1>
                <subclause1 id="a238139">
                  <identifier>1.7</identifier>
                  <para>
                    <paratext>Any statutory restriction on rents or the right to recover them.</paratext>
                  </para>
                </subclause1>
                <subclause1 id="a198421">
                  <identifier>1.8</identifier>
                  <para>
                    <paratext>[[ANY ADDITIONAL DISREGARDS SPECIFIC TO THE LETTING].]</paratext>
                  </para>
                </subclause1>
              </clause>
            </part>
            <part id="a631728">
              <identifier>Part 4</identifier>
              <head align="left" preservecase="true">
                <headtext>Hypothetical Lease</headtext>
              </head>
              <clause id="a529833">
                <identifier>1.</identifier>
                <para>
                  <paratext>A lease:</paratext>
                </para>
                <subclause1 id="a158532">
                  <identifier>1.1</identifier>
                  <para>
                    <paratext>Of the whole of the Property.</paratext>
                  </para>
                </subclause1>
                <subclause1 id="a293147">
                  <identifier>1.2</identifier>
                  <para>
                    <paratext>
                      [For a term equal to the unexpired residue of the Contractual Term at the [relevant] Review Date or a term of [MINIMUM LENGTH OF HYPOTHETICAL TERM] years commencing on the [relevant] Review Date, if longer 
                      <bold>OR</bold>
                       For a term of [LENGTH OF HYPOTHETICAL TERM] years commencing on the [relevant] Review Date].
                    </paratext>
                  </para>
                  <drafting.note id="a984190" jurisdiction="">
                    <head align="left" preservecase="true">
                      <headtext>Hypothetical term</headtext>
                    </head>
                    <division id="a000207" level="1">
                      <para>
                        <paratext>The parties should agree, and specify, the length of the hypothetical lease that will be used to find the open market rent. Depending on the prevalent market conditions, very short or very long leases may have an adverse effect on the rent.</paratext>
                      </para>
                    </division>
                  </drafting.note>
                </subclause1>
                <subclause1 id="a304116">
                  <identifier>1.3</identifier>
                  <para>
                    <paratext>
                      [[With rent review dates every [NUMBER] years from the [relevant] Review Date 
                      <bold>OR</bold>
                       With a rent review date on [DATE[S]].]
                    </paratext>
                  </para>
                  <drafting.note id="a155221" jurisdiction="">
                    <head align="left" preservecase="true">
                      <headtext>Rent review dates (optional paragraph)</headtext>
                    </head>
                    <division id="a000208" level="1">
                      <para>
                        <paratext>Delete this paragraph if the term of the hypothetical lease should not contain a rent review.</paratext>
                      </para>
                      <para>
                        <paratext>If the hypothetical lease is to include rent review(s), then include this paragraph to provide certainty as to the exact date(s) of the review(s) in the hypothetical lease.</paratext>
                      </para>
                    </division>
                  </drafting.note>
                </subclause1>
                <subclause1 id="a909873">
                  <identifier>1.4</identifier>
                  <para>
                    <paratext>
                      [With the right for the [willing tenant 
                      <bold>OR</bold>
                       willing landlord 
                      <bold>OR</bold>
                       parties] to terminate the lease in accordance with 
                      <internal.reference refid="a467704">clause 50</internal.reference>
                       [but assuming the Break Date[s] in 
                      <internal.reference refid="a467704">clause 50</internal.reference>
                       [is 
                      <bold>OR</bold>
                       are] on [or at any time after] [[DATE[S]] 
                      <bold>OR</bold>
                       the [day preceding] [every 
                      <bold>OR</bold>
                       the] [ORDINAL NUMBER] anniversary of the [relevant] Review Date].]
                    </paratext>
                  </para>
                  <drafting.note id="a306003" jurisdiction="">
                    <head align="left" preservecase="true">
                      <headtext>Right to terminate the lease (optional paragraph)</headtext>
                    </head>
                    <division id="a000209" level="1">
                      <para>
                        <paratext>Delete this optional paragraph if the lease does not contain a break clause.</paratext>
                      </para>
                      <para>
                        <paratext>
                          If the lease includes a break clause it might be assumed into the hypothetical lease under 
                          <internal.reference refid="a926960">paragraph 1.5</internal.reference>
                           of this Part of this Schedule. However, to avoid any uncertainty it is safer to expressly state:
                        </paratext>
                      </para>
                      <list type="bulleted">
                        <list.item>
                          <para>
                            <paratext>Whether the break clause is to be included, or excluded, from the hypothetical lease.</paratext>
                          </para>
                        </list.item>
                        <list.item>
                          <para>
                            <paratext>When the break date(s) in the hypothetical lease would occur. That is because the actual Break Date(s) in this lease may not fall during the hypothetical term or may fall at an unrealistic time during the hypothetical term. Either may have an adverse impact on the calculation of the new rent.</paratext>
                          </para>
                        </list.item>
                      </list>
                      <para>
                        <paratext>If the lease contains a rolling break that is only exercisable after a certain date, you need to consider carefully which date (if any) needs to be inserted here. This may be particularly important of there is more than one rent review.</paratext>
                      </para>
                      <para>
                        <paratext>
                          For more information on the calculation of break dates in the hypothetical lease, see 
                          <link anchor="a618793" href="3-107-4395" style="ACTLinkPLCtoPLC">
                            <ital>Practice note, Break clauses in leases: The break clause and the hypothetical lease on rent review</ital>
                          </link>
                          .
                        </paratext>
                      </para>
                    </division>
                  </drafting.note>
                </subclause1>
                <subclause1 id="a926960">
                  <identifier>1.5</identifier>
                  <para>
                    <paratext>
                      Otherwise on the terms of this lease (other than the amount of the Annual Rent[, 
                      <bold>OR</bold>
                       and] [
                      <internal.reference refid="a475312">paragraph 1.2</internal.reference>
                       of 
                      <internal.reference refid="a667118">Part 5</internal.reference>
                       of 
                      <internal.reference refid="a594018">Schedule 5</internal.reference>
                      ][, 
                      <bold>OR</bold>
                       and] [the Break Date[s]][, 
                      <bold>OR</bold>
                       and] [the Review Date[s]][, 
                      <bold>OR</bold>
                       and] [ANY OTHER PROVISIONS OF THE LEASE TO BE DISREGARDED] [and the provision in this lease for a rent-free period]).
                    </paratext>
                  </para>
                  <drafting.note id="a274243" jurisdiction="">
                    <head align="left" preservecase="true">
                      <headtext>Remaining terms of the lease</headtext>
                    </head>
                    <division id="a000210" level="1">
                      <division id="a425341" level="2">
                        <head align="left" preservecase="true">
                          <headtext>Interpretation</headtext>
                        </head>
                        <para>
                          <paratext>Under the interpretation provisions, the "lease" includes any documents supplemental and collateral to it.</paratext>
                        </para>
                      </division>
                      <division id="a258765" level="2">
                        <head align="left" preservecase="true">
                          <headtext>Disregarding the cap and collar</headtext>
                        </head>
                        <para>
                          <paratext>
                            If 
                            <internal.reference refid="a475312">paragraph 1.2</internal.reference>
                             of 
                            <internal.reference refid="a667118">Part 5</internal.reference>
                             of this 
                            <internal.reference refid="a594018">Schedule 5</internal.reference>
                             is included in the lease, the parties may want to disregard it from the calculation of the rent review.
                          </paratext>
                        </para>
                      </division>
                      <division id="a920341" level="2">
                        <head align="left" preservecase="true">
                          <headtext>Disregarding the Break Date and Review Date(s)</headtext>
                        </head>
                        <para>
                          <paratext>If the definition of Hypothetical Lease includes express break dates or express rent review dates for the hypothetical lease, the actual break dates or rent review dates from this lease (as applicable) will need to be disregarded from the definition of Hypothetical Lease.</paratext>
                        </para>
                      </division>
                      <division id="a824313" level="2">
                        <head align="left" preservecase="true">
                          <headtext>Disregarding rent-free periods: headline rent</headtext>
                        </head>
                        <para>
                          <paratext>The words "and the provision in this lease for a rent-free period" should be included if there is a rent-free period at the start of the lease. The tenant should avoid any possibility of the reviewed rent being a headline rent, and therefore higher than the rent that should be paid.</paratext>
                        </para>
                      </division>
                    </division>
                  </drafting.note>
                </subclause1>
              </clause>
            </part>
            <part id="a667118">
              <identifier>Part 5</identifier>
              <head align="left" preservecase="true">
                <headtext>Review of the Annual Rent</headtext>
              </head>
              <clause id="a201681">
                <identifier>1.</identifier>
                <head align="left" preservecase="true">
                  <headtext>Review</headtext>
                </head>
                <subclause1 id="a472968">
                  <identifier>1.1</identifier>
                  <para>
                    <paratext>
                      The Annual Rent shall be reviewed on [the 
                      <bold>OR </bold>
                      each] Review Date to equal:
                    </paratext>
                  </para>
                  <subclause2 id="a341640">
                    <identifier>(a)</identifier>
                    <para>
                      <paratext>the amount agreed between the Landlord and Tenant at any time (whether or not that amount is the Open Market Rent); or</paratext>
                    </para>
                  </subclause2>
                  <subclause2 id="a195613">
                    <identifier>(b)</identifier>
                    <para>
                      <paratext>in the absence of such agreement, the greater of:</paratext>
                    </para>
                    <subclause3 id="a820137">
                      <identifier>(i)</identifier>
                      <para>
                        <paratext>the Annual Rent payable immediately before the [relevant] Review Date (or which would then be payable but for any abatement, suspension, concession or reduction of the Annual Rent or restriction on the right to collect it); and</paratext>
                      </para>
                    </subclause3>
                    <subclause3 id="a919970">
                      <identifier>(ii)</identifier>
                      <para>
                        <paratext>
                          [subject to 
                          <internal.reference refid="a475312">paragraph 1.2</internal.reference>
                           of this Part of this Schedule, ]the Open Market Rent agreed or determined pursuant to this 
                          <internal.reference refid="a594018">Schedule 5</internal.reference>
                          .
                        </paratext>
                      </para>
                      <drafting.note id="a547547" jurisdiction="">
                        <head align="left" preservecase="true">
                          <headtext>Review of the Annual Rent</headtext>
                        </head>
                        <division id="a000211" level="1">
                          <para>
                            <paratext>
                              <internal.reference refid="a472968">Paragraph 1.1</internal.reference>
                               of 
                              <internal.reference refid="a667118">Part 5</internal.reference>
                               of this 
                              <internal.reference refid="a594018">Schedule 5</internal.reference>
                               does two things:
                            </paratext>
                          </para>
                          <list type="bulleted">
                            <list.item>
                              <para>
                                <paratext>
                                  In the absence of any agreement to the contrary under 
                                  <internal.reference refid="a341640">paragraph 1.1(a)</internal.reference>
                                  , it makes the rent review "upwards only", providing that the rent will be the greater of:
                                </paratext>
                              </para>
                              <list type="bulleted">
                                <list.item>
                                  <para>
                                    <paratext>the rent payable immediately before the relevant Review Date; and</paratext>
                                  </para>
                                </list.item>
                                <list.item>
                                  <para>
                                    <paratext>the open market rent.</paratext>
                                  </para>
                                </list.item>
                              </list>
                            </list.item>
                          </list>
                          <list type="bulleted">
                            <list.item>
                              <para>
                                <paratext>
                                  It allows for the rent at the relevant Review Date to be reviewed in accordance with the procedure set out in the rest of 
                                  <internal.reference refid="a594018">Schedule 5</internal.reference>
                                  .
                                </paratext>
                              </para>
                            </list.item>
                          </list>
                          <para>
                            <paratext>
                              Include the optional words "
                              <internal.reference refid="a475312">paragraph 1.2</internal.reference>
                               of 
                              <internal.reference refid="a667118">Part 5</internal.reference>
                               of this 
                              <internal.reference refid="a594018">Schedule 5</internal.reference>
                              " if the parties have agreed that the reviewed rent will be subject to a cap and collar and optional 
                              <internal.reference refid="a475312">paragraph 1.2</internal.reference>
                               has been included in this lease to reflect that.
                            </paratext>
                          </para>
                        </division>
                      </drafting.note>
                    </subclause3>
                  </subclause2>
                </subclause1>
                <subclause1 id="a475312">
                  <identifier>1.2</identifier>
                  <para>
                    <paratext>[If, at the [relevant] Review Date, the Open Market Rent is:</paratext>
                  </para>
                  <subclause2 id="a963029">
                    <identifier>(a)</identifier>
                    <para>
                      <paratext>less than the Minimum Rent, the Open Market Rent will be deemed to be the Minimum Rent; or</paratext>
                    </para>
                  </subclause2>
                  <subclause2 id="a531963">
                    <identifier>(b)</identifier>
                    <para>
                      <paratext>more than the Maximum Rent, the Open Market Rent will be deemed to be the Maximum Rent.]</paratext>
                    </para>
                    <drafting.note id="a208694" jurisdiction="">
                      <head align="left" preservecase="true">
                        <headtext>Cap and collar (optional paragraph)</headtext>
                      </head>
                      <division id="a000212" level="1">
                        <para>
                          <paratext>
                            This is a simple cap and collar clause that can be inserted where the parties have expressly agreed that the revised rent (when agreed or determined under 
                            <internal.reference refid="a195613">paragraph 1.1(b)</internal.reference>
                             of 
                            <internal.reference refid="a667118">Part 5</internal.reference>
                             of this 
                            <internal.reference refid="a594018">Schedule 5</internal.reference>
                            ) will not be higher or lower than an agreed figure or agreed percentage of the passing Annual Rent.
                          </paratext>
                        </para>
                        <para>
                          <paratext>
                            If either the cap or collar is to be agreed by reference to a specified calculation, the parties will need to add their own bespoke drafting. For more information on drafting a cap and collar provision, see 
                            <link anchor="a655407" href="2-328-1954" style="ACTLinkPLCtoPLC">
                              <ital>Practice note, Rent and rent review: Structuring capped and collared indexation</ital>
                            </link>
                            .
                          </paratext>
                        </para>
                        <para>
                          <paratext>
                            If the lease is not excluded from the LTA 1954, the landlord should be advised of the risk that a cap and collar provision may be carried over into the renewal lease. For more information, see 
                            <link href="1-522-8813" style="ACTLinkPLCtoPLC">
                              <ital>Practice note, LTA 1954: terms of the new lease</ital>
                            </link>
                            .
                          </paratext>
                        </para>
                      </division>
                    </drafting.note>
                  </subclause2>
                </subclause1>
                <subclause1 id="a454446">
                  <identifier>1.3</identifier>
                  <para>
                    <paratext>The Landlord and Tenant may agree the revised Annual Rent at any time before it is determined by the Expert.</paratext>
                  </para>
                </subclause1>
                <subclause1 id="a645856">
                  <identifier>1.4</identifier>
                  <para>
                    <paratext>[The Landlord must not agree the revised Annual Rent without the consent of the Superior Landlord.]</paratext>
                  </para>
                  <drafting.note id="a490918" jurisdiction="">
                    <head align="left" preservecase="true">
                      <headtext>Consent of the Superior Landlord (optional paragraph)</headtext>
                    </head>
                    <division id="a000213" level="1">
                      <para>
                        <paratext>Include this optional paragraph if there is a superior lease and it requires the superior landlord's consent to the new Annual Rent.</paratext>
                      </para>
                      <para>
                        <paratext>If this lease is an underlease, the superior lease may contain restrictions on:</paratext>
                      </para>
                      <list type="bulleted">
                        <list.item>
                          <para>
                            <paratext>The timing of any rent review(s) in the underlease.</paratext>
                          </para>
                        </list.item>
                        <list.item>
                          <para>
                            <paratext>The permitted form of rent review (such as the assumptions and disregards that can be made).</paratext>
                          </para>
                        </list.item>
                        <list.item>
                          <para>
                            <paratext>The landlord being able to agree the new rent without the superior landlord's consent.</paratext>
                          </para>
                        </list.item>
                      </list>
                      <para>
                        <paratext>
                          The superior lease should be checked carefully and this 
                          <internal.reference refid="a594018">Schedule 5</internal.reference>
                           should be adapted to reflect any requirements in the superior lease.
                        </paratext>
                      </para>
                    </division>
                  </drafting.note>
                </subclause1>
                <subclause1 id="a218612">
                  <identifier>1.5</identifier>
                  <para>
                    <paratext>As soon as practicable after the amount of the revised Annual Rent has been agreed or determined, a memorandum recording the amount shall be signed by or on behalf of the Landlord, the Tenant and the guarantor. The parties shall each bear their own costs in connection with the memorandum.</paratext>
                  </para>
                  <drafting.note id="a260452" jurisdiction="">
                    <head align="left" preservecase="true">
                      <headtext>Rent review memorandum</headtext>
                    </head>
                    <division id="a000214" level="1">
                      <para>
                        <paratext>There is no need for the guarantor to sign the memorandum unless the review has been carried out at a time or in a manner not provided for by the lease. If this is the case, there may be an argument that the liability of the guarantor has been increased and, therefore, that the guarantor is released. Therefore, the belt and braces approach is to require the guarantor to sign the memorandum.</paratext>
                      </para>
                      <para>
                        <paratext>
                          For more information on rent review memoranda, see 
                          <link href="5-101-3400" style="ACTLinkPLCtoPLC">
                            <ital>Standard document, Rent review memorandum</ital>
                          </link>
                          .
                        </paratext>
                      </para>
                    </division>
                  </drafting.note>
                </subclause1>
              </clause>
              <clause id="a878413">
                <identifier>2.</identifier>
                <head align="left" preservecase="true">
                  <headtext>Determination by the Expert</headtext>
                </head>
                <drafting.note id="a269531" jurisdiction="">
                  <head align="left" preservecase="true">
                    <headtext>Determination by the Expert</headtext>
                  </head>
                  <division id="a000215" level="1">
                    <para>
                      <paratext>
                        This provision applies if the parties do not agree the open market rent under 
                        <internal.reference refid="a341640">paragraph 1.1(a)</internal.reference>
                         of 
                        <internal.reference refid="a667118">Part 5</internal.reference>
                         of this 
                        <internal.reference refid="a594018">Schedule 5</internal.reference>
                        , in which case the Expert may determine the issue in accordance with this paragraph.
                      </paratext>
                    </para>
                    <para>
                      <paratext>For more information on:</paratext>
                    </para>
                    <list type="bulleted">
                      <list.item>
                        <para>
                          <paratext>The differences between arbitration and expert determination, see Practice notes:</paratext>
                        </para>
                        <list type="bulleted">
                          <list.item>
                            <para>
                              <paratext>
                                <link href="8-107-4185" style="ACTLinkPLCtoPLC">
                                  <ital>Expert determination</ital>
                                </link>
                                ; and
                              </paratext>
                            </para>
                          </list.item>
                          <list.item>
                            <para>
                              <paratext>
                                <link href="7-203-8663" style="ACTLinkPLCtoPLC">
                                  <ital>Arbitration: a ten-minute guide</ital>
                                </link>
                                .
                              </paratext>
                            </para>
                          </list.item>
                        </list>
                      </list.item>
                    </list>
                    <list type="bulleted">
                      <list.item>
                        <para>
                          <paratext>
                            This expert determination clause, see 
                            <link href="2-101-6424" style="ACTLinkPLCtoPLC">
                              <ital>Standard clause, Expert determination</ital>
                            </link>
                            .
                          </paratext>
                        </para>
                      </list.item>
                    </list>
                  </division>
                </drafting.note>
                <subclause1 id="a655391">
                  <identifier>2.1</identifier>
                  <para>
                    <paratext>
                      If the Landlord and Tenant have not agreed the revised Annual Rent by the date three months before the [relevant] Review Date, then either party may at any time refer the revised Annual Rent for determination by the Expert in accordance with this 
                      <internal.reference refid="a878413">paragraph 2</internal.reference>
                       of this Part of this Schedule. The Expert can be appointed in accordance with the terms of this lease irrespective of whether the Landlord and Tenant have tried to first reach an agreement on the revised Annual Rent.
                    </paratext>
                  </para>
                </subclause1>
                <subclause1 id="a853585">
                  <identifier>2.2</identifier>
                  <para>
                    <paratext>The Landlord and Tenant shall agree on the appointment of an Expert and shall agree with the Expert the terms of their appointment.</paratext>
                  </para>
                </subclause1>
                <subclause1 id="a706010">
                  <identifier>2.3</identifier>
                  <para>
                    <paratext>If the Landlord and Tenant are unable to agree on an Expert or the terms of their appointment within [NUMBER] working days of either party serving details of a suggested expert on the other, either party shall then be entitled to request the President to appoint an Expert and agree with the Expert the terms of appointment.</paratext>
                  </para>
                </subclause1>
                <subclause1 id="a205289">
                  <identifier>2.4</identifier>
                  <para>
                    <paratext>The Expert shall be required to prepare a written decision including reasons and give notice (including a copy) of the decision to the parties within a maximum of [NUMBER] working days of the matter being referred to the Expert.</paratext>
                  </para>
                </subclause1>
                <subclause1 id="a484228">
                  <identifier>2.5</identifier>
                  <para>
                    <paratext>If the Expert dies or becomes unwilling or incapable of acting, or does not deliver the decision within the time required by this paragraph, then:</paratext>
                  </para>
                  <subclause2 id="a521805">
                    <identifier>(a)</identifier>
                    <para>
                      <paratext>either party may apply to the President to discharge the Expert and to appoint a replacement Expert with the required expertise; and</paratext>
                    </para>
                  </subclause2>
                  <subclause2 id="a199884">
                    <identifier>(b)</identifier>
                    <para>
                      <paratext>
                        this 
                        <internal.reference refid="a878413">paragraph 2</internal.reference>
                         of this Part of this Schedule shall apply to the new Expert as if they were the first Expert appointed.
                      </paratext>
                    </para>
                  </subclause2>
                </subclause1>
                <subclause1 id="a459870">
                  <identifier>2.6</identifier>
                  <para>
                    <paratext>The parties are entitled to make submissions to the Expert [including oral submissions] and must provide (or procure that others provide) the Expert with such assistance and documents as the Expert reasonably requires for the purpose of reaching a decision.</paratext>
                  </para>
                </subclause1>
                <subclause1 id="a559436">
                  <identifier>2.7</identifier>
                  <para>
                    <paratext>
                      [To the extent not provided for by this 
                      <internal.reference refid="a878413">paragraph 2</internal.reference>
                       of this Part of this Schedule, the Expert may in their reasonable discretion determine such other procedures to assist with the conduct of the determination as they consider just or appropriate [including (to the extent considered necessary) instructing professional advisers to assist them in reaching their determination].
                    </paratext>
                  </para>
                </subclause1>
                <subclause1 id="a937276">
                  <identifier>2.8</identifier>
                  <para>
                    <paratext>The Expert shall act as an expert and not as an arbitrator. The Expert shall determine the matter referred to the Expert under this lease. The Expert may award interest as part of their decision. The Expert's written decision on the matters referred to them shall be final and binding on the parties in the absence of manifest error or fraud.</paratext>
                  </para>
                </subclause1>
                <subclause1 id="a235321">
                  <identifier>2.9</identifier>
                  <para>
                    <paratext>The Landlord and Tenant must bear their own costs in relation to the reference to the Expert.</paratext>
                  </para>
                </subclause1>
                <subclause1 id="a649558">
                  <identifier>2.10</identifier>
                  <para>
                    <paratext>The Landlord and Tenant must bear the Expert's fees and any costs properly incurred by them in arriving at their determination (including any fees and costs of any advisers appointed by the Expert) equally or in such other proportions as the Expert shall direct.</paratext>
                  </para>
                </subclause1>
                <subclause1 id="a505615">
                  <identifier>2.11</identifier>
                  <para>
                    <paratext>[If either the Landlord or the Tenant does not pay its part of the Expert's fees and expenses within [ten] working days of demand by the Expert, then:</paratext>
                  </para>
                  <subclause2 id="a941802">
                    <identifier>(a)</identifier>
                    <para>
                      <paratext>the other party may pay instead; and</paratext>
                    </para>
                  </subclause2>
                  <subclause2 id="a298278">
                    <identifier>(b)</identifier>
                    <para>
                      <paratext>
                        the amount so paid shall be a debt of the party that should have paid and shall be due and payable on demand to the party that made the payment pursuant to 
                        <internal.reference refid="a941802">paragraph 2.11(a)</internal.reference>
                         of this Part of this Schedule.]
                      </paratext>
                    </para>
                    <drafting.note id="a817212" jurisdiction="">
                      <head align="left" preservecase="true">
                        <headtext>Paying the Expert's fees and costs (optional paragraph)</headtext>
                      </head>
                      <division id="a000216" level="1">
                        <para>
                          <paratext>This paragraph deals with payment of the Expert's fees if one party does not pay on time. It may be very useful to have the ability to pay on behalf of the other party. In some cases, the Expert may be able to withhold the determination until the fees have been paid. This will depend on the agreement the parties reached with the Expert initially. If one party refuses to pay the Expert's costs, the matter that was referred to the Expert may never be resolved.</paratext>
                        </para>
                      </division>
                    </drafting.note>
                  </subclause2>
                </subclause1>
                <subclause1 id="a560083">
                  <identifier>2.12</identifier>
                  <para>
                    <paratext>The Landlord and Tenant must act reasonably and co-operate to give effect to the provisions of this paragraph and otherwise do nothing to hinder or prevent the Expert from reaching their determination.</paratext>
                  </para>
                </subclause1>
              </clause>
              <clause id="a553991">
                <identifier>3.</identifier>
                <head align="left" preservecase="true">
                  <headtext>Late review of Annual Rent</headtext>
                </head>
                <drafting.note id="a352571" jurisdiction="">
                  <head align="left" preservecase="true">
                    <headtext>Shortfall payments</headtext>
                  </head>
                  <division id="a000217" level="1">
                    <para>
                      <paratext>This paragraph deals with the position where the reviewed rent is not agreed or determined until after the relevant Review Date. In those circumstances:</paratext>
                    </para>
                    <list type="bulleted">
                      <list.item>
                        <para>
                          <paratext>The tenant must continue to pay the Annual Rent at the rate that was payable immediately before the relevant Review Date.</paratext>
                        </para>
                      </list.item>
                      <list.item>
                        <para>
                          <paratext>When the reviewed rent is agreed or determined, the tenant must pay the difference between the amount of Annual Rent it has paid and the amount of Annual Rent that would have been due if the reviewed rent had been agreed by the Review Date (shortfall). At the same time as paying the shortfall, the tenant must also pay base rate interest on the shortfall. The purpose of the interest obligation is to compensate the landlord for not having had the benefit of the additional rent due for the period since the Review Date.</paratext>
                        </para>
                      </list.item>
                    </list>
                    <para>
                      <paratext>
                        The tenant must pay the shortfall and interest on the Shortfall Payment Date (see 
                        <internal.reference refid="a117274">Drafting note, Shortfall Payment Date</internal.reference>
                        ). If the definition of Shortfall Payment Date includes the optional wording to allow the tenant a grace period in which to pay the shortfall, include the optional words:
                      </paratext>
                    </para>
                    <list type="bulleted">
                      <list.item>
                        <para>
                          <paratext>
                            "on or before" in the opening wording of 
                            <internal.reference refid="a706057">paragraph 3.1(b)</internal.reference>
                            .
                          </paratext>
                        </para>
                      </list.item>
                      <list.item>
                        <para>
                          <paratext>
                            "(or, if the Tenant pays the shortfall earlier than the Shortfall Payment Date, the date of that payment)" at the end of 
                            <internal.reference refid="a464565">paragraph 3.1(b)(ii)</internal.reference>
                            . If the tenant pays the shortfall earlier than the Shortfall Payment Date, it should not have to pay interest up to the Shortfall Payment Date. In those circumstances, the tenant should only have to pay interest up to the date of payment.
                          </paratext>
                        </para>
                      </list.item>
                    </list>
                    <para>
                      <paratext>
                        If the tenant does not pay the shortfall and interest by the Shortfall Payment Date, then Default Interest Rate under 
                        <internal.reference refid="a950431">clause 7.1</internal.reference>
                         will become payable on the outstanding amount.
                      </paratext>
                    </para>
                  </division>
                </drafting.note>
                <subclause1 id="a798929">
                  <identifier>3.1</identifier>
                  <para>
                    <paratext>If the revised Annual Rent has not been agreed or determined on or before the [relevant] Review Date, the Tenant must:</paratext>
                  </para>
                  <subclause2 id="a639278">
                    <identifier>(a)</identifier>
                    <para>
                      <paratext>continue to pay the Annual Rent at the rate payable immediately before that Review Date; and</paratext>
                    </para>
                  </subclause2>
                  <subclause2 id="a706057">
                    <identifier>(b)</identifier>
                    <para>
                      <paratext>on [or before] the Shortfall Payment Date, pay:</paratext>
                    </para>
                    <subclause3 id="a430348">
                      <identifier>(i)</identifier>
                      <para>
                        <paratext>the shortfall (if any) between the amount of Annual Rent that the Tenant has paid for the period from and including that Review Date and the amount of Annual Rent for that period that would have been payable had the revised Annual Rent been agreed or determined on or before that Review Date; and</paratext>
                      </para>
                    </subclause3>
                    <subclause3 id="a464565">
                      <identifier>(ii)</identifier>
                      <para>
                        <paratext>interest at the Interest Rate on that shortfall. That interest shall be calculated on a daily basis by reference to the Rent Payment Dates on which parts of the shortfall would have been payable if the revised Annual Rent had been agreed or determined on or before that Review Date and the Shortfall Payment Date [(or, if the Tenant pays the shortfall earlier than the Shortfall Payment Date, the date of that payment)].</paratext>
                      </para>
                    </subclause3>
                  </subclause2>
                </subclause1>
              </clause>
              <clause id="a609861">
                <identifier>4.</identifier>
                <head align="left" preservecase="true">
                  <headtext>Time not of the essence</headtext>
                </head>
                <drafting.note id="a703075" jurisdiction="">
                  <head align="left" preservecase="true">
                    <headtext>Time not of the essence</headtext>
                  </head>
                  <division id="a000218" level="1">
                    <para>
                      <paratext>For more information, see Practice notes:</paratext>
                    </para>
                    <list type="bulleted">
                      <list.item>
                        <para>
                          <paratext>
                            <link href="3-107-3819" style="ACTLinkPLCtoPLC">
                              <ital>Time of the essence</ital>
                            </link>
                            .
                          </paratext>
                        </para>
                      </list.item>
                      <list.item>
                        <para>
                          <paratext>
                            <link href="1-107-3957" style="ACTLinkPLCtoPLC">
                              <ital>Time of the essence and rent review clauses</ital>
                            </link>
                            .
                          </paratext>
                        </para>
                      </list.item>
                    </list>
                    <para>
                      <paratext>
                        For a discussion on the relationship between the break clause and the rent review clause, see 
                        <link anchor="a956550" href="3-107-4395" style="ACTLinkPLCtoPLC">
                          <ital>Practice notes, Break clauses in leases: Rent review clauses</ital>
                        </link>
                         and 
                        <link anchor="a147252" href="1-107-3957" style="ACTLinkPLCtoPLC">
                          <ital>Time of the essence and rent review clauses: Break clauses</ital>
                        </link>
                        .
                      </paratext>
                    </para>
                  </division>
                </drafting.note>
                <subclause1 id="a723027">
                  <identifier>4.1</identifier>
                  <para>
                    <paratext>
                      Time is not of the essence for the purposes of this 
                      <internal.reference refid="a594018">Schedule 5</internal.reference>
                      .
                    </paratext>
                  </para>
                </subclause1>
              </clause>
              <clause id="a172400">
                <identifier>5.</identifier>
                <head align="left" preservecase="true">
                  <headtext>Guarantor</headtext>
                </head>
                <drafting.note id="a617483" jurisdiction="">
                  <head align="left" preservecase="true">
                    <headtext>Guarantor</headtext>
                  </head>
                  <division id="a000219" level="1">
                    <para>
                      <paratext>A guarantor may want to amend the lease to allow it to participate in the rent review. However, landlords are generally reluctant to permit this and, in any event, while the guarantor and the tenant are connected parties, the guarantor should be able to influence the rent review through its relationship with the tenant.</paratext>
                    </para>
                  </division>
                </drafting.note>
                <subclause1 id="a575159">
                  <identifier>5.1</identifier>
                  <para>
                    <paratext>If at any time there is a guarantor, the guarantor shall not have any right to participate in the review of the Annual Rent but will be bound by the revised Annual Rent.]</paratext>
                  </para>
                </subclause1>
              </clause>
            </part>
          </schedule>
          <schedule id="a876152">
            <identifier>Schedule 6</identifier>
            <head align="left" preservecase="true">
              <headtext>Insurance</headtext>
            </head>
            <drafting.note id="a882286" jurisdiction="">
              <head align="left" preservecase="true">
                <headtext>Insurance</headtext>
              </head>
              <division id="a000220" level="1">
                <para>
                  <paratext>
                    <internal.reference refid="a876152">Schedule 6</internal.reference>
                     should be read in conjunction with the tenant's repair obligations in 
                    <internal.reference refid="a926650">clause 18</internal.reference>
                     (see 
                    <internal.reference refid="a379024">Drafting note, Repair following damage by an Insured Risk</internal.reference>
                     and 
                    <internal.reference refid="a221018">Drafting note, Repair following damage by an Uninsured Risk (optional clause)</internal.reference>
                    ).
                  </paratext>
                </para>
                <para>
                  <paratext>
                    For information on insurance generally, see 
                    <link href="6-500-1845" style="ACTLinkPLCtoPLC">
                      <ital>Practice note, Leases: Insurance</ital>
                    </link>
                    .
                  </paratext>
                </para>
                <division id="a368889" level="2">
                  <head align="left" preservecase="true">
                    <headtext>Uninsured risks (optional provisions)</headtext>
                  </head>
                  <para>
                    <paratext>Traditionally, tenants bore the risk of damage by uninsured risks. The tenant's repairing obligation only excluded damage resulting from an insured risk. This meant that, if the demised property was damaged by an uninsured risk, the tenant would be responsible for repairing that damage. However, increasingly, tenants are seeking to exclude damage or destruction by uninsured risks from their repairing obligations.</paratext>
                  </para>
                  <para>
                    <paratext>This standard document contains optional provisions dealing with uninsured risks which attempt to share the responsibility for uninsured damage fairly between the parties. The standard document takes the following approach to uninsured risks:</paratext>
                  </para>
                  <list type="bulleted">
                    <list.item>
                      <para>
                        <paratext>
                          Uninsured Risks are limited to those risks that should be Insured Risks but are not Insured Risks due to an exclusion imposed by the insurers or because of a lack of available insurance (see 
                          <internal.reference refid="a318423">Drafting note, Uninsured Risks</internal.reference>
                          ).
                        </paratext>
                      </para>
                    </list.item>
                    <list.item>
                      <para>
                        <paratext>Where damage to or destruction of the Property (excluding the Excluded Insurance Items) that makes the Property wholly or partially unfit for occupation and use (that is, Property Damage) occurs as a result of an Uninsured Risk:</paratext>
                      </para>
                      <list type="bulleted">
                        <list.item>
                          <para>
                            <paratext>
                              the Annual Rent is suspended (see 
                              <internal.reference refid="a357585">paragraph 4.1</internal.reference>
                               of 
                              <internal.reference refid="a876152">Schedule 6</internal.reference>
                              ); and
                            </paratext>
                          </para>
                        </list.item>
                        <list.item>
                          <para>
                            <paratext>
                              the obligation to deal with the damage falls to the landlord. 
                              <internal.reference refid="a119832">paragraph 7.1</internal.reference>
                               of 
                              <internal.reference refid="a876152">Schedule 6</internal.reference>
                               requires the landlord to elect, within an agreed time limit following the date of the Property Damage, to either terminate the lease or notify the tenant that it intends to reinstate the Property at its own cost.
                            </paratext>
                          </para>
                          <para>
                            <paratext>If the landlord does not make the election within that time limit, the tenant can terminate the lease.</paratext>
                          </para>
                          <para>
                            <paratext>
                              If the landlord does elect to reinstate but does not complete the reinstatement by the expiry of the rent suspension period, either party can terminate the lease under 
                              <internal.reference refid="a475609">paragraph 8</internal.reference>
                               of 
                              <internal.reference refid="a876152">Schedule 6</internal.reference>
                              .
                            </paratext>
                          </para>
                        </list.item>
                      </list>
                    </list.item>
                  </list>
                  <list type="bulleted">
                    <list.item>
                      <para>
                        <paratext>
                          Where damage to the Property occurs as a result of an Uninsured Risk and that damage is not substantial enough to be Property Damage, the damage will not trigger rent suspension and 
                          <internal.reference refid="a556302">clause 18.3(b)</internal.reference>
                           provides for the obligation to repair that damage to stay with the tenant pursuant to its repairing obligations in 
                          <internal.reference refid="a892634">clause 18.1</internal.reference>
                           (see 
                          <internal.reference refid="a221018">Drafting note, Repair following damage by an Uninsured Risk (optional clause)</internal.reference>
                          ).
                        </paratext>
                      </para>
                    </list.item>
                  </list>
                  <para>
                    <paratext>The optional provisions in this standard document are just one suggestion for dealing with this issue. They will need to be adapted to suit each particular situation.</paratext>
                  </para>
                  <para>
                    <paratext>There is no standard market practice on how to deal with the issue of uninsured risks. Some landlords may still be unwilling to accept the responsibility and cost of repairing damage by an uninsured risk at all. Others may be more willing to take this on. Much will depend on the nature of the particular deal (for example, the length of term and the relative bargaining strength of the parties).</paratext>
                  </para>
                  <division id="a119801" level="3">
                    <head align="left" preservecase="true">
                      <headtext>Uninsured Risks: points requiring instructions</headtext>
                    </head>
                    <para>
                      <paratext>Particular points relating to uninsured risks that are likely to require the client's input include:</paratext>
                    </para>
                    <list type="bulleted">
                      <list.item>
                        <para>
                          <paratext>Which party will reinstate the Property following damage by an uninsured risk?</paratext>
                        </para>
                      </list.item>
                      <list.item>
                        <para>
                          <paratext>If the landlord is to assume responsibility for uninsured risks, will this be whenever there is damage by an uninsured risk or only after a significant amount of damage occurs?</paratext>
                        </para>
                      </list.item>
                      <list.item>
                        <para>
                          <paratext>Can the landlord choose between reinstating and terminating? If so, how long will the landlord have to make this decision?</paratext>
                        </para>
                      </list.item>
                      <list.item>
                        <para>
                          <paratext>Will the rent be suspended following damage by an uninsured risk, and, if so, will the suspension commence on the date of the damage or the date the landlord elects to reinstate? How long will the suspension continue for and, realistically, is this enough time for the landlord to reinstate?</paratext>
                        </para>
                      </list.item>
                      <list.item>
                        <para>
                          <paratext>
                            Is there to be a right to terminate if the reinstatement is not finished by the end of the rent suspension period? Will this be a mutual right? Will this apply when any damage by an uninsured risk has occurred or only after a significant amount of damage? Can either party terminate where the reinstatement is not complete but is 
                            <bold>nearly </bold>
                            complete?
                          </paratext>
                        </para>
                      </list.item>
                    </list>
                  </division>
                </division>
              </division>
            </drafting.note>
            <clause id="a261846">
              <identifier>1.</identifier>
              <head align="left" preservecase="true">
                <headtext>Landlord's obligation to insure</headtext>
              </head>
              <drafting.note id="a411045" jurisdiction="">
                <head align="left" preservecase="true">
                  <headtext>Landlord's obligation to insure</headtext>
                </head>
                <division id="a000221" level="1">
                  <para>
                    <paratext>The landlord is obliged to insure the Property except:</paratext>
                  </para>
                  <list type="bulleted">
                    <list.item>
                      <para>
                        <paratext>
                          For Excluded Insurance Items (that is, the glass forming part of the Property and any tenant's fixtures that are installed by or for the tenant or any undertenant or occupier of the Property and form part of the Property). The landlord is not obliged to reinstate the Excluded Insurance Items either. Under 
                          <internal.reference refid="a926650">clause 18</internal.reference>
                          , the tenant retains responsibility for their repair, however that disrepair occurs. For more information, see 
                          <internal.reference refid="a519129">Drafting note, Excluded Insurance Items</internal.reference>
                          .
                        </paratext>
                      </para>
                    </list.item>
                    <list.item>
                      <para>
                        <paratext>That the landlord will not be obliged to insure any alterations to the Property that form part of the Property unless:</paratext>
                      </para>
                      <list type="bulleted">
                        <list.item>
                          <para>
                            <paratext>those alterations are permitted or required under this lease;</paratext>
                          </para>
                        </list.item>
                        <list.item>
                          <para>
                            <paratext>the alterations have been completed in accordance with this lease and (where applicable) any consent or approval given under the lease. The landlord should not have to insure works while they are being carried out. These should be at the tenant's risk until they are completed. The tenant would usually require that its contractor insures during the construction period; and</paratext>
                          </para>
                        </list.item>
                        <list.item>
                          <para>
                            <paratext>the tenant has notified the landlord of the amount for which those alterations should be insured and provided evidence of that amount that is satisfactory to the landlord (acting reasonably). The landlord should only be obliged to insure once it knows the amount for which it needs to insure.</paratext>
                          </para>
                        </list.item>
                      </list>
                    </list.item>
                  </list>
                  <list type="bulleted">
                    <list.item>
                      <para>
                        <paratext>When the insurance is vitiated by any act or omission of the tenant or any Authorised Person.</paratext>
                      </para>
                    </list.item>
                  </list>
                  <para>
                    <paratext>
                      The landlord is also obliged to insure against loss of the Annual Rent for a specified period of time. The period specified should be the same period specified in the definition of "Insurance Rent" and in the rent suspension provisions set out in 
                      <internal.reference refid="a769269">paragraph 4</internal.reference>
                       of this Schedule. For more information about loss of rent insurance, see 
                      <link anchor="a619477" href="6-500-1845" style="ACTLinkPLCtoPLC">
                        <ital>Practice note, Leases: Insurance: Loss of rent and rent suspension</ital>
                      </link>
                      .
                    </paratext>
                  </para>
                </division>
              </drafting.note>
              <subclause1 id="a902190">
                <identifier>1.1</identifier>
                <para>
                  <paratext>
                    Subject to 
                    <internal.reference refid="a793621">paragraph 1.2</internal.reference>
                     and 
                    <internal.reference refid="a435329">paragraph 1.3</internal.reference>
                     of this Schedule, the Landlord must insure (and keep insured):
                  </paratext>
                </para>
                <subclause2 id="a835858">
                  <identifier>(a)</identifier>
                  <para>
                    <paratext>the Property on normal market terms against loss or damage by the Insured Risks for the Reinstatement Cost; and</paratext>
                  </para>
                </subclause2>
                <subclause2 id="a637930">
                  <identifier>(b)</identifier>
                  <para>
                    <paratext>loss of Annual Rent from the Property for [three] years.</paratext>
                  </para>
                  <drafting.note id="a546261" jurisdiction="">
                    <head align="left" preservecase="true">
                      <headtext>Reputable insurers</headtext>
                    </head>
                    <division id="a000222" level="1">
                      <para>
                        <paratext>
                          The tenant may want to include an obligation in this paragraph for the landlord to insure with “reputable insurers”. Both the 
                          <link href="https://www.rics.org/globalassets/rics-website/media/upholding-professional-standards/sector-standards/real-estate/code-for-leasing_ps-version_feb-2020.pdf" style="ACTLinkURL">
                            <ital>Lease Code 2020</ital>
                          </link>
                           (paragraph 9.1 of Part 3) and the 
                          <link href="https://www.rics.org/globalassets/rics-website/media/upholding-professional-standards/sector-standards/real-estate/service-charges-in-commercial-property-1st-edition.pdf" style="ACTLinkURL">
                            <ital>RICS Service charges in commercial property (1st edition, September 2018)</ital>
                          </link>
                           (paragraph 4.1.6.1) provide that the landlord should insure with reputable insurers. However, this raises the question of what constitutes a "reputable insurer" and may lead to dispute. In practice, it is unlikely that a landlord will be insuring the property with an insurer that it is not reputable, particularly given the level of regulation of insurance companies by the Financial Services Authority. The Landlord may not want any discussion as to the insurer or the terms of the insurance, particularly if insurance is under a block policy. This will be a matter of negotiation between the parties and how it is resolved will depend on the relative bargaining strength of the parties.
                        </paratext>
                      </para>
                    </division>
                  </drafting.note>
                </subclause2>
              </subclause1>
              <subclause1 id="a793621">
                <identifier>1.2</identifier>
                <para>
                  <paratext>The Landlord shall not be obliged to insure:</paratext>
                </para>
                <subclause2 id="a670615">
                  <identifier>(a)</identifier>
                  <para>
                    <paratext>
                      the Excluded Insurance Items or repair any damage to or destruction of the Excluded Insurance Items. References to the Property in this 
                      <internal.reference refid="a876152">Schedule 6</internal.reference>
                       shall exclude the Excluded Insurance Items;
                    </paratext>
                  </para>
                </subclause2>
                <subclause2 id="a843519">
                  <identifier>(b)</identifier>
                  <para>
                    <paratext>any alterations to the Property that form part of the Property unless:</paratext>
                  </para>
                  <subclause3 id="a946948">
                    <identifier>(i)</identifier>
                    <para>
                      <paratext>those alterations are permitted or required under this lease;</paratext>
                    </para>
                  </subclause3>
                  <subclause3 id="a184592">
                    <identifier>(ii)</identifier>
                    <para>
                      <paratext>those alterations have been completed in accordance with this lease and (where applicable) in accordance with the terms of any consent or approval given under this lease; and</paratext>
                    </para>
                  </subclause3>
                  <subclause3 id="a374162">
                    <identifier>(iii)</identifier>
                    <para>
                      <paratext>the Tenant has notified the Landlord of the amount for which those alterations should be insured and provided evidence of that amount that is satisfactory to the Landlord (acting reasonably); or</paratext>
                    </para>
                  </subclause3>
                </subclause2>
                <subclause2 id="a900590">
                  <identifier>(c)</identifier>
                  <para>
                    <paratext>the Property when the insurance is vitiated by any act or omission of the Tenant or any Authorised Person.</paratext>
                  </para>
                </subclause2>
              </subclause1>
              <subclause1 id="a435329">
                <identifier>1.3</identifier>
                <para>
                  <paratext>The Landlord's obligation to insure is subject to any limitations, excesses and conditions that may be imposed by the insurers.</paratext>
                </para>
                <drafting.note id="a491164" jurisdiction="">
                  <head align="left" preservecase="true">
                    <headtext>Landlord's obligation is subject to any limitations, excesses and conditions</headtext>
                  </head>
                  <division id="a000223" level="1">
                    <para>
                      <paratext>
                        <internal.reference refid="a435329">paragraph 1.3</internal.reference>
                         does not cover the situations where the landlord cannot insure because the insurers impose an exclusion or because the insurance is otherwise not available. Those situations are covered by the definition of Uninsured Risks (see 
                        <internal.reference refid="a318423">Drafting note, Uninsured Risks</internal.reference>
                        ). The definition of Insured Risks excludes Uninsured Risks. Therefore, those situations are already excluded from the definition of Insured Risks and do not need to be referred to again in this paragraph.
                      </paratext>
                    </para>
                    <para>
                      <paratext>
                        For more information, see 
                        <link anchor="a1037015" href="6-500-1845" style="ACTLinkPLCtoPLC">
                          <ital>Practice note, Leases: Insurance: Where the insurance policy stipulates exclusions, conditions or excesses</ital>
                        </link>
                        .
                      </paratext>
                    </para>
                  </division>
                </drafting.note>
              </subclause1>
            </clause>
            <clause id="a644087">
              <identifier>2.</identifier>
              <head align="left" preservecase="true">
                <headtext>Landlord to provide insurance details</headtext>
              </head>
              <subclause1 id="a238706">
                <identifier>2.1</identifier>
                <para>
                  <paratext>
                    In relation to any insurance effected by the Landlord under this 
                    <internal.reference refid="a876152">Schedule 6</internal.reference>
                    , the Landlord must:
                  </paratext>
                </para>
                <subclause2 id="a554970">
                  <identifier>(a)</identifier>
                  <para>
                    <paratext>at the request of the Tenant [(such request not to be made more frequently than once a year)] supply the Tenant with:</paratext>
                  </para>
                  <subclause3 id="a242258">
                    <identifier>(i)</identifier>
                    <para>
                      <paratext>full details of the insurance policy;</paratext>
                    </para>
                  </subclause3>
                  <subclause3 id="a537846">
                    <identifier>(ii)</identifier>
                    <para>
                      <paratext>evidence of payment of the current year's premiums; and</paratext>
                    </para>
                  </subclause3>
                  <subclause3 id="a695924">
                    <identifier>(iii)</identifier>
                    <para>
                      <paratext>details of any commission paid to the Landlord by the Landlord's insurer;</paratext>
                    </para>
                    <drafting.note id="a757957" jurisdiction="">
                      <head align="left" preservecase="true">
                        <headtext>Obligation to provide details of the policy</headtext>
                      </head>
                      <division id="a000224" level="1">
                        <para>
                          <paratext>The landlord is only obliged to make available the full details of the policy and not to provide a copy of the policy. The full policy may form part of the landlord's block policy. Therefore, it is assumed the landlord will not want to disclose the whole policy to each tenant.</paratext>
                        </para>
                        <para>
                          <paratext>
                            However, landlords do need to be aware that tenants cannot be reasonably expected to comply with all the terms of a policy if they are unaware of them. This obligation needs to be read in conjunction with the duty of tenants not to breach terms of the policy (see 
                            <internal.reference refid="a233126">paragraph 3.2(b)</internal.reference>
                             of this Schedule).
                          </paratext>
                        </para>
                        <para>
                          <paratext>If the landlord is concerned by the potential administrative burden of tenants asking for this information on a regular basis, the landlord may want to restrict the right to request the information. The optional wording in brackets is one suggested way of doing this. Some parties may prefer to simply make the request "reasonable". Others may opt to charge the tenant for the cost of producing this information.</paratext>
                        </para>
                        <para>
                          <paratext>
                            For more information, see 
                            <link anchor="a916769" href="6-500-1845" style="ACTLinkPLCtoPLC">
                              <ital>Practice note, Leases: Insurance: Policy terms and requirements</ital>
                            </link>
                            .
                          </paratext>
                        </para>
                      </division>
                    </drafting.note>
                  </subclause3>
                </subclause2>
                <subclause2 id="a284296">
                  <identifier>(b)</identifier>
                  <para>
                    <paratext>
                      procure that the Tenant is informed of any change in the scope, level or terms of cover [as soon as reasonably practicable after 
                      <bold>OR</bold>
                       within five working days of] the Landlord or its agents becoming aware of the change[. 
                      <bold>OR</bold>
                       ; and]
                    </paratext>
                  </para>
                  <drafting.note id="a635122" jurisdiction="">
                    <head align="left" preservecase="true">
                      <headtext>Obligation to notify changes in cover</headtext>
                    </head>
                    <division id="a000225" level="1">
                      <para>
                        <paratext>It is important that the tenant is kept informed of any changes in the insurance cover. Changes may affect:</paratext>
                      </para>
                      <list type="bulleted">
                        <list.item>
                          <para>
                            <paratext>What the tenant is responsible for under its repairing obligations.</paratext>
                          </para>
                        </list.item>
                        <list.item>
                          <para>
                            <paratext>The tenant's conduct: if the tenant fails to comply with a requirement of the policy, the policy may be vitiated.</paratext>
                          </para>
                        </list.item>
                      </list>
                      <para>
                        <paratext>The landlord may want to qualify this obligation by inserting the word "material" before "change". The aim of this paragraph is to make full disclosure to the tenant and any qualification using the word "material" would be contrary to this aim. It could also lead to arguments as to what is material.</paratext>
                      </para>
                      <para>
                        <paratext>It will generally be preferable for the tenant to be notified of all changes. Then there can be no argument that the tenant did not know of changes in cover and conditions which will be important in assessing tenant fault in the event of any vitiation of the policy or argument over whether loss is insured.</paratext>
                      </para>
                    </division>
                  </drafting.note>
                </subclause2>
                <subclause2 id="a820814">
                  <identifier>(c)</identifier>
                  <para>
                    <paratext>[use [all] reasonable endeavours to procure that the Landlord's insurer:</paratext>
                  </para>
                  <subclause3 id="a780997">
                    <identifier>(i)</identifier>
                    <para>
                      <paratext>waives its rights of subrogation against the Tenant and any lawful undertenants or occupiers of the Property;</paratext>
                    </para>
                  </subclause3>
                  <subclause3 id="a323304">
                    <identifier>(ii)</identifier>
                    <para>
                      <paratext>includes in the insurance policy a non-invalidation provision in respect of any act or default of the Tenant; and</paratext>
                    </para>
                  </subclause3>
                  <subclause3 id="a967354">
                    <identifier>(iii)</identifier>
                    <para>
                      <paratext>permits the interest of the Tenant to be noted on the policy of insurance either specifically or by way of a general noting of tenants' interests under the conditions of the insurance policy.]</paratext>
                    </para>
                    <drafting.note id="a238488" jurisdiction="">
                      <head align="left" preservecase="true">
                        <headtext>Subrogation, noting and non-invalidation (optional paragraph)</headtext>
                      </head>
                      <division id="a000226" level="1">
                        <para>
                          <paratext>The tenant is likely to want to include this paragraph to protect its position in relation to the insurance policy. The landlord should check carefully whether this is acceptable to its insurers before agreeing to include it.</paratext>
                        </para>
                        <para>
                          <paratext>
                            For more information, see 
                            <link anchor="a576500" href="6-500-1845" style="ACTLinkPLCtoPLC">
                              <ital>Practice note, Leases: Insurance: Subrogation</ital>
                            </link>
                             and 
                            <link anchor="a141889" href="6-500-1845" style="ACTLinkPLCtoPLC">
                              <ital>Noting</ital>
                            </link>
                            .
                          </paratext>
                        </para>
                      </division>
                    </drafting.note>
                  </subclause3>
                </subclause2>
              </subclause1>
            </clause>
            <clause id="a567627">
              <identifier>3.</identifier>
              <head align="left" preservecase="true">
                <headtext>Tenant's obligations</headtext>
              </head>
              <subclause1 id="a577151">
                <identifier>3.1</identifier>
                <para>
                  <paratext>The Tenant must pay to the Landlord on demand:</paratext>
                </para>
                <subclause2 id="a332999">
                  <identifier>(a)</identifier>
                  <para>
                    <paratext>the Insurance Rent;</paratext>
                  </para>
                </subclause2>
                <subclause2 id="a441948">
                  <identifier>(b)</identifier>
                  <para>
                    <paratext>any amount that is deducted or disallowed by the insurers pursuant to any excess provision in the insurance policy; and</paratext>
                  </para>
                </subclause2>
                <subclause2 id="a537134">
                  <identifier>(c)</identifier>
                  <para>
                    <paratext>any costs that the Landlord incurs in obtaining a valuation of the Property for insurance purposes [provided that the Tenant shall not be obliged to contribute towards the costs of any such valuations carried out more frequently than once every [two] years].</paratext>
                  </para>
                  <drafting.note id="a661052" jurisdiction="">
                    <head align="left" preservecase="true">
                      <headtext>Cost of insurance valuations</headtext>
                    </head>
                    <division id="a000227" level="1">
                      <para>
                        <paratext>Tenants often seek to limit their obligation to pay for insurance valuations so that, for example, they cannot be asked to contribute more than once every two years. If, in the interests of reducing negotiating time, the landlord is prepared to offer this in the first draft, include the words in square brackets at the end of this clause.</paratext>
                      </para>
                    </division>
                  </drafting.note>
                </subclause2>
              </subclause1>
              <subclause1 id="a906591">
                <identifier>3.2</identifier>
                <para>
                  <paratext>The Tenant must:</paratext>
                </para>
                <subclause2 id="a209830">
                  <identifier>(a)</identifier>
                  <para>
                    <paratext>immediately inform the Landlord if any matter occurs in relation to the Tenant or the Property that any insurer or underwriter may treat as material in deciding whether or on what terms to insure or to continue to insure the Property and must also give the Landlord notice of that matter;</paratext>
                  </para>
                  <drafting.note id="a707209" jurisdiction="">
                    <head align="left" preservecase="true">
                      <headtext>Tenant's obligation to inform</headtext>
                    </head>
                    <division id="a000228" level="1">
                      <para>
                        <paratext>
                          <internal.reference refid="a209830">paragraph 3.2(a)</internal.reference>
                           imposes two kinds of information obligation on the tenant:
                        </paratext>
                      </para>
                      <list type="bulleted">
                        <list.item>
                          <para>
                            <paratext>To inform the landlord immediately.</paratext>
                          </para>
                        </list.item>
                        <list.item>
                          <para>
                            <paratext>To give the landlord notice.</paratext>
                          </para>
                        </list.item>
                      </list>
                      <para>
                        <paratext>Certain types of information need to be passed to the landlord as soon as possible and having to comply with the formal notice procedure may prevent this. However, the clause also requires formal notice to be given because the landlord may want a formal written record to reduce the chances of a dispute later.</paratext>
                      </para>
                    </division>
                  </drafting.note>
                </subclause2>
                <subclause2 id="a233126">
                  <identifier>(b)</identifier>
                  <para>
                    <paratext>not do or omit to do anything as a result of which:</paratext>
                  </para>
                  <subclause3 id="a814136">
                    <identifier>(i)</identifier>
                    <para>
                      <paratext>any insurance policy for the Property may become void or voidable or otherwise prejudiced;</paratext>
                    </para>
                  </subclause3>
                  <subclause3 id="a436440">
                    <identifier>(ii)</identifier>
                    <para>
                      <paratext>the payment of any policy money may be withheld; or</paratext>
                    </para>
                  </subclause3>
                  <subclause3 id="a785009">
                    <identifier>(iii)</identifier>
                    <para>
                      <paratext>any increased or additional insurance premium may become payable (unless the Tenant has previously notified the Landlord and has paid any increased or additional premium (including any IPT due on that amount));</paratext>
                    </para>
                  </subclause3>
                </subclause2>
                <subclause2 id="a214233">
                  <identifier>(c)</identifier>
                  <para>
                    <paratext>comply at all times with the requirements and recommendations of the insurers relating to the Property [where written details of those requirements or recommendations have first been given to the Tenant];</paratext>
                  </para>
                </subclause2>
                <subclause2 id="a551090">
                  <identifier>(d)</identifier>
                  <para>
                    <paratext>give the Landlord immediate notice of the occurrence of:</paratext>
                  </para>
                  <subclause3 id="a940304">
                    <identifier>(i)</identifier>
                    <para>
                      <paratext>any damage or loss relating to the Property arising from an Insured Risk [or an Uninsured Risk]; or</paratext>
                    </para>
                  </subclause3>
                  <subclause3 id="a334478">
                    <identifier>(ii)</identifier>
                    <para>
                      <paratext>any other event that might affect any insurance policy relating to the Property;</paratext>
                    </para>
                  </subclause3>
                </subclause2>
                <subclause2 id="a230202">
                  <identifier>(e)</identifier>
                  <para>
                    <paratext>except for the Excluded Insurance Items, not effect any buildings insurance of the Property but, if the Tenant becomes entitled to the benefit of any buildings insurance proceeds in respect of the Property, pay those proceeds or cause them to be paid to the Landlord;</paratext>
                  </para>
                </subclause2>
                <subclause2 id="a151521">
                  <identifier>(f)</identifier>
                  <para>
                    <paratext>pay the Landlord an amount equal to any insurance money that the insurers of the Property refuse to pay in relation to the Property by reason of any act or omission of the Tenant or any Authorised Person; and</paratext>
                  </para>
                </subclause2>
                <subclause2 id="a306835">
                  <identifier>(g)</identifier>
                  <para>
                    <paratext>insure (and keep insured) against public liability of the Tenant in relation to the Property in such amount as the Landlord shall reasonably consider appropriate and, at the request of the Landlord, supply the Landlord with:</paratext>
                  </para>
                  <subclause3 id="a363861">
                    <identifier>(i)</identifier>
                    <para>
                      <paratext>full details of that insurance policy; and</paratext>
                    </para>
                  </subclause3>
                  <subclause3 id="a251581">
                    <identifier>(ii)</identifier>
                    <para>
                      <paratext>evidence of payment of the current year's premiums.</paratext>
                    </para>
                  </subclause3>
                </subclause2>
              </subclause1>
            </clause>
            <clause id="a769269">
              <identifier>4.</identifier>
              <head align="left" preservecase="true">
                <headtext>Rent suspension</headtext>
              </head>
              <drafting.note id="a120918" jurisdiction="">
                <head align="left" preservecase="true">
                  <headtext>Rent suspension</headtext>
                </head>
                <division id="a000229" level="1">
                  <para>
                    <paratext>
                      If damage to or destruction of the Property (excluding the Excluded Insurance Items) occurs that makes the Property wholly or partially unfit for occupation and use (that is, Property Damage), the tenant will not want to pay rent. This is generally covered by a rent suspension (also referred to as a rent cesser) provision under which the tenant is relieved of the obligation to pay rent for the duration of the rent suspension period. The landlord takes out loss of rent insurance to cover that period. For more information, see 
                      <link anchor="a619477" href="6-500-1845" style="ACTLinkPLCtoPLC">
                        <ital>Practice note, Leases: Insurance: Loss of rent and rent suspension</ital>
                      </link>
                      .
                    </paratext>
                  </para>
                  <para>
                    <paratext>
                      Include the optional wording in the first set of square brackets if optional 
                      <internal.reference refid="a986908">paragraph 4.3</internal.reference>
                       of this Schedule is included (see 
                      <internal.reference refid="a964317">Drafting note, Extension if rent suspension commences before Rent Commencement Date (optional paragraph)</internal.reference>
                      ).
                    </paratext>
                  </para>
                  <para>
                    <paratext>
                      If the optional provisions dealing with uninsured risks have been included in the lease, include the optional words in the second set of square brackets so that the rent suspension will also apply following Property Damage by an Uninsured Risk. For more information, see 
                      <internal.reference refid="a368889">Drafting note, Uninsured risks (optional provisions)</internal.reference>
                      .
                    </paratext>
                  </para>
                </division>
              </drafting.note>
              <subclause1 id="a357585">
                <identifier>4.1</identifier>
                <para>
                  <paratext>
                    Subject to 
                    <internal.reference refid="a702710">paragraph 4.2</internal.reference>
                     [and 
                    <internal.reference refid="a986908">paragraph 4.3</internal.reference>
                    ] of this Schedule, if any Property Damage by an Insured Risk [or an Uninsured Risk] occurs, payment of the Annual Rent (or a fair proportion of it according to the nature and extent of that Property Damage) shall be suspended until the earlier of:
                  </paratext>
                </para>
                <subclause2 id="a964871">
                  <identifier>(a)</identifier>
                  <para>
                    <paratext>the date on which the Property has been reinstated so that it is fit for occupation and use; and</paratext>
                  </para>
                </subclause2>
                <subclause2 id="a913944">
                  <identifier>(b)</identifier>
                  <para>
                    <paratext>the date which is [three] years from and including the date on which that Property Damage occurred.</paratext>
                  </para>
                </subclause2>
              </subclause1>
              <subclause1 id="a702710">
                <identifier>4.2</identifier>
                <para>
                  <paratext>
                    The Annual Rent shall not be suspended under 
                    <internal.reference refid="a357585">paragraph 4.1</internal.reference>
                     of this Schedule if the Property Damage is caused by:
                  </paratext>
                </para>
                <subclause2 id="a261454">
                  <identifier>(a)</identifier>
                  <para>
                    <paratext>an Insured Risk and:</paratext>
                  </para>
                  <subclause3 id="a770956">
                    <identifier>(i)</identifier>
                    <para>
                      <paratext>the policy of insurance in relation to the Property has been vitiated in whole or in part as a result of any act or omission of the Tenant or any Authorised Person; and</paratext>
                    </para>
                  </subclause3>
                  <subclause3 id="a224503">
                    <identifier>(ii)</identifier>
                    <para>
                      <paratext>
                        the Tenant has not complied with 
                        <internal.reference refid="a151521">paragraph 3.2(f)</internal.reference>
                         of this Schedule[. 
                        <bold>OR</bold>
                         ; or]
                      </paratext>
                    </para>
                  </subclause3>
                </subclause2>
                <subclause2 id="a362680">
                  <identifier>(b)</identifier>
                  <para>
                    <paratext>[an Uninsured Risk and the Property Damage was Tenant Damage.]</paratext>
                  </para>
                  <drafting.note id="a554379" jurisdiction="">
                    <head align="left" preservecase="true">
                      <headtext>No rent suspension if policy vitiated by the tenant</headtext>
                    </head>
                    <division id="a000230" level="1">
                      <para>
                        <paratext>
                          The rent will not be suspended if the Property Damage was caused by an Insured Risk and the tenant has vitiated the insurance policy in whole or part (unless the tenant pays to the landlord the sums that the insurer refuses to pay as a result of that vitiation as required under 
                          <internal.reference refid="a151521">paragraph 3.2(f)</internal.reference>
                           of this Schedule).
                        </paratext>
                      </para>
                      <para>
                        <paratext>
                          Include optional 
                          <internal.reference refid="a362680">paragraph 4.2(b)</internal.reference>
                           if the optional provisions dealing with uninsured risks have been included in the lease (see 
                          <internal.reference refid="a368889">Drafting note, Uninsured risks (optional provisions)</internal.reference>
                          ). 
                          <internal.reference refid="a362680">paragraph 4.2(b)</internal.reference>
                           provides that the rent will not be suspended if the Property Damage was caused by an Uninsured Risk and that damage or destruction was caused by an act or omission of the tenant or any Authorised Person (that is, Tenant Damage). For more information, see 
                          <internal.reference refid="a114981">Drafting note, Tenant Damage (optional definition)</internal.reference>
                          .
                        </paratext>
                      </para>
                    </division>
                  </drafting.note>
                </subclause2>
              </subclause1>
              <subclause1 id="a986908">
                <identifier>4.3</identifier>
                <para>
                  <paratext>
                    [If payment of the Annual Rent would be suspended under 
                    <internal.reference refid="a357585">paragraph 4.1</internal.reference>
                     of this Schedule but the rent suspension period would have commenced before the Rent Commencement Date, the following shall apply:
                  </paratext>
                </para>
                <subclause2 id="a644311">
                  <identifier>(a)</identifier>
                  <para>
                    <paratext>
                      the "Original Rent Commencement Date" shall be the date specified in the definition of Rent Commencement Date in 
                      <internal.reference refid="a540934">clause 1.1</internal.reference>
                      ;
                    </paratext>
                  </para>
                </subclause2>
                <subclause2 id="a212706">
                  <identifier>(b)</identifier>
                  <para>
                    <paratext>
                      the "Suspension Period" shall be the period for which the Annual Rent would have been suspended under 
                      <internal.reference refid="a357585">paragraph 4.1</internal.reference>
                       of this Schedule had the Annual Rent been payable from the date on which this lease was granted;
                    </paratext>
                  </para>
                </subclause2>
                <subclause2 id="a732575">
                  <identifier>(c)</identifier>
                  <para>
                    <paratext>the "Rent Resumption Date" shall be the day after the last day of the Suspension Period;</paratext>
                  </para>
                </subclause2>
                <subclause2 id="a458634">
                  <identifier>(d)</identifier>
                  <para>
                    <paratext>X shall be:</paratext>
                  </para>
                  <subclause3 id="a847663">
                    <identifier>(i)</identifier>
                    <para>
                      <paratext>the number of days from and including the date on which the Suspension Period commences to and including the earlier of the last day of the Suspension Period and the day before the Original Rent Commencement Date; or</paratext>
                    </para>
                  </subclause3>
                  <subclause3 id="a618583">
                    <identifier>(ii)</identifier>
                    <para>
                      <paratext>
                        if only a proportion of the Annual Rent due would have been suspended during the Suspension Period, an equivalent proportion of the number of days calculated under 
                        <internal.reference refid="a847663">paragraph 4.3(d)(i)</internal.reference>
                         of this Schedule (rounding up to the nearest whole day);
                      </paratext>
                    </para>
                  </subclause3>
                </subclause2>
                <subclause2 id="a603746">
                  <identifier>(e)</identifier>
                  <para>
                    <paratext>if the Rent Resumption Date is on or before the Original Rent Commencement Date, then the Rent Commencement Date shall instead be the day which is X days after the Original Rent Commencement Date; and</paratext>
                  </para>
                </subclause2>
                <subclause2 id="a391949">
                  <identifier>(f)</identifier>
                  <para>
                    <paratext>if the Rent Resumption Date is after the Original Rent Commencement Date, then the Rent Commencement Date shall instead be the day which is X days after the Rent Resumption Date.]</paratext>
                  </para>
                  <drafting.note id="a964317" jurisdiction="">
                    <head align="left" preservecase="true">
                      <headtext>Extension if rent suspension commences before Rent Commencement Date (optional paragraph)</headtext>
                    </head>
                    <division id="a000231" level="1">
                      <para>
                        <paratext>The tenant will want this optional paragraph to be included if it has the benefit of a rent-free period. The tenant will want to ensure that, if the rent suspension period starts before the Rent Commencement Date, it still receives the full benefit of its rent-free period.</paratext>
                      </para>
                      <division id="a342570" level="2">
                        <head align="left" preservecase="true">
                          <headtext>Worked example of extension of Rent Commencement Date</headtext>
                        </head>
                        <para>
                          <paratext>We assume that:</paratext>
                        </para>
                        <list type="bulleted">
                          <list.item>
                            <para>
                              <paratext>
                                A lease is granted on 1 January 2021 for a term of 5 years. The tenant has a rent-free period of 6 months so that the Rent Commencement Date defined in 
                                <internal.reference refid="a540934">clause 1.1</internal.reference>
                                 is 1 July 2021. The lease contains provisions in the same form as 
                                <internal.reference refid="a357585">paragraph 4.1</internal.reference>
                                 and 
                                <internal.reference refid="a986908">paragraph 4.3</internal.reference>
                                 of this Schedule.
                              </paratext>
                            </para>
                          </list.item>
                          <list.item>
                            <para>
                              <paratext>Propertyy Damage by an Insured Risk occurs on 1 March 2021 and, if the Annual Rent had been payable, it would have been suspended for the period from and including 1 March 2021 to and including 30 April 2021 (when the Property is fit for occupation and use again).</paratext>
                            </para>
                          </list.item>
                        </list>
                        <para>
                          <paratext>
                            In these circumstances, 
                            <internal.reference refid="a986908">paragraph 4.3</internal.reference>
                             would apply because the rent suspension period would have commenced on 1 March 2021 which is before the Rent Commencement Date of 1 July 2021 (but there is no actual rent suspension because the Annual Rent is not yet payable). So, applying 
                            <internal.reference refid="a986908">paragraph 4.3</internal.reference>
                            :
                          </paratext>
                        </para>
                        <list type="bulleted">
                          <list.item>
                            <para>
                              <paratext>1 July 2021 is the date set out in the definition of Rent Commencement Date. Therefore, 1 July 2021 is the Original Rent Commencement Date.</paratext>
                            </para>
                          </list.item>
                          <list.item>
                            <para>
                              <paratext>The Annual Rent would have been suspended for the period from and including 1 March 2021 to and including 30 April 2021 had rent been payable throughout this time. This is therefore the Suspension Period.</paratext>
                            </para>
                          </list.item>
                          <list.item>
                            <para>
                              <paratext>The last day of the Suspension Period is 30 April 2021. Therefore, the Rent Resumption Date is 1 May 2021.</paratext>
                            </para>
                          </list.item>
                          <list.item>
                            <para>
                              <paratext>X is the number of days from and including the date on which the Suspension Period commences (1 March 2021) to and including the earlier of the last day of the Suspension Period and the day before the Original Rent Commencement Date. The last day of the Suspension Period is 30 April 2021 which is earlier than the day before the Original Rent Commencement Date (30 June 2021). Therefore, X is the number of days from and including 1 March 2021 to and including 30 April 2021 (that is, 61 days).</paratext>
                            </para>
                          </list.item>
                          <list.item>
                            <para>
                              <paratext>
                                The Rent Resumption Date is 1 May 2021 which is before the Original Rent Commencement Date (1 July 2021). This means that 
                                <internal.reference refid="a603746">paragraph 4.3(e)</internal.reference>
                                 will apply. The Rent Commencement Date will be the date which is 61 days after the Original Rent Commencement Date. Therefore, the Rent Commencement Date will be 31 August 2021.
                              </paratext>
                            </para>
                          </list.item>
                        </list>
                        <para>
                          <paratext>
                            If, instead, we assume that the last day of the Suspension Period is 31 August 2021, then applying 
                            <internal.reference refid="a986908">paragraph 4.3</internal.reference>
                            :
                          </paratext>
                        </para>
                        <list type="bulleted">
                          <list.item>
                            <para>
                              <paratext>1 July 2021 is the date set out in the definition of Rent Commencement Date. Therefore, 1 July 2021 is the Original Rent Commencement Date.</paratext>
                            </para>
                          </list.item>
                          <list.item>
                            <para>
                              <paratext>The Annual Rent would have been suspended for the period from and including 1 March 2021 to and including 31 August 2021 had rent been payable throughout this time. This is therefore the Suspension Period.</paratext>
                            </para>
                          </list.item>
                          <list.item>
                            <para>
                              <paratext>The last day of the Suspension Period is 31 August 2021. Therefore, the Rent Resumption Date is 1 September 2021.</paratext>
                            </para>
                          </list.item>
                          <list.item>
                            <para>
                              <paratext>X is the number of days from and including the date on which the Suspension Period commences (1 March 2021) to and including the earlier of the last day of the Suspension Period and the day before the Original Rent Commencement Date. The day before the Original Rent Commencement Date is 30 June 2021 which is earlier than the last day of the Suspension Period (31 August 2021). Therefore, X is the number of days from and including 1 March 2021 to and including 30 June 2021 (that is, 122 days).</paratext>
                            </para>
                          </list.item>
                          <list.item>
                            <para>
                              <paratext>
                                The Rent Resumption Date is 1 September 2021 which is after the Original Rent Commencement Date (1 July 2021). This means that 
                                <internal.reference refid="a391949">paragraph 4.3(f)</internal.reference>
                                 will apply and the Rent Commencement Date will be the date which is 122 days after the Rent Resumption Date. Therefore, the Rent Commencement Date will be 1 January 2022.
                              </paratext>
                            </para>
                          </list.item>
                        </list>
                      </division>
                    </division>
                  </drafting.note>
                </subclause2>
              </subclause1>
            </clause>
            <clause id="a246068">
              <identifier>5.</identifier>
              <head align="left" preservecase="true">
                <headtext>Landlord's obligation to reinstate following damage or destruction by an Insured Risk</headtext>
              </head>
              <drafting.note id="a220669" jurisdiction="">
                <head align="left" preservecase="true">
                  <headtext>Landlord's obligation to reinstate following damage or destruction by an Insured Risk</headtext>
                </head>
                <division id="a000232" level="1">
                  <para>
                    <paratext>
                      If any damage to or destruction of the Property by an Insured Risk occurs, 
                      <internal.reference refid="a206178">paragraph 5.1</internal.reference>
                       obliges the landlord to:
                    </paratext>
                  </para>
                  <list type="bulleted">
                    <list.item>
                      <para>
                        <paratext>Use reasonable endeavours to obtain planning and other consents to enable the landlord to reinstate the Property.</paratext>
                      </para>
                    </list.item>
                    <list.item>
                      <para>
                        <paratext>Reinstate the Property. However, the landlord will not have to reinstate if:</paratext>
                      </para>
                      <list type="bulleted">
                        <list.item>
                          <para>
                            <paratext>the necessary planning and other consents cannot be obtained;</paratext>
                          </para>
                        </list.item>
                        <list.item>
                          <para>
                            <paratext>
                              the tenant has not paid the sums due under 
                              <internal.reference refid="a441948">paragraph 3.1(b)</internal.reference>
                               (that is, the tenant's proportion of any insurance excess) and 
                              <internal.reference refid="a151521">paragraph 3.2(f)</internal.reference>
                               (that is, the amount equal to any insurance money that the insurers of the Property refuse to pay due to any act or omission of the tenant or any Authorised Person); or
                            </paratext>
                          </para>
                        </list.item>
                        <list.item>
                          <para>
                            <paratext>a notice to terminate has been served pursuant to this Schedule.</paratext>
                          </para>
                        </list.item>
                      </list>
                    </list.item>
                  </list>
                  <para>
                    <paratext>The landlord will not be obliged to provide accommodation or facilities identical in layout or design. However, the landlord must provide accommodation that is reasonably equivalent to that previously at the Property.</paratext>
                  </para>
                  <para>
                    <paratext>The landlord must make up any shortfall in insurance monies out of its own monies to complete the reinstatement.</paratext>
                  </para>
                </division>
              </drafting.note>
              <subclause1 id="a206178">
                <identifier>5.1</identifier>
                <para>
                  <paratext>Following any damage to or destruction of the Property by an Insured Risk, the Landlord must:</paratext>
                </para>
                <subclause2 id="a902303">
                  <identifier>(a)</identifier>
                  <para>
                    <paratext>use reasonable endeavours to obtain all necessary planning and other consents to enable the Landlord to reinstate the Property; and</paratext>
                  </para>
                </subclause2>
                <subclause2 id="a757493">
                  <identifier>(b)</identifier>
                  <para>
                    <paratext>reinstate the Property except that the Landlord shall not be obliged to:</paratext>
                  </para>
                  <subclause3 id="a194840">
                    <identifier>(i)</identifier>
                    <para>
                      <paratext>reinstate unless all necessary planning and other consents are obtained;</paratext>
                    </para>
                  </subclause3>
                  <subclause3 id="a234871">
                    <identifier>(ii)</identifier>
                    <para>
                      <paratext>
                        reinstate unless the Tenant has paid the sums due under 
                        <internal.reference refid="a441948">paragraph 3.1(b)</internal.reference>
                         and 
                        <internal.reference refid="a151521">paragraph 3.2(f)</internal.reference>
                         of this Schedule;
                      </paratext>
                    </para>
                  </subclause3>
                  <subclause3 id="a280727">
                    <identifier>(iii)</identifier>
                    <para>
                      <paratext>provide accommodation or facilities identical in layout or design so long as accommodation reasonably equivalent to that previously at the Property is provided; or</paratext>
                    </para>
                  </subclause3>
                  <subclause3 id="a608544">
                    <identifier>(iv)</identifier>
                    <para>
                      <paratext>
                        reinstate after a notice to terminate has been served pursuant to this 
                        <internal.reference refid="a876152">Schedule 6</internal.reference>
                        .
                      </paratext>
                    </para>
                  </subclause3>
                </subclause2>
              </subclause1>
              <subclause1 id="a912023">
                <identifier>5.2</identifier>
                <para>
                  <paratext>
                    If the Landlord is obliged to reinstate the Property pursuant to 
                    <internal.reference refid="a757493">paragraph 5.1(b)</internal.reference>
                     of this Schedule, the Landlord must:
                  </paratext>
                </para>
                <subclause2 id="a292972">
                  <identifier>(a)</identifier>
                  <para>
                    <paratext>
                      use all insurance money received (other than for loss of rent) and all sums received under 
                      <internal.reference refid="a441948">paragraph 3.1(b)</internal.reference>
                       and 
                      <internal.reference refid="a151521">paragraph 3.2(f)</internal.reference>
                       of this Schedule for the purposes of that reinstatement; and
                    </paratext>
                  </para>
                </subclause2>
                <subclause2 id="a776309">
                  <identifier>(b)</identifier>
                  <para>
                    <paratext>make up any shortfall out of its own funds.</paratext>
                  </para>
                </subclause2>
              </subclause1>
            </clause>
            <clause id="a317919">
              <identifier>6.</identifier>
              <head align="left" preservecase="true">
                <headtext>[Termination if reinstatement impossible or impractical following Property Damage by an Insured Risk</headtext>
              </head>
              <drafting.note id="a538759" jurisdiction="">
                <head align="left" preservecase="true">
                  <headtext>Termination if reinstatement impossible or impractical following Property Damage by an Insured Risk (optional paragraph)</headtext>
                </head>
                <division id="a000233" level="1">
                  <para>
                    <paratext>Include this optional paragraph if the landlord can terminate the lease within an agreed period following Property Damage by an Insured Risk if the landlord (acting reasonably) considers that it would be impossible or impractical to reinstate. The agreed period should not exceed the rent suspension period and is usually significantly shorter than the rent suspension period.</paratext>
                  </para>
                  <para>
                    <paratext>This right may be beneficial for both parties because it enables:</paratext>
                  </para>
                  <list type="bulleted">
                    <list.item>
                      <para>
                        <paratext>The landlord to be released from its obligations and do something radically different with the site (including selling it for redevelopment) within the landlord's own time frame and without being restricted by its obligations to the tenant.</paratext>
                      </para>
                    </list.item>
                    <list.item>
                      <para>
                        <paratext>The tenant to find alternative premises on a permanent basis without the worry that, following expiry of the rent suspension period, it will have to pay rent for premises that it cannot use (because reinstatement is not complete) or for a reinstated building it may not need because it has moved elsewhere.</paratext>
                      </para>
                    </list.item>
                  </list>
                </division>
              </drafting.note>
              <subclause1 id="a655259">
                <identifier>6.1</identifier>
                <para>
                  <paratext>Following Property Damage by an Insured Risk, if the Landlord (acting reasonably) considers that it is impossible or impractical to reinstate the Property, the Landlord may terminate this lease by giving notice to the Tenant within [six months] from and including the date on which that Property Damage occurred.]</paratext>
                </para>
              </subclause1>
            </clause>
            <clause id="a489924">
              <identifier>7.</identifier>
              <head align="left" preservecase="true">
                <headtext>[Property Damage by an Uninsured Risk</headtext>
              </head>
              <drafting.note id="a248095" jurisdiction="">
                <head align="left" preservecase="true">
                  <headtext>Property Damage by an Uninsured Risk (optional paragraph)</headtext>
                </head>
                <division id="a000234" level="1">
                  <para>
                    <paratext>
                      Include this paragraph if the optional provisions dealing with uninsured risks have been included in the lease (see 
                      <internal.reference refid="a368889">Drafting note, Uninsured risks (optional provisions)</internal.reference>
                      ).
                    </paratext>
                  </para>
                  <para>
                    <paratext>
                      Where the damage by an uninsured risk is substantial enough to trigger the rent suspension provisions (that is, Property Damage), the obligation to deal with the damage falls to the landlord. 
                      <internal.reference refid="a119832">paragraph 7.1</internal.reference>
                       obliges the landlord to elect, within an agreed time limit following the date of the Property Damage, to do either of the following:
                    </paratext>
                  </para>
                  <list type="bulleted">
                    <list.item>
                      <para>
                        <paratext>Terminate the lease.</paratext>
                      </para>
                    </list.item>
                    <list.item>
                      <para>
                        <paratext>Notify the Tenant that it intends to reinstate the Property at its own cost.</paratext>
                      </para>
                    </list.item>
                  </list>
                  <para>
                    <paratext>
                      If the landlord does not make the election within that time limit, the tenant can terminate the lease under 
                      <internal.reference refid="a689046">paragraph 7.3</internal.reference>
                      .
                    </paratext>
                  </para>
                  <para>
                    <paratext>As the landlord will be losing income due to the rent suspension, this should incentivise the landlord to resolve the issue of the damage quickly.</paratext>
                  </para>
                  <para>
                    <paratext>
                      By expressly linking 
                      <internal.reference refid="a119832">paragraph 7.1</internal.reference>
                       to the rent suspension provisions in 
                      <internal.reference refid="a769269">paragraph 4</internal.reference>
                      :
                    </paratext>
                  </para>
                  <list type="bulleted">
                    <list.item>
                      <para>
                        <paratext>The test for whether or not rent should be suspended is the same test to determine which party is responsible for repairing the Property. By having only one test to apply, it is hoped there is less room for dispute between the parties.</paratext>
                      </para>
                    </list.item>
                    <list.item>
                      <para>
                        <paratext>
                          It serves as a reminder that the two clauses are closely related. 
                          <internal.reference refid="a556302">clause 18.3(b)</internal.reference>
                           has been drafted so that the tenant is responsible for any damage for which the landlord is not responsible. This ensures that one party is always responsible for the damage caused by an uninsured risk.
                        </paratext>
                      </para>
                    </list.item>
                  </list>
                  <para>
                    <paratext>
                      <internal.reference refid="a119832">paragraph 7.1</internal.reference>
                       could be drafted in various different ways. The parties' conveyancers should take express instructions from their clients. For example:
                    </paratext>
                  </para>
                  <list type="bulleted">
                    <list.item>
                      <para>
                        <paratext>
                          Some landlords may prefer this clause to apply whenever there is 
                          <bold>any </bold>
                          damage to the Property by an uninsured risk. That makes it clear the obligation to repair the Property always falls on the landlord and means there is no potential for a dispute over who is responsible for the repairs (although there will always be the potential for a dispute over whether or not the damage is substantial enough to warrant a rent suspension).
                        </paratext>
                      </para>
                    </list.item>
                    <list.item>
                      <para>
                        <paratext>On the other hand, a tenant may not want the landlord to have the ability to terminate the lease for minor damage. Other landlords may be willing to accept the risk for uninsured risks only when the Property has been substantially, or even wholly, destroyed.</paratext>
                      </para>
                    </list.item>
                  </list>
                </division>
              </drafting.note>
              <subclause1 id="a119832">
                <identifier>7.1</identifier>
                <para>
                  <paratext>
                    If the Annual Rent (or a fair proportion of it) is suspended under 
                    <internal.reference refid="a357585">paragraph 4.1</internal.reference>
                     of this Schedule due to Property Damage by an Uninsured Risk, then, within [12] months from and including the date on which that Property Damage occurred, the Landlord must either:
                  </paratext>
                </para>
                <subclause2 id="a973320">
                  <identifier>(a)</identifier>
                  <para>
                    <paratext>terminate this lease by giving notice to the Tenant; or</paratext>
                  </para>
                </subclause2>
                <subclause2 id="a103966">
                  <identifier>(b)</identifier>
                  <para>
                    <paratext>notify the Tenant that it intends to reinstate the Property at its own cost.</paratext>
                  </para>
                </subclause2>
              </subclause1>
              <subclause1 id="a849333">
                <identifier>7.2</identifier>
                <para>
                  <paratext>
                    If the Landlord notifies the Tenant under 
                    <internal.reference refid="a103966">paragraph 7.1(b)</internal.reference>
                     that it intends to reinstate the Property, then the Landlord must use:
                  </paratext>
                </para>
                <subclause2 id="a282157">
                  <identifier>(a)</identifier>
                  <para>
                    <paratext>reasonable endeavours to obtain all necessary planning and other consents to enable the Landlord to reinstate the Property; and</paratext>
                  </para>
                </subclause2>
                <subclause2 id="a476086">
                  <identifier>(b)</identifier>
                  <para>
                    <paratext>its own monies to reinstate the Property but the Landlord shall not be obliged to:</paratext>
                  </para>
                  <subclause3 id="a132379">
                    <identifier>(i)</identifier>
                    <para>
                      <paratext>reinstate unless all necessary planning and other consents are obtained;</paratext>
                    </para>
                  </subclause3>
                  <subclause3 id="a508169">
                    <identifier>(ii)</identifier>
                    <para>
                      <paratext>provide accommodation or facilities identical in layout or design so long as accommodation reasonably equivalent to that previously at the Property is provided; or</paratext>
                    </para>
                  </subclause3>
                  <subclause3 id="a629626">
                    <identifier>(iii)</identifier>
                    <para>
                      <paratext>
                        reinstate after a notice to terminate has been served pursuant to this 
                        <internal.reference refid="a876152">Schedule 6</internal.reference>
                        .
                      </paratext>
                    </para>
                  </subclause3>
                </subclause2>
              </subclause1>
              <subclause1 id="a689046">
                <identifier>7.3</identifier>
                <para>
                  <paratext>
                    If 
                    <internal.reference refid="a119832">paragraph 7.1</internal.reference>
                     applies but the Landlord has not served a notice under either 
                    <internal.reference refid="a973320">paragraph 7.1(a)</internal.reference>
                     or 
                    <internal.reference refid="a103966">paragraph 7.1(b)</internal.reference>
                     by the date which is [12] months from and including the date on which the relevant Property Damage occurred, the Tenant may at any time thereafter terminate this lease by giving notice to the Landlord provided that such notice is served before the Property is made fit for occupation and use.]
                  </paratext>
                </para>
              </subclause1>
            </clause>
            <clause id="a475609">
              <identifier>8.</identifier>
              <head align="left" preservecase="true">
                <headtext>Termination if reinstatement not complete by expiry of rent suspension</headtext>
              </head>
              <drafting.note id="a954749" jurisdiction="">
                <head align="left" preservecase="true">
                  <headtext>Termination if reinstatement not complete by expiry of rent suspension</headtext>
                </head>
                <division id="a000235" level="1">
                  <para>
                    <paratext>This paragraph provides that either party can terminate if, by the end of the rent suspension period, the reinstatement works are not complete so as to make the Property fit for occupation and use.</paratext>
                  </para>
                  <para>
                    <paratext>There is a risk that the reinstatement works might be nearly complete by the end of the rent suspension period. Some parties may prefer to amend this paragraph so that the lease cannot be terminated where the works are nearly complete but this will be a point for negotiation between the parties. Determining whether or not the reinstatement works are nearly complete may pose a practical problem and create uncertainty over whether or not a notice to terminate can be served.</paratext>
                  </para>
                  <para>
                    <paratext>
                      In this standard document, the obligation to reinstate the Property might fall to the landlord under 
                      <internal.reference refid="a876152">Schedule 6</internal.reference>
                       or to the tenant under its repairing obligations in 
                      <internal.reference refid="a926650">clause 18</internal.reference>
                      . By including a mutual option to terminate if the Property is not reinstated within three years, the landlord could terminate the lease if it is the tenant that fails to reinstate the Property following damage by an Insured Risk that the tenant is obliged to repair as a result of 
                      <internal.reference refid="a295463">clause 18.3</internal.reference>
                       (see 
                      <internal.reference refid="a379024">Drafting note, Repair following damage by an Insured Risk</internal.reference>
                      ).
                    </paratext>
                  </para>
                  <para>
                    <paratext>
                      Include the optional wording in the first set of square brackets if the optional provisions dealing with uninsured risks have been included in the lease (see 
                      <internal.reference refid="a368889">Drafting note, Uninsured risks (optional provisions)</internal.reference>
                      ). That optional wording provides that, if Property Damage by an Uninsured Risk occurs, the parties only have a right to terminate if the landlord elected to reinstate under 
                      <internal.reference refid="a103966">paragraph 7.1(b)</internal.reference>
                       but has failed to do so. Any damage caused by an Uninsured Risk that is not substantial enough to trigger the election in 
                      <internal.reference refid="a119832">paragraph 7.1</internal.reference>
                       is unlikely to warrant a right to terminate if it is not reinstated.
                    </paratext>
                  </para>
                </division>
              </drafting.note>
              <subclause1 id="a660242">
                <identifier>8.1</identifier>
                <para>
                  <paratext>
                    If Property Damage by an Insured Risk [or an Uninsured Risk (where the Landlord elected to reinstate under 
                    <internal.reference refid="a103966">paragraph 7.1(b)</internal.reference>
                     of this Schedule)] occurs and the Property has not been reinstated so as to make it fit for occupation and use by the date which is [three] years after the date on which that Property Damage occurred, either party may at any time thereafter terminate this lease by giving notice to the other provided that:
                  </paratext>
                </para>
                <subclause2 id="a806017">
                  <identifier>(a)</identifier>
                  <para>
                    <paratext>such notice is served before the Property has been reinstated so as to make it fit for occupation and use; and</paratext>
                  </para>
                </subclause2>
                <subclause2 id="a930934">
                  <identifier>(b)</identifier>
                  <para>
                    <paratext>
                      where the Tenant serves the notice, the failure to reinstate so that the Property is fit for occupation and use is not caused by a breach of the Tenant's obligations under 
                      <internal.reference refid="a926650">clause 18</internal.reference>
                       or this 
                      <internal.reference refid="a876152">Schedule 6</internal.reference>
                      .
                    </paratext>
                  </para>
                </subclause2>
              </subclause1>
            </clause>
            <clause id="a866125">
              <identifier>9.</identifier>
              <head align="left" preservecase="true">
                <headtext>Consequences of termination</headtext>
              </head>
              <subclause1 id="a797631">
                <identifier>9.1</identifier>
                <para>
                  <paratext>
                    If either party gives a notice to terminate this lease in accordance with this 
                    <internal.reference refid="a876152">Schedule 6</internal.reference>
                    :
                  </paratext>
                </para>
                <subclause2 id="a133478">
                  <identifier>(a)</identifier>
                  <para>
                    <paratext>this lease shall terminate with immediate effect from the date of the notice;</paratext>
                  </para>
                </subclause2>
                <subclause2 id="a158954">
                  <identifier>(b)</identifier>
                  <para>
                    <paratext>none of the parties shall have any further rights or obligations under this lease except for the rights of any party in respect of any earlier breach of this lease; and</paratext>
                  </para>
                </subclause2>
                <subclause2 id="a846960">
                  <identifier>(c)</identifier>
                  <para>
                    <paratext>any proceeds of the insurance for the Property shall belong to the Landlord.</paratext>
                  </para>
                </subclause2>
              </subclause1>
            </clause>
          </schedule>
          <schedule id="a241565">
            <identifier>Schedule 7</identifier>
            <head align="left" preservecase="true">
              <headtext>Guarantee and indemnity</headtext>
            </head>
            <drafting.note id="a645769" jurisdiction="">
              <head align="left" preservecase="true">
                <headtext>Guarantee and indemnity</headtext>
              </head>
              <division id="a000236" level="1">
                <para>
                  <paratext>
                    For information, see 
                    <link href="5-386-3489" style="ACTLinkPLCtoPLC">
                      <ital>Practice note, Leases: Guarantee and indemnity</ital>
                    </link>
                    .
                  </paratext>
                </para>
              </division>
            </drafting.note>
            <clause id="a261007">
              <identifier>1.</identifier>
              <head align="left" preservecase="true">
                <headtext>Guarantee and indemnity</headtext>
              </head>
              <subclause1 id="a483854">
                <identifier>1.1</identifier>
                <para>
                  <paratext>The Guarantor guarantees to the Landlord that the Tenant shall:</paratext>
                </para>
                <subclause2 id="a288635">
                  <identifier>(a)</identifier>
                  <para>
                    <paratext>pay the Rents and observe and perform the tenant covenants of this lease and that if the Tenant fails to pay any of those Rents or to observe or perform any of those tenant covenants, the Guarantor shall pay or observe and perform them; and</paratext>
                  </para>
                </subclause2>
                <subclause2 id="a979853">
                  <identifier>(b)</identifier>
                  <para>
                    <paratext>
                      observe and perform any obligations the Tenant enters into in an authorised guarantee agreement made in respect of this lease (the 
                      <bold>AGA</bold>
                      ) and that, if the Tenant fails to do so, the Guarantor shall observe and perform those obligations.
                    </paratext>
                  </para>
                  <drafting.note id="a684222" jurisdiction="">
                    <head align="left" preservecase="true">
                      <headtext>Authorised guarantee agreement</headtext>
                    </head>
                    <division id="a000237" level="1">
                      <para>
                        <paratext>If the outgoing tenant is providing an AGA, the landlord may want an existing guarantor to guarantee the outgoing tenant's obligations under the AGA. This is commonly known as sub-guarantee or a GAGA.</paratext>
                      </para>
                      <para>
                        <paratext>
                          <link href="D-000-3551" style="ACTLinkPLCtoPLC">
                            <ital>Good Harvest Partnership LLP v Centaur Services Ltd [2010] EWHC 330 (Ch)</ital>
                          </link>
                           cast some doubt on the validity of a GAGA, though it left the final decision on this point open. The Court of Appeal in 
                          <link href="D-000-1590" style="ACTLinkPLCtoPLC">
                            <ital>K/S Victoria Street v House of Fraser (Stores Management) Ltd [2011] EWCA Civ 904</ital>
                          </link>
                          <ital> </ital>
                          stated (obiter) that the tenant's guarantor can validly guarantee the outgoing tenant's liability under an AGA.
                        </paratext>
                      </para>
                      <para>
                        <paratext>
                          However, the guarantor 
                          <bold>cannot</bold>
                           guarantee the incoming tenant's obligations under the lease (
                          <ital>K/S Victoria</ital>
                          ).
                        </paratext>
                      </para>
                      <para>
                        <paratext>For more information, see Practice notes:</paratext>
                      </para>
                      <list type="bulleted">
                        <list.item>
                          <para>
                            <paratext>
                              <link anchor="a1051106" href="8-422-1211" style="ACTLinkPLCtoPLC">
                                <ital>Leases: Assignments: Guarantors of the outgoing tenant</ital>
                              </link>
                              .
                            </paratext>
                          </para>
                        </list.item>
                        <list.item>
                          <para>
                            <paratext>
                              <link anchor="a1042466" href="5-500-9253" style="ACTLinkPLCtoPLC">
                                <ital>Authorised guarantee agreements: When is an AGA void?</ital>
                              </link>
                              .
                            </paratext>
                          </para>
                        </list.item>
                        <list.item>
                          <para>
                            <paratext>
                              <link anchor="a357225" href="5-386-3489" style="ACTLinkPLCtoPLC">
                                <ital>Leases: Guarantee and indemnity: Can a guarantor guarantee an AGA?</ital>
                              </link>
                              .
                            </paratext>
                          </para>
                        </list.item>
                      </list>
                    </division>
                  </drafting.note>
                </subclause2>
              </subclause1>
              <subclause1 id="a502123">
                <identifier>1.2</identifier>
                <para>
                  <paratext>
                    The Guarantor covenants with the Landlord as principal obligor and as a separate and independent obligation and liability from its obligations and liabilities under 
                    <internal.reference refid="a483854">paragraph 1.1</internal.reference>
                     of this Schedule to indemnify and keep indemnified the Landlord against any failure by the Tenant:
                  </paratext>
                </para>
                <subclause2 id="a952116">
                  <identifier>(a)</identifier>
                  <para>
                    <paratext>to pay any of the Rents or any failure to observe or perform any of the tenant covenants of this lease; or</paratext>
                  </para>
                </subclause2>
                <subclause2 id="a297312">
                  <identifier>(b)</identifier>
                  <para>
                    <paratext>to observe or perform any of the obligations the Tenant enters into in the AGA.</paratext>
                  </para>
                </subclause2>
              </subclause1>
            </clause>
            <clause id="a393075">
              <identifier>2.</identifier>
              <head align="left" preservecase="true">
                <headtext>Guarantor's liability</headtext>
              </head>
              <subclause1 id="a898797">
                <identifier>2.1</identifier>
                <para>
                  <paratext>
                    The liability of the Guarantor under 
                    <internal.reference refid="a288635">paragraph 1.1(a)</internal.reference>
                     and 
                    <internal.reference refid="a952116">paragraph 1.2(a)</internal.reference>
                     of this Schedule shall continue until the Termination Date, or until the Tenant is released from the tenant covenants of this lease by virtue of the LTCA 1995, if earlier.
                  </paratext>
                </para>
              </subclause1>
              <subclause1 id="a552034">
                <identifier>2.2</identifier>
                <para>
                  <paratext>The liability of the Guarantor shall not be reduced, discharged or otherwise adversely affected by:</paratext>
                </para>
                <subclause2 id="a317011">
                  <identifier>(a)</identifier>
                  <para>
                    <paratext>any time or indulgence granted by the Landlord to the Tenant;</paratext>
                  </para>
                </subclause2>
                <subclause2 id="a613191">
                  <identifier>(b)</identifier>
                  <para>
                    <paratext>any delay or forbearance by the Landlord in enforcing the payment of any of the rents or the observance or performance of any of the tenant covenants of this lease (or the Tenant's obligations under the AGA) or in making any demand in respect of any of them;</paratext>
                  </para>
                </subclause2>
                <subclause2 id="a762950">
                  <identifier>(c)</identifier>
                  <para>
                    <paratext>any refusal by the Landlord to accept any rent or other payment due under this lease where the Landlord believes that the acceptance of such rent or payment may prejudice its ability to re-enter the Property;</paratext>
                  </para>
                </subclause2>
                <subclause2 id="a689451">
                  <identifier>(d)</identifier>
                  <para>
                    <paratext>the Landlord exercising any right or remedy against the Tenant for any failure to pay the Rents or to observe or perform the tenant covenants of this lease (or the Tenant's obligations under the AGA);</paratext>
                  </para>
                </subclause2>
                <subclause2 id="a338905">
                  <identifier>(e)</identifier>
                  <para>
                    <paratext>the Landlord taking any action or refraining from taking any action in connection with any other security held by the Landlord in respect of the Tenant's liability to pay the Rents or observe and perform the tenant covenants of the lease (or the Tenant's obligations under the AGA) including the release of any such security;</paratext>
                  </para>
                </subclause2>
                <subclause2 id="a868906">
                  <identifier>(f)</identifier>
                  <para>
                    <paratext>[a release or compromise of the liability of any one of the persons who is the Guarantor, or the grant of any time or concession to any one of them;]</paratext>
                  </para>
                </subclause2>
                <subclause2 id="a495480">
                  <identifier>(g)</identifier>
                  <para>
                    <paratext>any legal limitation or disability on the Tenant or any invalidity or irregularity of any of the tenant covenants of the lease (or the Tenant's obligations under the AGA) or any unenforceability of any of them against the Tenant;</paratext>
                  </para>
                </subclause2>
                <subclause2 id="a296361">
                  <identifier>(h)</identifier>
                  <para>
                    <paratext>the Tenant being dissolved, or being struck off the register of companies or otherwise ceasing to exist, or, if the Tenant is an individual, by the Tenant dying or becoming incapable of managing its affairs;</paratext>
                  </para>
                </subclause2>
                <subclause2 id="a247460">
                  <identifier>(i)</identifier>
                  <para>
                    <paratext>
                      without prejudice to 
                      <internal.reference refid="a990711">paragraph 4</internal.reference>
                       of this Schedule, the disclaimer of the Tenant's liability under this lease or the forfeiture of this lease;
                    </paratext>
                  </para>
                </subclause2>
                <subclause2 id="a396460">
                  <identifier>(j)</identifier>
                  <para>
                    <paratext>the surrender of the lease in respect of part only of the Property, except that the Guarantor shall not be under any liability in relation to the surrendered part in respect of any period after the surrender; or</paratext>
                  </para>
                </subclause2>
                <subclause2 id="a956855">
                  <identifier>(k)</identifier>
                  <para>
                    <paratext>any other act or omission except an express [written] release [by deed] of the Guarantor by the Landlord.</paratext>
                  </para>
                </subclause2>
              </subclause1>
              <subclause1 id="a666569">
                <identifier>2.3</identifier>
                <para>
                  <paratext>Any sum payable by the Guarantor must be paid without any set-off or counterclaim, deduction or withholding (other than any deduction or withholding of tax as required by law) against the Landlord or the Tenant.</paratext>
                </para>
              </subclause1>
            </clause>
            <clause id="a791074">
              <identifier>3.</identifier>
              <head align="left" preservecase="true">
                <headtext>Variations and supplemental documents</headtext>
              </head>
              <subclause1 id="a778665">
                <identifier>3.1</identifier>
                <para>
                  <paratext>The Guarantor must, at the request of the Landlord, join in and give its consent to the terms of any consent, approval, variation or other document that may be entered into by the Tenant in connection with this lease (or the AGA).</paratext>
                </para>
              </subclause1>
              <subclause1 id="a125873">
                <identifier>3.2</identifier>
                <para>
                  <paratext>The Guarantor shall not be released by any variation of the rents reserved by, or the tenant covenants in, this lease (or the Tenant's obligations under the AGA) whether or not:</paratext>
                </para>
                <subclause2 id="a950476">
                  <identifier>(a)</identifier>
                  <para>
                    <paratext>the variation is material or prejudicial to the Guarantor;</paratext>
                  </para>
                </subclause2>
                <subclause2 id="a245424">
                  <identifier>(b)</identifier>
                  <para>
                    <paratext>the variation is made in any document; or</paratext>
                  </para>
                </subclause2>
                <subclause2 id="a707602">
                  <identifier>(c)</identifier>
                  <para>
                    <paratext>the Guarantor has consented, in writing or otherwise, to the variation.</paratext>
                  </para>
                </subclause2>
              </subclause1>
              <subclause1 id="a872127">
                <identifier>3.3</identifier>
                <para>
                  <paratext>The liability of the Guarantor shall apply to the rents reserved by and the tenant covenants in this lease (and the Tenant's obligations under the AGA) as varied except to the extent that the liability of the Guarantor is affected by section 18 of the LTCA 1995.</paratext>
                </para>
              </subclause1>
            </clause>
            <clause id="a990711">
              <identifier>4.</identifier>
              <head align="left" preservecase="true">
                <headtext>Guarantor to take a new lease or make payment</headtext>
              </head>
              <subclause1 id="a790425">
                <identifier>4.1</identifier>
                <para>
                  <paratext>
                    If this lease is forfeited or the liability of the Tenant under this lease is disclaimed and the Landlord gives the Guarantor notice not later than [six] months after the forfeiture or the Landlord having received notice of the disclaimer, the Guarantor must enter into a new lease of the Property on the terms set out in 
                    <internal.reference refid="a683335">paragraph 4.2</internal.reference>
                     of this Schedule.
                  </paratext>
                </para>
              </subclause1>
              <subclause1 id="a683335">
                <identifier>4.2</identifier>
                <para>
                  <paratext>The rights and obligations under the new lease shall take effect beginning on the date of the forfeiture or disclaimer and the new lease shall:</paratext>
                </para>
                <subclause2 id="a240284">
                  <identifier>(a)</identifier>
                  <para>
                    <paratext>be granted subject to the right of any person to have this lease vested in them by the court and to the terms on which any such order may be made and subject to the rights of any third party existing at the date of the grant;</paratext>
                  </para>
                </subclause2>
                <subclause2 id="a976817">
                  <identifier>(b)</identifier>
                  <para>
                    <paratext>be for a term that expires on the same date as the end of the Contractual Term of this lease had there been no forfeiture or disclaimer;</paratext>
                  </para>
                </subclause2>
                <subclause2 id="a441014">
                  <identifier>(c)</identifier>
                  <para>
                    <paratext>
                      reserve as an initial annual rent an amount equal to the Annual Rent payable under this lease at the date of the forfeiture or disclaimer or which would be payable but for any abatement or suspension of the Annual Rent or restriction on the right to collect it [(subject to 
                      <internal.reference refid="a507969">paragraph 5</internal.reference>
                       of this Schedule) and which is subject to review on the same terms and dates provided by this lease]; [and]
                    </paratext>
                  </para>
                </subclause2>
                <subclause2 id="a916441">
                  <identifier>(d)</identifier>
                  <para>
                    <paratext>[be excluded from sections 24 to 28 of the LTA 1954; and]</paratext>
                  </para>
                </subclause2>
                <subclause2 id="a360194">
                  <identifier>(e)</identifier>
                  <para>
                    <paratext>otherwise be on the same terms as this lease (as varied if there has been any variation).</paratext>
                  </para>
                </subclause2>
              </subclause1>
              <subclause1 id="a255062">
                <identifier>4.3</identifier>
                <para>
                  <paratext>The Guarantor must pay the Landlord's solicitors' costs and disbursements (on a full indemnity basis) and any VAT in respect of them in relation to the new lease and must execute and deliver to the Landlord a counterpart of the new lease within one month of service of the Landlord's notice.</paratext>
                </para>
              </subclause1>
              <subclause1 id="a209231">
                <identifier>4.4</identifier>
                <para>
                  <paratext>The grant of a new lease and its acceptance by the Guarantor shall be without prejudice to any other rights that the Landlord may have against the Guarantor or against any other person or in respect of any other security that the Landlord may have in connection with this lease.</paratext>
                </para>
              </subclause1>
              <subclause1 id="a956755">
                <identifier>4.5</identifier>
                <para>
                  <paratext>
                    The Landlord may, instead of giving the Guarantor notice pursuant to 
                    <internal.reference refid="a790425">paragraph 4.1</internal.reference>
                     of this Schedule but in the same circumstances and within the same time limit, require the Guarantor to pay an amount equal to [six] months' Annual Rent and the Guarantor must pay that amount on demand.
                  </paratext>
                </para>
              </subclause1>
            </clause>
            <clause id="a507969">
              <identifier>5.</identifier>
              <head align="left" preservecase="true">
                <headtext>[Rent at the date of forfeiture or disclaimer</headtext>
              </head>
              <subclause1 id="a899625">
                <identifier>5.1</identifier>
                <para>
                  <paratext>If at the date of the forfeiture or disclaimer there is a rent review pending under this lease, then the initial annual rent to be reserved by the new lease shall be subject to review on the date on which the term of the new lease commences on the same terms as those that apply to a review of the Annual Rent under this lease, such review date to be included in the new lease.</paratext>
                </para>
              </subclause1>
              <subclause1 id="a937676">
                <identifier>5.2</identifier>
                <para>
                  <paratext>
                    If 
                    <internal.reference refid="a899625">paragraph 5.1</internal.reference>
                     of this Schedule applies, then the review for which it provides shall be in addition to any rent reviews that are required under 
                    <internal.reference refid="a441014">paragraph 4.2(c)</internal.reference>
                     of this Schedule.]
                  </paratext>
                </para>
              </subclause1>
            </clause>
            <clause id="a347864">
              <identifier>6.</identifier>
              <head align="left" preservecase="true">
                <headtext>Payments in gross and restrictions on the Guarantor</headtext>
              </head>
              <drafting.note id="a232333" jurisdiction="">
                <head align="left" preservecase="true">
                  <headtext>Payments in gross and restrictions on the Guarantor</headtext>
                </head>
                <division id="a000238" level="1">
                  <para>
                    <paratext>
                      "In gross" means the thing exists in its own right and not as ancillary to land or any other thing. In the context of 
                      <internal.reference refid="a844881">paragraph 6.1</internal.reference>
                       of this Schedule, the term means that any payment the landlord receives through any insolvency proceedings will, effectively, be taken as a stand-alone payment. It will not be taken as a payment in accordance with the terms of the lease (that is, it is not ancillary to the lease) and therefore the landlord can still recover from the guarantor everything owed under the lease. Without the specific wording "payment in gross", any payment received from an insolvency settlement (CVA and so on) would reduce the amount the landlord could claim from the guarantor.
                    </paratext>
                  </para>
                </division>
              </drafting.note>
              <subclause1 id="a844881">
                <identifier>6.1</identifier>
                <para>
                  <paratext>Any payment or dividend that the Landlord receives from the Tenant (or its estate) or any other person in connection with any insolvency proceedings or arrangement involving the Tenant shall be taken and applied as a payment in gross and shall not prejudice the right of the Landlord to recover from the Guarantor to the full extent of the obligations that are the subject of this guarantee and indemnity.</paratext>
                </para>
              </subclause1>
              <subclause1 id="a355908">
                <identifier>6.2</identifier>
                <para>
                  <paratext>The Guarantor must not claim in competition with the Landlord in any insolvency proceedings or arrangement of the Tenant in respect of any payment made by the Guarantor pursuant to this guarantee and indemnity. If it otherwise receives any money in such proceedings or arrangement, it must hold that money on trust for the Landlord to the extent of its liability to the Landlord.</paratext>
                </para>
              </subclause1>
              <subclause1 id="a659305">
                <identifier>6.3</identifier>
                <para>
                  <paratext>The Guarantor must not, without the consent of the Landlord, exercise any right or remedy that it may have (whether against the Tenant or any other person) in respect of any amount paid or other obligation performed by the Guarantor under this guarantee and indemnity unless and until all the obligations of the Guarantor under this guarantee and indemnity have been fully performed.</paratext>
                </para>
              </subclause1>
            </clause>
            <clause id="a361473">
              <identifier>7.</identifier>
              <head align="left" preservecase="true">
                <headtext>Other securities</headtext>
              </head>
              <subclause1 id="a349308">
                <identifier>7.1</identifier>
                <para>
                  <paratext>The Guarantor warrants that it has not taken and covenants that it shall not take any security from or over the assets of the Tenant in respect of any liability of the Tenant to the Guarantor. If it does take or hold any such security it shall hold it for the benefit of the Landlord.</paratext>
                </para>
              </subclause1>
              <subclause1 id="a304151">
                <identifier>7.2</identifier>
                <para>
                  <paratext>This guarantee and indemnity is in addition to and independent of any other security that the Landlord may from time to time hold from the Guarantor or the Tenant or any other person in respect of the liability of the Tenant to pay the Rents and to observe and perform the tenant covenants of this lease. It shall not merge in or be affected by any other security.</paratext>
                </para>
              </subclause1>
              <subclause1 id="a572502">
                <identifier>7.3</identifier>
                <para>
                  <paratext>The Guarantor shall not be entitled to claim or participate in any other security held by the Landlord in respect of the liability of the Tenant to pay the Rents or to observe and perform the tenant covenants of this lease.</paratext>
                </para>
              </subclause1>
            </clause>
          </schedule>
        </disclosure.schedule>
        <signature default="true" pagebreak="true" signaturemessage="no">
          <para>
            <paratext>
              <table frame="none" pgwide="1">
                <tgroup cols="3">
                  <colspec colname="1" colnum="1" colwidth="64"/>
                  <colspec colname="2" colnum="2" colwidth="4"/>
                  <colspec colname="3" colnum="3" colwidth="31"/>
                  <tbody>
                    <row>
                      <entry valign="top">
                        <para align="left">
                          <paratext>
                            Signed as a deed by  [NAME OF 
                            <bold>Landlord</bold>
                            ] in the presence of:
                          </paratext>
                        </para>
                        <para align="left">
                          <paratext>…………………….</paratext>
                        </para>
                        <para align="left">
                          <paratext>[SIGNATURE OF WITNESS]</paratext>
                        </para>
                        <para align="left">
                          <paratext>[NAME, ADDRESS [AND OCCUPATION] OF WITNESS]</paratext>
                        </para>
                      </entry>
                      <entry valign="top">
                        <para>
                          <paratext/>
                        </para>
                      </entry>
                      <entry valign="top">
                        <para align="left">
                          <paratext>……………….</paratext>
                        </para>
                        <para align="left">
                          <paratext>
                            [SIGNATURE OF 
                            <bold>Landlord</bold>
                            ]
                          </paratext>
                        </para>
                      </entry>
                    </row>
                    <row>
                      <entry nameend="3" namest="1" valign="top">
                        <para align="left">
                          <paratext>OR</paratext>
                        </para>
                      </entry>
                    </row>
                    <row>
                      <entry valign="top">
                        <para align="left">
                          <paratext>
                            Executed as deed by [NAME OF
                            <bold> Landlord</bold>
                            ] acting by [NAME OF FIRST DIRECTOR], a director, and [NAME OF SECOND DIRECTOR/SECRETARY], [a director OR its secretary]
                          </paratext>
                        </para>
                      </entry>
                      <entry valign="top">
                        <para>
                          <paratext/>
                        </para>
                      </entry>
                      <entry valign="top">
                        <para align="left">
                          <paratext>………………</paratext>
                        </para>
                        <para align="left">
                          <paratext>[SIGNATURE OF FIRST DIRECTOR]</paratext>
                        </para>
                        <para align="left">
                          <paratext>Director</paratext>
                        </para>
                        <para align="left">
                          <paratext>………………</paratext>
                        </para>
                        <para align="left">
                          <paratext>[SIGNATURE OF SECOND DIRECTOR OR SECRETARY]</paratext>
                        </para>
                        <para align="left">
                          <paratext>Director OR Secretary</paratext>
                        </para>
                      </entry>
                    </row>
                    <row>
                      <entry nameend="3" namest="1" valign="top">
                        <para align="left">
                          <paratext>OR</paratext>
                        </para>
                      </entry>
                    </row>
                    <row>
                      <entry valign="top">
                        <para align="left">
                          <paratext>
                            Executed as deed by [NAME OF 
                            <bold>Landlord</bold>
                            ] acting by [NAME OF DIRECTOR] a director, in the presence of:
                          </paratext>
                        </para>
                        <para align="left">
                          <paratext>……………………</paratext>
                        </para>
                        <para align="left">
                          <paratext>[SIGNATURE OF WITNESS]</paratext>
                        </para>
                        <para align="left">
                          <paratext>[NAME, ADDRESS [AND OCCUPATION] OF WITNESS]</paratext>
                        </para>
                      </entry>
                      <entry valign="top">
                        <para>
                          <paratext/>
                        </para>
                      </entry>
                      <entry valign="top">
                        <para align="left">
                          <paratext>……………….</paratext>
                        </para>
                        <para align="left">
                          <paratext>[SIGNATURE OF DIRECTOR]</paratext>
                        </para>
                        <para align="left">
                          <paratext>Director</paratext>
                        </para>
                      </entry>
                    </row>
                  </tbody>
                </tgroup>
              </table>
              <table frame="none" pgwide="1">
                <tgroup cols="3">
                  <colspec colname="1" colnum="1" colwidth="64"/>
                  <colspec colname="2" colnum="2" colwidth="4"/>
                  <colspec colname="3" colnum="3" colwidth="31"/>
                  <tbody>
                    <row>
                      <entry valign="top">
                        <para align="left">
                          <paratext>
                            Signed as a deed by  [NAME OF 
                            <bold>Tenant</bold>
                            ] in the presence of:
                          </paratext>
                        </para>
                        <para align="left">
                          <paratext>…………………….</paratext>
                        </para>
                        <para align="left">
                          <paratext>[SIGNATURE OF WITNESS]</paratext>
                        </para>
                        <para align="left">
                          <paratext>[NAME, ADDRESS [AND OCCUPATION] OF WITNESS]</paratext>
                        </para>
                      </entry>
                      <entry valign="top">
                        <para>
                          <paratext/>
                        </para>
                      </entry>
                      <entry valign="top">
                        <para align="left">
                          <paratext>……………….</paratext>
                        </para>
                        <para align="left">
                          <paratext>
                            [SIGNATURE OF 
                            <bold>Tenant</bold>
                            ]
                          </paratext>
                        </para>
                      </entry>
                    </row>
                    <row>
                      <entry nameend="3" namest="1" valign="top">
                        <para align="left">
                          <paratext>OR</paratext>
                        </para>
                      </entry>
                    </row>
                    <row>
                      <entry valign="top">
                        <para align="left">
                          <paratext>
                            Executed as deed by [NAME OF
                            <bold> Tenant</bold>
                            ] acting by [NAME OF FIRST DIRECTOR], a director, and [NAME OF SECOND DIRECTOR/SECRETARY], [a director OR its secretary]
                          </paratext>
                        </para>
                      </entry>
                      <entry valign="top">
                        <para>
                          <paratext/>
                        </para>
                      </entry>
                      <entry valign="top">
                        <para align="left">
                          <paratext>………………</paratext>
                        </para>
                        <para align="left">
                          <paratext>[SIGNATURE OF FIRST DIRECTOR]</paratext>
                        </para>
                        <para align="left">
                          <paratext>Director</paratext>
                        </para>
                        <para align="left">
                          <paratext>………………</paratext>
                        </para>
                        <para align="left">
                          <paratext>[SIGNATURE OF SECOND DIRECTOR OR SECRETARY]</paratext>
                        </para>
                        <para align="left">
                          <paratext>Director OR Secretary</paratext>
                        </para>
                      </entry>
                    </row>
                    <row>
                      <entry nameend="3" namest="1" valign="top">
                        <para align="left">
                          <paratext>OR</paratext>
                        </para>
                      </entry>
                    </row>
                    <row>
                      <entry valign="top">
                        <para align="left">
                          <paratext>
                            Executed as deed by [NAME OF 
                            <bold>Tenant</bold>
                            ] acting by [NAME OF DIRECTOR] a director, in the presence of:
                          </paratext>
                        </para>
                        <para align="left">
                          <paratext>……………………</paratext>
                        </para>
                        <para align="left">
                          <paratext>[SIGNATURE OF WITNESS]</paratext>
                        </para>
                        <para align="left">
                          <paratext>[NAME, ADDRESS [AND OCCUPATION] OF WITNESS]</paratext>
                        </para>
                      </entry>
                      <entry valign="top">
                        <para>
                          <paratext/>
                        </para>
                      </entry>
                      <entry valign="top">
                        <para align="left">
                          <paratext>……………….</paratext>
                        </para>
                        <para align="left">
                          <paratext>[SIGNATURE OF DIRECTOR]</paratext>
                        </para>
                        <para align="left">
                          <paratext>Director</paratext>
                        </para>
                      </entry>
                    </row>
                  </tbody>
                </tgroup>
              </table>
              <table frame="none" pgwide="1">
                <tgroup cols="3">
                  <colspec colname="1" colnum="1" colwidth="64"/>
                  <colspec colname="2" colnum="2" colwidth="4"/>
                  <colspec colname="3" colnum="3" colwidth="31"/>
                  <tbody>
                    <row>
                      <entry valign="top">
                        <para align="left">
                          <paratext>
                            Signed as a deed by  [NAME OF 
                            <bold>Guarantor</bold>
                            ] in the presence of:
                          </paratext>
                        </para>
                        <para align="left">
                          <paratext>…………………….</paratext>
                        </para>
                        <para align="left">
                          <paratext>[SIGNATURE OF WITNESS]</paratext>
                        </para>
                        <para align="left">
                          <paratext>[NAME, ADDRESS [AND OCCUPATION] OF WITNESS]</paratext>
                        </para>
                      </entry>
                      <entry valign="top">
                        <para>
                          <paratext/>
                        </para>
                      </entry>
                      <entry valign="top">
                        <para align="left">
                          <paratext>……………….</paratext>
                        </para>
                        <para align="left">
                          <paratext>
                            [SIGNATURE OF 
                            <bold>Guarantor</bold>
                            ]
                          </paratext>
                        </para>
                      </entry>
                    </row>
                    <row>
                      <entry nameend="3" namest="1" valign="top">
                        <para align="left">
                          <paratext>OR</paratext>
                        </para>
                      </entry>
                    </row>
                    <row>
                      <entry valign="top">
                        <para align="left">
                          <paratext>
                            Executed as deed by [NAME OF
                            <bold> Guarantor</bold>
                            ] acting by [NAME OF FIRST DIRECTOR], a director, and [NAME OF SECOND DIRECTOR/SECRETARY], [a director OR its secretary]
                          </paratext>
                        </para>
                      </entry>
                      <entry valign="top">
                        <para>
                          <paratext/>
                        </para>
                      </entry>
                      <entry valign="top">
                        <para align="left">
                          <paratext>………………</paratext>
                        </para>
                        <para align="left">
                          <paratext>[SIGNATURE OF FIRST DIRECTOR]</paratext>
                        </para>
                        <para align="left">
                          <paratext>Director</paratext>
                        </para>
                        <para align="left">
                          <paratext>………………</paratext>
                        </para>
                        <para align="left">
                          <paratext>[SIGNATURE OF SECOND DIRECTOR OR SECRETARY]</paratext>
                        </para>
                        <para align="left">
                          <paratext>Director OR Secretary</paratext>
                        </para>
                      </entry>
                    </row>
                    <row>
                      <entry nameend="3" namest="1" valign="top">
                        <para align="left">
                          <paratext>OR</paratext>
                        </para>
                      </entry>
                    </row>
                    <row>
                      <entry valign="top">
                        <para align="left">
                          <paratext>
                            Executed as deed by [NAME OF 
                            <bold>Guarantor</bold>
                            ] acting by [NAME OF DIRECTOR] a director, in the presence of:
                          </paratext>
                        </para>
                        <para align="left">
                          <paratext>……………………</paratext>
                        </para>
                        <para align="left">
                          <paratext>[SIGNATURE OF WITNESS]</paratext>
                        </para>
                        <para align="left">
                          <paratext>[NAME, ADDRESS [AND OCCUPATION] OF WITNESS]</paratext>
                        </para>
                      </entry>
                      <entry valign="top">
                        <para>
                          <paratext/>
                        </para>
                      </entry>
                      <entry valign="top">
                        <para align="left">
                          <paratext>……………….</paratext>
                        </para>
                        <para align="left">
                          <paratext>[SIGNATURE OF DIRECTOR]</paratext>
                        </para>
                        <para align="left">
                          <paratext>Director</paratext>
                        </para>
                      </entry>
                    </row>
                  </tbody>
                </tgroup>
              </table>
            </paratext>
          </para>
        </signature>
        <appendix id="a846001">
          <identifier>ANNEX A</identifier>
          <head align="left" preservecase="true">
            <headtext>Property Plan</headtext>
          </head>
        </appendix>
        <appendix condition="optional" id="a139626">
          <identifier>ANNEX B</identifier>
          <head align="left" preservecase="true">
            <headtext>Schedule of Condition</headtext>
          </head>
        </appendix>
      </body>
      <rev.history>
        <rev.item>
          <rev.title>New optional clause 24 added (August 2023)</rev.title>
          <rev.date>20230814</rev.date>
          <rev.author>PL Property</rev.author>
          <rev.body>
            <division id="a000001" level="1">
              <para>
                <paratext>
                  We have added new optional 
                  <internal.reference refid="a643154">clause 24</internal.reference>
                   with accompanying drafting notes.
                </paratext>
              </para>
            </division>
          </rev.body>
        </rev.item>
        <rev.item>
          <rev.title>General review (July 2023)</rev.title>
          <rev.date>20230531</rev.date>
          <rev.author>PL Property</rev.author>
          <rev.body>
            <division id="a000002" level="1">
              <para>
                <paratext>
                  We have changed the definition of Termination Date from "the date on which the Term ends (however it ends)" to "the date on which this lease determines (however it determines)", )", added for clarity the words "in favour of the Landlord" in 
                  <internal.reference refid="a946296">clause 13.2(c)</internal.reference>
                  , added for clarity the words "by the undertenant" into 
                  <internal.reference refid="a822996">clause 14.3(e)</internal.reference>
                  , revised 
                  <internal.reference refid="a546757">clause 17.2</internal.reference>
                   to make it clear that, for the purpose of 
                  <internal.reference refid="a546757">clause 17.2</internal.reference>
                  , any obligation on the tenant to do something includes an obligation to procure that the thing is done, in 
                  <internal.reference refid="a556302">clause 18.3(b)</internal.reference>
                   we have replaced the words "that damage" with the words "such Property Damage", added this new section, 
                  <internal.reference refid="a915628">Drafting note, Vacant possession</internal.reference>
                  , in the drafting note to 
                  <internal.reference refid="a504065">clause 22.1</internal.reference>
                  , changed the word order and layout of 
                  <internal.reference refid="a133291">clause 20.6</internal.reference>
                  , added the words “or required” in , changed the optionality in 
                  <internal.reference refid="a612411">clause 33.1</internal.reference>
                   so that only the words "close the registered title of this lease and" are now optional, revised 
                  <internal.reference refid="a902190">paragraph 1.1</internal.reference>
                   of 
                  <internal.reference refid="a876152">Schedule 6</internal.reference>
                   to oblige the landlord to insure against loss of rent, added the words "buildings" before the word "insurance" on each occasion that it is used in 
                  <internal.reference refid="a230202">paragraph 3.2(e)</internal.reference>
                   of 
                  <internal.reference refid="a876152">Schedule 6</internal.reference>
                  , added a new 
                  <internal.reference refid="a306835">paragraph 3.2(g)</internal.reference>
                   of 
                  <internal.reference refid="a876152">Schedule 6</internal.reference>
                   obliging the tenant to insure against its public liability and made minor and stylistic changes throughout the document.
                </paratext>
              </para>
            </division>
          </rev.body>
        </rev.item>
        <rev.item>
          <rev.title>Links to new ECTEA 2022 resources added (December 2022)</rev.title>
          <rev.date>20221213</rev.date>
          <rev.author>PL Property</rev.author>
          <rev.body>
            <division id="a000003" level="1">
              <para>
                <paratext>
                  We have added links to recently published ECTEA 2022 resources in 
                  <internal.reference refid="a247189">Drafting note, Foreign companies and overseas entities</internal.reference>
                  .
                </paratext>
              </para>
            </division>
          </rev.body>
        </rev.item>
        <rev.item>
          <rev.title>Landlord to insure on normal market terms definition (December 2022)</rev.title>
          <rev.date>20221208</rev.date>
          <rev.author>PL Property</rev.author>
          <rev.body>
            <division id="a000004" level="1">
              <para>
                <paratext>
                  We have added the words "on normal market terms" in 
                  <internal.reference refid="a902190">paragraph 1.1</internal.reference>
                   of 
                  <internal.reference refid="a876152">Schedule 6</internal.reference>
                   and added a new drafting note, 
                  <internal.reference refid="a546261">Drafting note, Reputable insurers</internal.reference>
                  .
                </paratext>
              </para>
            </division>
          </rev.body>
        </rev.item>
        <rev.item>
          <rev.title>Prescribed clause LR3 and change to Schedule 6 (October 2022)</rev.title>
          <rev.date>20220809</rev.date>
          <rev.author>PL Property</rev.author>
          <rev.body>
            <division id="a000005" level="1">
              <para>
                <paratext>
                  We have updated the drafting notes to prescribed clause LR3 to reflect the changes made by the Land Registration (Amendment) Rules 2022 (SI 2022/730). We have also removed previous paragraph 10 of Schedule 6 which obliged the tenant to reimburse landlord's cost of reinstating Tenant Damage if the landlord elects to do so. The Jervis v Harris clause at 
                  <internal.reference refid="a599971">clause 51</internal.reference>
                   will be sufficient for the landlord to recover its costs.
                </paratext>
              </para>
            </division>
          </rev.body>
        </rev.item>
      </rev.history>
    </standard.doc>
  </n-docbody>
</n-document>
</file>

<file path=customXml/item4.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Props1.xml><?xml version="1.0" encoding="utf-8"?>
<ds:datastoreItem xmlns:ds="http://schemas.openxmlformats.org/officeDocument/2006/customXml" ds:itemID="{BF079635-EE6E-4018-8E9F-A99CAC86EB76}">
  <ds:schemaRefs>
    <ds:schemaRef ds:uri="http://schemas.microsoft.com/2004/VisualStudio/Tools/Applications/CachedDataManifest.xsd"/>
  </ds:schemaRefs>
</ds:datastoreItem>
</file>

<file path=customXml/itemProps2.xml><?xml version="1.0" encoding="utf-8"?>
<ds:datastoreItem xmlns:ds="http://schemas.openxmlformats.org/officeDocument/2006/customXml" ds:itemID="{97D187E8-3883-43FF-8DF7-001BF5159EE4}">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customXml/itemProps3.xml><?xml version="1.0" encoding="utf-8"?>
<ds:datastoreItem xmlns:ds="http://schemas.openxmlformats.org/officeDocument/2006/customXml" ds:itemID="{B26C6B74-10F4-4579-9263-3A3D43FA879B}">
  <ds:schemaRefs>
    <ds:schemaRef ds:uri="http://www.w3.org/2001/XMLSchema"/>
  </ds:schemaRefs>
</ds:datastoreItem>
</file>

<file path=customXml/itemProps4.xml><?xml version="1.0" encoding="utf-8"?>
<ds:datastoreItem xmlns:ds="http://schemas.openxmlformats.org/officeDocument/2006/customXml" ds:itemID="{BD442842-C8DD-4A40-BF32-AB1FA25950AC}">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55</Pages>
  <Words>16421</Words>
  <Characters>93601</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Coleman</dc:creator>
  <cp:lastModifiedBy>Bejul Lakhani-Lever</cp:lastModifiedBy>
  <cp:revision>2</cp:revision>
  <dcterms:created xsi:type="dcterms:W3CDTF">2023-09-11T15:20:00Z</dcterms:created>
  <dcterms:modified xsi:type="dcterms:W3CDTF">2023-09-11T15:20:00Z</dcterms:modified>
</cp:coreProperties>
</file>